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54074" w14:textId="3CF4378E" w:rsidR="009C05C2" w:rsidRPr="00E368A9" w:rsidRDefault="00AF37A0" w:rsidP="009C05C2">
      <w:pPr>
        <w:jc w:val="center"/>
        <w:rPr>
          <w:b/>
        </w:rPr>
      </w:pPr>
      <w:r w:rsidRPr="00E368A9">
        <w:rPr>
          <w:b/>
        </w:rPr>
        <w:t>APT VIEW</w:t>
      </w:r>
      <w:r w:rsidR="00BC381E" w:rsidRPr="008807B6">
        <w:rPr>
          <w:rStyle w:val="FootnoteReference"/>
          <w:b/>
        </w:rPr>
        <w:footnoteReference w:id="1"/>
      </w:r>
      <w:r w:rsidRPr="00E368A9">
        <w:rPr>
          <w:b/>
        </w:rPr>
        <w:br/>
      </w:r>
      <w:r w:rsidRPr="00E368A9">
        <w:rPr>
          <w:b/>
        </w:rPr>
        <w:br/>
      </w:r>
      <w:r w:rsidR="00F167FE" w:rsidRPr="00E368A9">
        <w:rPr>
          <w:b/>
        </w:rPr>
        <w:t>WTDC ACTION PLAN OUTCOMES AND OUTPUTS</w:t>
      </w:r>
    </w:p>
    <w:p w14:paraId="22463627" w14:textId="62CE28CB" w:rsidR="00AF37A0" w:rsidRPr="00E368A9" w:rsidRDefault="00AF37A0" w:rsidP="009C05C2">
      <w:pPr>
        <w:jc w:val="center"/>
        <w:rPr>
          <w:b/>
        </w:rPr>
      </w:pPr>
    </w:p>
    <w:p w14:paraId="19FFCF50" w14:textId="5DC452F4" w:rsidR="00AF37A0" w:rsidRPr="00E368A9" w:rsidRDefault="00AF37A0" w:rsidP="009C05C2">
      <w:pPr>
        <w:jc w:val="center"/>
        <w:rPr>
          <w:b/>
        </w:rPr>
      </w:pPr>
    </w:p>
    <w:p w14:paraId="4FAF372D" w14:textId="77777777" w:rsidR="00AF37A0" w:rsidRPr="00E368A9" w:rsidRDefault="00AF37A0" w:rsidP="009C05C2">
      <w:pPr>
        <w:jc w:val="center"/>
        <w:rPr>
          <w:b/>
        </w:rPr>
      </w:pPr>
    </w:p>
    <w:p w14:paraId="1BAA1D70" w14:textId="77777777" w:rsidR="00AF37A0" w:rsidRPr="00E368A9" w:rsidRDefault="00AF37A0" w:rsidP="00AF37A0">
      <w:pPr>
        <w:pStyle w:val="ListParagraph"/>
        <w:numPr>
          <w:ilvl w:val="0"/>
          <w:numId w:val="13"/>
        </w:numPr>
        <w:spacing w:before="240"/>
        <w:ind w:hanging="720"/>
        <w:contextualSpacing w:val="0"/>
        <w:rPr>
          <w:b/>
          <w:bCs/>
        </w:rPr>
      </w:pPr>
      <w:r w:rsidRPr="00E368A9">
        <w:rPr>
          <w:b/>
          <w:bCs/>
        </w:rPr>
        <w:t>INTRODUCTION</w:t>
      </w:r>
    </w:p>
    <w:p w14:paraId="68382468" w14:textId="639CAF58" w:rsidR="00AF37A0" w:rsidRPr="00E368A9" w:rsidRDefault="00AF37A0" w:rsidP="00AF37A0">
      <w:pPr>
        <w:spacing w:before="240" w:after="120"/>
        <w:jc w:val="both"/>
      </w:pPr>
      <w:r w:rsidRPr="00E368A9">
        <w:rPr>
          <w:bCs/>
        </w:rPr>
        <w:t xml:space="preserve">The 4th </w:t>
      </w:r>
      <w:r w:rsidRPr="00E368A9">
        <w:t xml:space="preserve">Meeting of the APT Preparatory Group for WTDC-21 was held as a Hybrid Meeting from </w:t>
      </w:r>
      <w:r w:rsidR="00E368A9" w:rsidRPr="00E368A9">
        <w:t>24</w:t>
      </w:r>
      <w:r w:rsidRPr="00E368A9">
        <w:t xml:space="preserve"> to </w:t>
      </w:r>
      <w:r w:rsidR="00E368A9" w:rsidRPr="00E368A9">
        <w:t>2</w:t>
      </w:r>
      <w:r w:rsidRPr="00E368A9">
        <w:t xml:space="preserve">8 </w:t>
      </w:r>
      <w:r w:rsidR="00E368A9" w:rsidRPr="00E368A9">
        <w:t>January</w:t>
      </w:r>
      <w:r w:rsidRPr="00E368A9">
        <w:t xml:space="preserve"> 202</w:t>
      </w:r>
      <w:r w:rsidR="00E368A9" w:rsidRPr="00E368A9">
        <w:t>2</w:t>
      </w:r>
      <w:r w:rsidRPr="00E368A9">
        <w:t xml:space="preserve">. </w:t>
      </w:r>
    </w:p>
    <w:p w14:paraId="0D9607B8" w14:textId="0328063F" w:rsidR="00E368A9" w:rsidRPr="00E368A9" w:rsidRDefault="00AF37A0" w:rsidP="00AF37A0">
      <w:pPr>
        <w:spacing w:before="240" w:after="120"/>
        <w:jc w:val="both"/>
      </w:pPr>
      <w:r w:rsidRPr="00E368A9">
        <w:rPr>
          <w:bCs/>
        </w:rPr>
        <w:t xml:space="preserve">The meeting considered a contribution </w:t>
      </w:r>
      <w:r w:rsidR="00E368A9" w:rsidRPr="00E368A9">
        <w:rPr>
          <w:bCs/>
        </w:rPr>
        <w:t xml:space="preserve">providing suggested modifications to the </w:t>
      </w:r>
      <w:r w:rsidR="00E368A9" w:rsidRPr="00E368A9">
        <w:t>WTDC Action Plan Outcomes and Outputs, using the draft document discussed at the 29th Meeting of the Telecommunication Development Advisory Group (TDAG) as a base.</w:t>
      </w:r>
    </w:p>
    <w:p w14:paraId="52A91942" w14:textId="5A8B4181" w:rsidR="00AF37A0" w:rsidRPr="00E368A9" w:rsidRDefault="00AF37A0" w:rsidP="00AF37A0">
      <w:pPr>
        <w:spacing w:before="240" w:after="120"/>
        <w:jc w:val="both"/>
      </w:pPr>
      <w:r w:rsidRPr="00E368A9">
        <w:t xml:space="preserve">Following discussions of the contribution, the meeting agreed </w:t>
      </w:r>
      <w:r w:rsidR="00E368A9" w:rsidRPr="00E368A9">
        <w:rPr>
          <w:bCs/>
        </w:rPr>
        <w:t xml:space="preserve">to a modified </w:t>
      </w:r>
      <w:r w:rsidR="00E368A9" w:rsidRPr="00E368A9">
        <w:t>WTDC Action Plan Outcomes and Outputs</w:t>
      </w:r>
      <w:r w:rsidRPr="00E368A9">
        <w:rPr>
          <w:bCs/>
        </w:rPr>
        <w:t>.</w:t>
      </w:r>
    </w:p>
    <w:p w14:paraId="3C3AC9F9" w14:textId="77777777" w:rsidR="00AF37A0" w:rsidRPr="00E368A9" w:rsidRDefault="00AF37A0" w:rsidP="00AF37A0">
      <w:pPr>
        <w:spacing w:before="240" w:after="120"/>
        <w:rPr>
          <w:b/>
          <w:bCs/>
        </w:rPr>
      </w:pPr>
    </w:p>
    <w:p w14:paraId="36633CDC" w14:textId="77777777" w:rsidR="00AF37A0" w:rsidRPr="00E368A9" w:rsidRDefault="00AF37A0" w:rsidP="00AF37A0">
      <w:pPr>
        <w:pStyle w:val="ListParagraph"/>
        <w:numPr>
          <w:ilvl w:val="0"/>
          <w:numId w:val="13"/>
        </w:numPr>
        <w:spacing w:before="240"/>
        <w:ind w:hanging="720"/>
        <w:contextualSpacing w:val="0"/>
        <w:rPr>
          <w:b/>
          <w:bCs/>
        </w:rPr>
      </w:pPr>
      <w:r w:rsidRPr="00E368A9">
        <w:rPr>
          <w:b/>
          <w:bCs/>
        </w:rPr>
        <w:t xml:space="preserve">PROPOSAL </w:t>
      </w:r>
    </w:p>
    <w:p w14:paraId="182290E0" w14:textId="56D2B216" w:rsidR="00AF37A0" w:rsidRPr="00E368A9" w:rsidRDefault="00AF37A0" w:rsidP="00AF37A0">
      <w:pPr>
        <w:spacing w:before="240" w:after="120"/>
        <w:jc w:val="both"/>
        <w:rPr>
          <w:bCs/>
        </w:rPr>
      </w:pPr>
      <w:r w:rsidRPr="00E368A9">
        <w:rPr>
          <w:bCs/>
        </w:rPr>
        <w:t xml:space="preserve">The Member Administrations who attended the </w:t>
      </w:r>
      <w:r w:rsidR="00E368A9" w:rsidRPr="00E368A9">
        <w:rPr>
          <w:bCs/>
        </w:rPr>
        <w:t>4th</w:t>
      </w:r>
      <w:r w:rsidRPr="00E368A9">
        <w:rPr>
          <w:bCs/>
        </w:rPr>
        <w:t xml:space="preserve"> Meeting of the APT Preparatory Group for WTDC-21 propose </w:t>
      </w:r>
      <w:r w:rsidR="00E368A9" w:rsidRPr="00E368A9">
        <w:rPr>
          <w:bCs/>
        </w:rPr>
        <w:t xml:space="preserve">a modified </w:t>
      </w:r>
      <w:r w:rsidR="00E368A9" w:rsidRPr="00E368A9">
        <w:t>WTDC Action Plan Outcomes and Outputs</w:t>
      </w:r>
      <w:r w:rsidR="00E368A9" w:rsidRPr="00E368A9">
        <w:rPr>
          <w:bCs/>
        </w:rPr>
        <w:t xml:space="preserve"> </w:t>
      </w:r>
      <w:r w:rsidRPr="00E368A9">
        <w:rPr>
          <w:bCs/>
        </w:rPr>
        <w:t xml:space="preserve">for consideration at the </w:t>
      </w:r>
      <w:r w:rsidR="00E368A9" w:rsidRPr="00E368A9">
        <w:rPr>
          <w:bCs/>
        </w:rPr>
        <w:t>third</w:t>
      </w:r>
      <w:r w:rsidRPr="00E368A9">
        <w:rPr>
          <w:bCs/>
        </w:rPr>
        <w:t xml:space="preserve"> meeting of the Inter-Regional Meeting to Prepare WTDC-21 (IRM-</w:t>
      </w:r>
      <w:r w:rsidR="00E368A9" w:rsidRPr="00E368A9">
        <w:rPr>
          <w:bCs/>
        </w:rPr>
        <w:t>3</w:t>
      </w:r>
      <w:r w:rsidRPr="00E368A9">
        <w:rPr>
          <w:bCs/>
        </w:rPr>
        <w:t xml:space="preserve">).  </w:t>
      </w:r>
    </w:p>
    <w:p w14:paraId="13FB1444" w14:textId="77777777" w:rsidR="00AF37A0" w:rsidRPr="00E368A9" w:rsidRDefault="00AF37A0" w:rsidP="00E368A9">
      <w:pPr>
        <w:spacing w:before="240" w:after="120"/>
        <w:rPr>
          <w:b/>
          <w:bCs/>
        </w:rPr>
      </w:pPr>
    </w:p>
    <w:p w14:paraId="7AC44096" w14:textId="21F42984" w:rsidR="00AA25D1" w:rsidRPr="00E368A9" w:rsidRDefault="001669E2" w:rsidP="00AA25D1">
      <w:pPr>
        <w:pStyle w:val="Level1"/>
        <w:rPr>
          <w:b/>
          <w:bCs/>
          <w:sz w:val="32"/>
          <w:szCs w:val="32"/>
        </w:rPr>
      </w:pPr>
      <w:r w:rsidRPr="00E368A9">
        <w:rPr>
          <w:b/>
          <w:bCs/>
          <w:sz w:val="32"/>
          <w:szCs w:val="32"/>
        </w:rPr>
        <w:t>WTDC Action Plan Outcomes and Outputs</w:t>
      </w:r>
    </w:p>
    <w:p w14:paraId="570F0A2F" w14:textId="77777777" w:rsidR="001669E2" w:rsidRPr="00E368A9" w:rsidRDefault="001669E2" w:rsidP="00E368A9">
      <w:pPr>
        <w:jc w:val="center"/>
      </w:pPr>
    </w:p>
    <w:p w14:paraId="00FA8873" w14:textId="77777777" w:rsidR="00DF61F6" w:rsidRPr="00E368A9" w:rsidRDefault="00DF61F6" w:rsidP="00DF61F6">
      <w:pPr>
        <w:tabs>
          <w:tab w:val="left" w:pos="567"/>
          <w:tab w:val="left" w:pos="1701"/>
        </w:tabs>
        <w:spacing w:after="120"/>
      </w:pPr>
      <w:r w:rsidRPr="00E368A9">
        <w:rPr>
          <w:b/>
          <w:bCs/>
        </w:rPr>
        <w:t>D.1 Coordination</w:t>
      </w:r>
      <w:r w:rsidRPr="00E368A9">
        <w:t>: Strengthened international/Regional cooperation, coordination and agreement on sustainable development goals related to telecommunications/ICT development matters.</w:t>
      </w:r>
    </w:p>
    <w:tbl>
      <w:tblPr>
        <w:tblStyle w:val="TableGrid"/>
        <w:tblW w:w="5000" w:type="pct"/>
        <w:tblLook w:val="04A0" w:firstRow="1" w:lastRow="0" w:firstColumn="1" w:lastColumn="0" w:noHBand="0" w:noVBand="1"/>
      </w:tblPr>
      <w:tblGrid>
        <w:gridCol w:w="4586"/>
        <w:gridCol w:w="4577"/>
      </w:tblGrid>
      <w:tr w:rsidR="00DF61F6" w:rsidRPr="00E368A9" w14:paraId="1B089938" w14:textId="77777777" w:rsidTr="002F0EA5">
        <w:trPr>
          <w:trHeight w:val="349"/>
        </w:trPr>
        <w:tc>
          <w:tcPr>
            <w:tcW w:w="9163" w:type="dxa"/>
            <w:gridSpan w:val="2"/>
          </w:tcPr>
          <w:p w14:paraId="26516125" w14:textId="77777777" w:rsidR="00DF61F6" w:rsidRPr="00E368A9" w:rsidRDefault="00DF61F6" w:rsidP="003D1448">
            <w:pPr>
              <w:tabs>
                <w:tab w:val="left" w:pos="567"/>
                <w:tab w:val="left" w:pos="1701"/>
              </w:tabs>
              <w:spacing w:before="60" w:after="60"/>
              <w:jc w:val="both"/>
              <w:rPr>
                <w:b/>
                <w:bCs/>
              </w:rPr>
            </w:pPr>
            <w:r w:rsidRPr="00E368A9">
              <w:rPr>
                <w:b/>
                <w:bCs/>
              </w:rPr>
              <w:t>Objective 1 Outputs and Outcomes agreed upon by TDAG-WG-SOP participants</w:t>
            </w:r>
          </w:p>
        </w:tc>
      </w:tr>
      <w:tr w:rsidR="00DF61F6" w:rsidRPr="00E368A9" w14:paraId="4D9F3CB0" w14:textId="77777777" w:rsidTr="002F0EA5">
        <w:trPr>
          <w:trHeight w:val="349"/>
        </w:trPr>
        <w:tc>
          <w:tcPr>
            <w:tcW w:w="4586" w:type="dxa"/>
          </w:tcPr>
          <w:p w14:paraId="33EAB0FB" w14:textId="77777777" w:rsidR="00DF61F6" w:rsidRPr="00E368A9" w:rsidRDefault="00DF61F6" w:rsidP="003D1448">
            <w:pPr>
              <w:tabs>
                <w:tab w:val="left" w:pos="567"/>
                <w:tab w:val="left" w:pos="1701"/>
              </w:tabs>
              <w:spacing w:before="60" w:after="60"/>
              <w:jc w:val="center"/>
              <w:rPr>
                <w:b/>
                <w:bCs/>
              </w:rPr>
            </w:pPr>
            <w:r w:rsidRPr="00E368A9">
              <w:rPr>
                <w:b/>
                <w:bCs/>
              </w:rPr>
              <w:t>Outcomes</w:t>
            </w:r>
          </w:p>
        </w:tc>
        <w:tc>
          <w:tcPr>
            <w:tcW w:w="4577" w:type="dxa"/>
          </w:tcPr>
          <w:p w14:paraId="4D944EC8" w14:textId="77777777" w:rsidR="00DF61F6" w:rsidRPr="00E368A9" w:rsidRDefault="00DF61F6" w:rsidP="003D1448">
            <w:pPr>
              <w:tabs>
                <w:tab w:val="left" w:pos="567"/>
                <w:tab w:val="left" w:pos="1701"/>
              </w:tabs>
              <w:spacing w:before="60" w:after="60"/>
              <w:jc w:val="center"/>
              <w:rPr>
                <w:b/>
                <w:bCs/>
              </w:rPr>
            </w:pPr>
            <w:r w:rsidRPr="00E368A9">
              <w:rPr>
                <w:b/>
                <w:bCs/>
              </w:rPr>
              <w:t>Outputs</w:t>
            </w:r>
          </w:p>
        </w:tc>
      </w:tr>
      <w:tr w:rsidR="00DF61F6" w:rsidRPr="00E368A9" w14:paraId="1824C3F8" w14:textId="77777777" w:rsidTr="002F0EA5">
        <w:tc>
          <w:tcPr>
            <w:tcW w:w="4586" w:type="dxa"/>
          </w:tcPr>
          <w:p w14:paraId="70E80EFD" w14:textId="77777777" w:rsidR="00DF61F6" w:rsidRPr="00E368A9" w:rsidRDefault="00DF61F6" w:rsidP="003D1448">
            <w:pPr>
              <w:tabs>
                <w:tab w:val="left" w:pos="567"/>
                <w:tab w:val="left" w:pos="1701"/>
              </w:tabs>
              <w:spacing w:before="60" w:after="60"/>
            </w:pPr>
            <w:r w:rsidRPr="00E368A9">
              <w:t>D.1-a: Strengthened Resource mobilization strategy through cooperation with international and regional financial and development institutions</w:t>
            </w:r>
          </w:p>
          <w:p w14:paraId="11940510" w14:textId="77777777" w:rsidR="00DF61F6" w:rsidRPr="00E368A9" w:rsidRDefault="00DF61F6" w:rsidP="003D1448">
            <w:pPr>
              <w:tabs>
                <w:tab w:val="left" w:pos="567"/>
                <w:tab w:val="left" w:pos="1701"/>
              </w:tabs>
              <w:spacing w:before="60" w:after="60"/>
            </w:pPr>
            <w:r w:rsidRPr="00E368A9">
              <w:t>D.1-b: Strengthened of the Union’s dual responsibility as a United Nations specialized agency and executing agency for implementing projects</w:t>
            </w:r>
          </w:p>
          <w:p w14:paraId="72EE517E" w14:textId="77777777" w:rsidR="002F0EA5" w:rsidRDefault="002F0EA5" w:rsidP="002F0EA5">
            <w:pPr>
              <w:tabs>
                <w:tab w:val="left" w:pos="567"/>
                <w:tab w:val="left" w:pos="1701"/>
              </w:tabs>
              <w:spacing w:before="60" w:after="60"/>
            </w:pPr>
            <w:r w:rsidRPr="00E368A9">
              <w:t xml:space="preserve">D.1-c: Enhanced knowledge-sharing, research and development, exchange of </w:t>
            </w:r>
            <w:r w:rsidRPr="00E368A9">
              <w:lastRenderedPageBreak/>
              <w:t xml:space="preserve">information on technology transfer, </w:t>
            </w:r>
            <w:proofErr w:type="gramStart"/>
            <w:r w:rsidRPr="00E368A9">
              <w:t>dialogue</w:t>
            </w:r>
            <w:proofErr w:type="gramEnd"/>
            <w:r w:rsidRPr="00E368A9">
              <w:t xml:space="preserve"> and partnership among the ITU membership on telecommunication/ICT issues</w:t>
            </w:r>
          </w:p>
          <w:p w14:paraId="7692E1BE" w14:textId="63CDAB74" w:rsidR="00DF61F6" w:rsidRPr="00E368A9" w:rsidRDefault="00DF61F6" w:rsidP="003D1448">
            <w:pPr>
              <w:tabs>
                <w:tab w:val="left" w:pos="567"/>
                <w:tab w:val="left" w:pos="1701"/>
              </w:tabs>
              <w:spacing w:before="60" w:after="60"/>
            </w:pPr>
            <w:r w:rsidRPr="00E368A9">
              <w:t xml:space="preserve">D.1-d: Strengthened World Telecommunication Development Conference (WTDC) </w:t>
            </w:r>
            <w:proofErr w:type="gramStart"/>
            <w:r w:rsidRPr="00E368A9">
              <w:t>Resolutions</w:t>
            </w:r>
            <w:proofErr w:type="gramEnd"/>
            <w:r w:rsidRPr="00E368A9">
              <w:t xml:space="preserve"> implementations</w:t>
            </w:r>
          </w:p>
          <w:p w14:paraId="7BEB394B" w14:textId="6310E234" w:rsidR="002F0EA5" w:rsidRPr="00E368A9" w:rsidRDefault="00DF61F6" w:rsidP="00306AFB">
            <w:pPr>
              <w:tabs>
                <w:tab w:val="left" w:pos="567"/>
                <w:tab w:val="left" w:pos="1701"/>
              </w:tabs>
              <w:spacing w:before="60" w:after="60"/>
            </w:pPr>
            <w:r w:rsidRPr="00E368A9">
              <w:t xml:space="preserve">D.1-e: Strengthened UN-wide joint planning, </w:t>
            </w:r>
            <w:proofErr w:type="gramStart"/>
            <w:r w:rsidRPr="00E368A9">
              <w:t>collaboration</w:t>
            </w:r>
            <w:proofErr w:type="gramEnd"/>
            <w:r w:rsidRPr="00E368A9">
              <w:t xml:space="preserve"> and cooperation and with financial and development institutions at international and regional levels on achieving the 2030 sustainable development goals related to telecommunications/ICT development matters</w:t>
            </w:r>
            <w:r w:rsidR="00306AFB" w:rsidRPr="00E368A9">
              <w:t>, including those that support the digital economy.</w:t>
            </w:r>
            <w:r w:rsidRPr="00E368A9">
              <w:t xml:space="preserve"> </w:t>
            </w:r>
          </w:p>
        </w:tc>
        <w:tc>
          <w:tcPr>
            <w:tcW w:w="4577" w:type="dxa"/>
          </w:tcPr>
          <w:p w14:paraId="0A01FB72" w14:textId="77777777" w:rsidR="00DF61F6" w:rsidRPr="00E368A9" w:rsidRDefault="00DF61F6" w:rsidP="003D1448">
            <w:pPr>
              <w:tabs>
                <w:tab w:val="left" w:pos="567"/>
                <w:tab w:val="left" w:pos="1701"/>
              </w:tabs>
              <w:spacing w:before="60" w:after="60"/>
            </w:pPr>
            <w:r w:rsidRPr="00E368A9">
              <w:lastRenderedPageBreak/>
              <w:t>D.1-1: World Telecommunication Development Conference (WTDC) and WTDC final report, including ITU-D Declaration, ITU-D Action Plan, ITU-D objectives/</w:t>
            </w:r>
            <w:proofErr w:type="spellStart"/>
            <w:r w:rsidRPr="00E368A9">
              <w:t>programmes</w:t>
            </w:r>
            <w:proofErr w:type="spellEnd"/>
            <w:r w:rsidRPr="00E368A9">
              <w:t xml:space="preserve">, </w:t>
            </w:r>
            <w:proofErr w:type="gramStart"/>
            <w:r w:rsidRPr="00E368A9">
              <w:t>Regional</w:t>
            </w:r>
            <w:proofErr w:type="gramEnd"/>
            <w:r w:rsidRPr="00E368A9">
              <w:t xml:space="preserve"> initiatives, ITU-D resolutions/decisions and ITU-D Questions</w:t>
            </w:r>
          </w:p>
          <w:p w14:paraId="0917E802" w14:textId="77777777" w:rsidR="00DF61F6" w:rsidRPr="00E368A9" w:rsidRDefault="00DF61F6" w:rsidP="003D1448">
            <w:pPr>
              <w:tabs>
                <w:tab w:val="left" w:pos="567"/>
                <w:tab w:val="left" w:pos="1701"/>
              </w:tabs>
              <w:spacing w:before="60" w:after="60"/>
            </w:pPr>
            <w:r w:rsidRPr="00E368A9">
              <w:t>D.1-2: Regional preparatory meetings (RPMs) and final report of the RPMs</w:t>
            </w:r>
          </w:p>
          <w:p w14:paraId="752C52EA" w14:textId="77777777" w:rsidR="00DF61F6" w:rsidRPr="00E368A9" w:rsidRDefault="00DF61F6" w:rsidP="003D1448">
            <w:pPr>
              <w:tabs>
                <w:tab w:val="left" w:pos="567"/>
                <w:tab w:val="left" w:pos="1701"/>
              </w:tabs>
              <w:spacing w:before="60" w:after="60"/>
            </w:pPr>
            <w:r w:rsidRPr="00E368A9">
              <w:lastRenderedPageBreak/>
              <w:t>D.1-3: Telecommunication Development Advisory Group (TDAG) and TDAG reports for the Director of BDT and for WTDC</w:t>
            </w:r>
          </w:p>
          <w:p w14:paraId="4075D212" w14:textId="77777777" w:rsidR="00DF61F6" w:rsidRPr="00E368A9" w:rsidRDefault="00DF61F6" w:rsidP="003D1448">
            <w:pPr>
              <w:tabs>
                <w:tab w:val="left" w:pos="567"/>
                <w:tab w:val="left" w:pos="1701"/>
              </w:tabs>
              <w:spacing w:before="60" w:after="60"/>
            </w:pPr>
            <w:r w:rsidRPr="00E368A9">
              <w:t xml:space="preserve">D.1-4: Study groups and ITU-D Questions, ITU-D recommendations, ITU-D reports, ITU-D </w:t>
            </w:r>
            <w:proofErr w:type="gramStart"/>
            <w:r w:rsidRPr="00E368A9">
              <w:t>handbooks</w:t>
            </w:r>
            <w:proofErr w:type="gramEnd"/>
            <w:r w:rsidRPr="00E368A9">
              <w:t xml:space="preserve"> and ITU-D guidelines</w:t>
            </w:r>
          </w:p>
          <w:p w14:paraId="0308C825" w14:textId="77777777" w:rsidR="00DF61F6" w:rsidRPr="00E368A9" w:rsidRDefault="00DF61F6" w:rsidP="003D1448">
            <w:pPr>
              <w:tabs>
                <w:tab w:val="left" w:pos="567"/>
                <w:tab w:val="left" w:pos="1701"/>
              </w:tabs>
              <w:spacing w:before="60" w:after="60"/>
            </w:pPr>
            <w:r w:rsidRPr="00E368A9">
              <w:t>D.1-5: Platforms for regional coordination, including regional development forums (RDFs)</w:t>
            </w:r>
          </w:p>
          <w:p w14:paraId="02F2F17C" w14:textId="77777777" w:rsidR="00DF61F6" w:rsidRPr="00E368A9" w:rsidRDefault="00DF61F6" w:rsidP="003D1448">
            <w:pPr>
              <w:tabs>
                <w:tab w:val="left" w:pos="567"/>
                <w:tab w:val="left" w:pos="1701"/>
              </w:tabs>
              <w:spacing w:before="60" w:after="60"/>
            </w:pPr>
            <w:r w:rsidRPr="00E368A9">
              <w:t>D.1-6: Implemented telecommunication/ICT development projects and services related to regional initiatives</w:t>
            </w:r>
          </w:p>
          <w:p w14:paraId="3D26E4D0" w14:textId="77777777" w:rsidR="00DF61F6" w:rsidRPr="00E368A9" w:rsidRDefault="00DF61F6" w:rsidP="003D1448">
            <w:pPr>
              <w:tabs>
                <w:tab w:val="left" w:pos="567"/>
                <w:tab w:val="left" w:pos="1701"/>
              </w:tabs>
              <w:spacing w:before="60" w:after="60"/>
            </w:pPr>
            <w:r w:rsidRPr="00E368A9">
              <w:t>D.1-7: Memoranda of understanding (</w:t>
            </w:r>
            <w:proofErr w:type="spellStart"/>
            <w:r w:rsidRPr="00E368A9">
              <w:t>MoUs</w:t>
            </w:r>
            <w:proofErr w:type="spellEnd"/>
            <w:r w:rsidRPr="00E368A9">
              <w:t>) and collaboration agreements</w:t>
            </w:r>
          </w:p>
        </w:tc>
      </w:tr>
    </w:tbl>
    <w:p w14:paraId="3F3EDEDD" w14:textId="1F37C1D5" w:rsidR="00DF61F6" w:rsidRPr="00E368A9" w:rsidRDefault="00DF61F6" w:rsidP="00DF61F6">
      <w:pPr>
        <w:rPr>
          <w:rFonts w:cstheme="minorHAnsi"/>
          <w:b/>
          <w:bCs/>
        </w:rPr>
      </w:pPr>
    </w:p>
    <w:p w14:paraId="69F890EF" w14:textId="538D505E" w:rsidR="00DF61F6" w:rsidRPr="00E368A9" w:rsidRDefault="00DF61F6" w:rsidP="00DF61F6">
      <w:pPr>
        <w:keepNext/>
        <w:tabs>
          <w:tab w:val="left" w:pos="567"/>
          <w:tab w:val="left" w:pos="1701"/>
        </w:tabs>
        <w:spacing w:before="120" w:after="120"/>
      </w:pPr>
      <w:r w:rsidRPr="00E368A9">
        <w:rPr>
          <w:b/>
          <w:bCs/>
        </w:rPr>
        <w:t>D.2 Enabling Environment</w:t>
      </w:r>
      <w:r w:rsidRPr="00E368A9">
        <w:t>: Foster an enabling telecommunications/ICT technical, policy and regulatory environment conducive to sustainable development and growth of the digital economy.</w:t>
      </w:r>
    </w:p>
    <w:tbl>
      <w:tblPr>
        <w:tblStyle w:val="TableGrid"/>
        <w:tblW w:w="5000" w:type="pct"/>
        <w:tblLook w:val="04A0" w:firstRow="1" w:lastRow="0" w:firstColumn="1" w:lastColumn="0" w:noHBand="0" w:noVBand="1"/>
      </w:tblPr>
      <w:tblGrid>
        <w:gridCol w:w="4578"/>
        <w:gridCol w:w="4585"/>
      </w:tblGrid>
      <w:tr w:rsidR="00DF61F6" w:rsidRPr="00E368A9" w14:paraId="603D873E" w14:textId="77777777" w:rsidTr="002F0EA5">
        <w:trPr>
          <w:trHeight w:val="349"/>
        </w:trPr>
        <w:tc>
          <w:tcPr>
            <w:tcW w:w="9163" w:type="dxa"/>
            <w:gridSpan w:val="2"/>
          </w:tcPr>
          <w:p w14:paraId="7FDD1A0E" w14:textId="77777777" w:rsidR="00DF61F6" w:rsidRPr="00E368A9" w:rsidRDefault="00DF61F6" w:rsidP="003D1448">
            <w:pPr>
              <w:tabs>
                <w:tab w:val="left" w:pos="567"/>
                <w:tab w:val="left" w:pos="1701"/>
              </w:tabs>
              <w:spacing w:before="60" w:after="60"/>
              <w:jc w:val="both"/>
              <w:rPr>
                <w:b/>
                <w:bCs/>
              </w:rPr>
            </w:pPr>
            <w:r w:rsidRPr="00E368A9">
              <w:rPr>
                <w:b/>
                <w:bCs/>
              </w:rPr>
              <w:t>Objective 2 Outputs and Outcomes agreed upon by TDAG-WG-SOP participants</w:t>
            </w:r>
          </w:p>
        </w:tc>
      </w:tr>
      <w:tr w:rsidR="00DF61F6" w:rsidRPr="00E368A9" w14:paraId="4E5E42FC" w14:textId="77777777" w:rsidTr="002F0EA5">
        <w:trPr>
          <w:trHeight w:val="349"/>
        </w:trPr>
        <w:tc>
          <w:tcPr>
            <w:tcW w:w="4578" w:type="dxa"/>
          </w:tcPr>
          <w:p w14:paraId="337A2E9D" w14:textId="77777777" w:rsidR="00DF61F6" w:rsidRPr="00E368A9" w:rsidRDefault="00DF61F6" w:rsidP="003D1448">
            <w:pPr>
              <w:tabs>
                <w:tab w:val="left" w:pos="567"/>
                <w:tab w:val="left" w:pos="1701"/>
              </w:tabs>
              <w:spacing w:before="60" w:after="60"/>
              <w:jc w:val="center"/>
              <w:rPr>
                <w:b/>
                <w:bCs/>
              </w:rPr>
            </w:pPr>
            <w:r w:rsidRPr="00E368A9">
              <w:rPr>
                <w:b/>
                <w:bCs/>
              </w:rPr>
              <w:t>Outcomes</w:t>
            </w:r>
          </w:p>
        </w:tc>
        <w:tc>
          <w:tcPr>
            <w:tcW w:w="4585" w:type="dxa"/>
          </w:tcPr>
          <w:p w14:paraId="715B15BF" w14:textId="77777777" w:rsidR="00DF61F6" w:rsidRPr="00E368A9" w:rsidRDefault="00DF61F6" w:rsidP="003D1448">
            <w:pPr>
              <w:tabs>
                <w:tab w:val="left" w:pos="567"/>
                <w:tab w:val="left" w:pos="1701"/>
              </w:tabs>
              <w:spacing w:before="60" w:after="60"/>
              <w:jc w:val="center"/>
              <w:rPr>
                <w:b/>
                <w:bCs/>
              </w:rPr>
            </w:pPr>
            <w:r w:rsidRPr="00E368A9">
              <w:rPr>
                <w:b/>
                <w:bCs/>
              </w:rPr>
              <w:t>Outputs</w:t>
            </w:r>
          </w:p>
        </w:tc>
      </w:tr>
      <w:tr w:rsidR="00DF61F6" w:rsidRPr="00E368A9" w14:paraId="2B2F7D7E" w14:textId="77777777" w:rsidTr="002F0EA5">
        <w:tc>
          <w:tcPr>
            <w:tcW w:w="4578" w:type="dxa"/>
          </w:tcPr>
          <w:p w14:paraId="113CAE78" w14:textId="64469BD3" w:rsidR="00DF61F6" w:rsidRPr="00E368A9" w:rsidRDefault="00DF61F6" w:rsidP="003D1448">
            <w:pPr>
              <w:tabs>
                <w:tab w:val="left" w:pos="567"/>
                <w:tab w:val="left" w:pos="1701"/>
              </w:tabs>
              <w:spacing w:before="60" w:after="60"/>
            </w:pPr>
            <w:r w:rsidRPr="00E368A9">
              <w:t>D.2-a: Strengthened capacity of Member States to enhance their</w:t>
            </w:r>
            <w:r w:rsidR="002F0EA5">
              <w:t xml:space="preserve"> </w:t>
            </w:r>
            <w:r w:rsidRPr="00E368A9">
              <w:t>telecommunication/ICT policy, legal and regulatory frameworks conducive to sustainable development and growth of the Digital Economy</w:t>
            </w:r>
          </w:p>
          <w:p w14:paraId="28BFE6EE" w14:textId="57BF266D" w:rsidR="00DF61F6" w:rsidRPr="00E368A9" w:rsidRDefault="00DF61F6" w:rsidP="003D1448">
            <w:pPr>
              <w:tabs>
                <w:tab w:val="left" w:pos="567"/>
                <w:tab w:val="left" w:pos="1701"/>
              </w:tabs>
              <w:spacing w:before="60" w:after="60"/>
            </w:pPr>
            <w:r w:rsidRPr="00E368A9">
              <w:t>D.2-b: Strengthened capacity of Member States to produce high quality, internationally comparable</w:t>
            </w:r>
            <w:r w:rsidR="002F0EA5">
              <w:t xml:space="preserve"> </w:t>
            </w:r>
            <w:r w:rsidRPr="00E368A9">
              <w:t>Digital Economy statistics which reflect developments and trends in telecommunications/ICT, empowered by new and emerging technologies, based on agreed standards and methodologies</w:t>
            </w:r>
          </w:p>
          <w:p w14:paraId="12FF45C3" w14:textId="5DFF618E" w:rsidR="00821804" w:rsidRPr="00E368A9" w:rsidRDefault="00DF61F6" w:rsidP="00821804">
            <w:pPr>
              <w:rPr>
                <w:rFonts w:eastAsia="Batang"/>
                <w:lang w:bidi="ne-NP"/>
              </w:rPr>
            </w:pPr>
            <w:r w:rsidRPr="00E368A9">
              <w:t>D.2-c: Improved human and institutional capacity of the ITU membership in telecommunications/ICTs to tap into the full potential of Digital economy and society</w:t>
            </w:r>
            <w:r w:rsidR="00821804" w:rsidRPr="00E368A9">
              <w:t xml:space="preserve"> </w:t>
            </w:r>
            <w:r w:rsidR="00BB15E5" w:rsidRPr="00E368A9">
              <w:t>, including</w:t>
            </w:r>
            <w:r w:rsidR="00821804" w:rsidRPr="00E368A9">
              <w:t xml:space="preserve"> by enhancing the opportunities of job creation.</w:t>
            </w:r>
          </w:p>
          <w:p w14:paraId="7317D92B" w14:textId="77777777" w:rsidR="00DF61F6" w:rsidRPr="00E368A9" w:rsidRDefault="00DF61F6" w:rsidP="003D1448">
            <w:pPr>
              <w:tabs>
                <w:tab w:val="left" w:pos="567"/>
                <w:tab w:val="left" w:pos="1701"/>
              </w:tabs>
              <w:spacing w:before="60" w:after="60"/>
            </w:pPr>
            <w:r w:rsidRPr="00E368A9">
              <w:t xml:space="preserve">D.2-d: Strengthened capacity of the ITU membership to integrate telecommunication/ICT innovation and digitalization in national development agendas and to develop strategies to promote innovation initiatives, including through </w:t>
            </w:r>
            <w:r w:rsidRPr="00E368A9">
              <w:lastRenderedPageBreak/>
              <w:t>public, private and public-private partnerships</w:t>
            </w:r>
          </w:p>
          <w:p w14:paraId="74F34ED6" w14:textId="48CFCC11" w:rsidR="00DF61F6" w:rsidRPr="00E368A9" w:rsidRDefault="00DF61F6" w:rsidP="003D1448">
            <w:pPr>
              <w:tabs>
                <w:tab w:val="left" w:pos="567"/>
                <w:tab w:val="left" w:pos="1701"/>
              </w:tabs>
              <w:spacing w:before="60" w:after="60"/>
            </w:pPr>
            <w:r w:rsidRPr="00E368A9">
              <w:t xml:space="preserve">D.2-e: Strengthened capacity of Member States to effectively share information, find solutions, and respond to threats to cybersecurity, and to develop and implement national strategies and capabilities, including capacity building, encouraging national, </w:t>
            </w:r>
            <w:proofErr w:type="gramStart"/>
            <w:r w:rsidRPr="00E368A9">
              <w:t>regional</w:t>
            </w:r>
            <w:proofErr w:type="gramEnd"/>
            <w:r w:rsidRPr="00E368A9">
              <w:t xml:space="preserve"> and international cooperation in the area of Cybersecurity</w:t>
            </w:r>
          </w:p>
          <w:p w14:paraId="352470A3" w14:textId="77777777" w:rsidR="00DF61F6" w:rsidRPr="00E368A9" w:rsidRDefault="00DF61F6" w:rsidP="003D1448">
            <w:pPr>
              <w:tabs>
                <w:tab w:val="left" w:pos="567"/>
                <w:tab w:val="left" w:pos="1701"/>
              </w:tabs>
              <w:spacing w:before="60" w:after="60"/>
            </w:pPr>
            <w:r w:rsidRPr="00E368A9">
              <w:t>D.2-f: Strengthened capacity of Member States to use telecommunications/ICTs for disaster risk reduction and management, to ensure availability of emergency telecommunications, and support cooperation in this area.</w:t>
            </w:r>
          </w:p>
        </w:tc>
        <w:tc>
          <w:tcPr>
            <w:tcW w:w="4585" w:type="dxa"/>
          </w:tcPr>
          <w:p w14:paraId="6DFA2860" w14:textId="77777777" w:rsidR="002F0EA5" w:rsidRDefault="002F0EA5" w:rsidP="002F0EA5">
            <w:pPr>
              <w:tabs>
                <w:tab w:val="left" w:pos="567"/>
                <w:tab w:val="left" w:pos="1701"/>
              </w:tabs>
              <w:spacing w:before="60" w:after="60"/>
            </w:pPr>
            <w:r w:rsidRPr="00E368A9">
              <w:lastRenderedPageBreak/>
              <w:t>D.2-1: Products and services on telecommunication/ICT infrastructures and services, Cloud computing, new and emerging technologies that facilitate telecommunications/ICTs, wireless and fixed broadband, connecting rural and remote areas, improving international connectivity, bridging the digital standardization gap, conformance and interoperability, spectrum management and monitoring, the effective and efficient management and proper use of telecommunication resources, within the mandate of ITU, and the transition to digital broadcasting, such as assessment studies, publications, workshops, guidelines, and best practices</w:t>
            </w:r>
          </w:p>
          <w:p w14:paraId="5201F1A9" w14:textId="77777777" w:rsidR="00DF61F6" w:rsidRPr="00E368A9" w:rsidRDefault="00DF61F6" w:rsidP="003D1448">
            <w:pPr>
              <w:tabs>
                <w:tab w:val="left" w:pos="567"/>
                <w:tab w:val="left" w:pos="1701"/>
              </w:tabs>
              <w:spacing w:before="60" w:after="60"/>
            </w:pPr>
            <w:r w:rsidRPr="00E368A9">
              <w:t>D.2-2: Products and services on telecommunication/ICT policy and regulation for better international coordination and coherence, such as assessment studies and other publications, and other platforms to exchange information</w:t>
            </w:r>
          </w:p>
          <w:p w14:paraId="2FA0AF12" w14:textId="77777777" w:rsidR="00DF61F6" w:rsidRPr="00E368A9" w:rsidRDefault="00DF61F6" w:rsidP="003D1448">
            <w:pPr>
              <w:tabs>
                <w:tab w:val="left" w:pos="567"/>
                <w:tab w:val="left" w:pos="1701"/>
              </w:tabs>
              <w:spacing w:before="60" w:after="60"/>
            </w:pPr>
            <w:r w:rsidRPr="00E368A9">
              <w:t xml:space="preserve">D.2-3: Products and services for building confidence and security in the use of telecommunications/ICTs, such as reports and publications, and for contributing to the </w:t>
            </w:r>
            <w:r w:rsidRPr="00E368A9">
              <w:lastRenderedPageBreak/>
              <w:t>implementation of national and global initiatives</w:t>
            </w:r>
          </w:p>
          <w:p w14:paraId="426914BD" w14:textId="77777777" w:rsidR="00DF61F6" w:rsidRPr="00E368A9" w:rsidRDefault="00DF61F6" w:rsidP="003D1448">
            <w:pPr>
              <w:tabs>
                <w:tab w:val="left" w:pos="567"/>
                <w:tab w:val="left" w:pos="1701"/>
              </w:tabs>
              <w:spacing w:before="60" w:after="60"/>
            </w:pPr>
            <w:r w:rsidRPr="00E368A9">
              <w:t>D.2-4: Products and services on telecommunication/ICT and digitalization statistics and data analysis, such as research reports, collection, harmonization and dissemination of high-quality, internationally comparable statistical data, and forums of discussion</w:t>
            </w:r>
          </w:p>
          <w:p w14:paraId="544D7046" w14:textId="77777777" w:rsidR="00DF61F6" w:rsidRPr="00E368A9" w:rsidRDefault="00DF61F6" w:rsidP="003D1448">
            <w:pPr>
              <w:tabs>
                <w:tab w:val="left" w:pos="567"/>
                <w:tab w:val="left" w:pos="1701"/>
              </w:tabs>
              <w:spacing w:before="60" w:after="60"/>
            </w:pPr>
            <w:r w:rsidRPr="00E368A9">
              <w:t xml:space="preserve">D.2-5: Products and services on capacity building and human skills development, such as online platforms, </w:t>
            </w:r>
            <w:proofErr w:type="gramStart"/>
            <w:r w:rsidRPr="00E368A9">
              <w:t>distance</w:t>
            </w:r>
            <w:proofErr w:type="gramEnd"/>
            <w:r w:rsidRPr="00E368A9">
              <w:t xml:space="preserve"> and face-to-face training programs to enhance practical skills and shared material, taking into account partnerships with telecommunication/ICT education stakeholders</w:t>
            </w:r>
          </w:p>
          <w:p w14:paraId="39D9108F" w14:textId="6586E971" w:rsidR="00DF61F6" w:rsidRPr="00E368A9" w:rsidRDefault="00DF61F6" w:rsidP="003D1448">
            <w:pPr>
              <w:tabs>
                <w:tab w:val="left" w:pos="567"/>
                <w:tab w:val="left" w:pos="1701"/>
              </w:tabs>
              <w:spacing w:before="60" w:after="60"/>
            </w:pPr>
            <w:r w:rsidRPr="00E368A9">
              <w:t xml:space="preserve">D.2-6: Products and services on telecommunication/ICT innovation, such as knowledge-sharing and assistance, upon request, on developing a national </w:t>
            </w:r>
            <w:r w:rsidR="00E744B9" w:rsidRPr="00E368A9">
              <w:t>d</w:t>
            </w:r>
            <w:r w:rsidRPr="00E368A9">
              <w:t xml:space="preserve">igital development ecosystem in support of the digital economy; mechanisms for partnerships; development of projects related to digital development, studies and local telecommunication/ICT innovation and development policies and best practices </w:t>
            </w:r>
          </w:p>
          <w:p w14:paraId="0F8C15AA" w14:textId="306BD347" w:rsidR="00DF61F6" w:rsidRPr="00E368A9" w:rsidRDefault="00DF61F6" w:rsidP="003D1448">
            <w:pPr>
              <w:tabs>
                <w:tab w:val="left" w:pos="567"/>
                <w:tab w:val="left" w:pos="1701"/>
              </w:tabs>
              <w:spacing w:before="60" w:after="60"/>
            </w:pPr>
            <w:r w:rsidRPr="00E368A9">
              <w:t xml:space="preserve">D.2-7: Products and services on disaster risk reduction and management and emergency telecommunications, including assistance to enable Member States to address all phases of disaster management, such as early warning, response, </w:t>
            </w:r>
            <w:proofErr w:type="gramStart"/>
            <w:r w:rsidRPr="00E368A9">
              <w:t>relief</w:t>
            </w:r>
            <w:proofErr w:type="gramEnd"/>
            <w:r w:rsidRPr="00E368A9">
              <w:t xml:space="preserve"> and restoration of telecommunication networks</w:t>
            </w:r>
          </w:p>
          <w:p w14:paraId="575D23B3" w14:textId="739BDBAB" w:rsidR="002F0EA5" w:rsidRPr="00E368A9" w:rsidRDefault="00956008" w:rsidP="003D1448">
            <w:pPr>
              <w:tabs>
                <w:tab w:val="left" w:pos="567"/>
                <w:tab w:val="left" w:pos="1701"/>
              </w:tabs>
              <w:spacing w:before="60" w:after="60"/>
            </w:pPr>
            <w:r w:rsidRPr="00E368A9">
              <w:t>D.2-8:</w:t>
            </w:r>
            <w:r w:rsidR="00C242E1" w:rsidRPr="00E368A9">
              <w:t xml:space="preserve"> </w:t>
            </w:r>
            <w:r w:rsidRPr="00E368A9">
              <w:t xml:space="preserve"> </w:t>
            </w:r>
            <w:r w:rsidR="00C242E1" w:rsidRPr="00E368A9">
              <w:t>Framework/model for measuring the impact of telecommunication/ICTs on the job markets, including existing jobs and new job opportunities, in all relevant sectors of the economy.</w:t>
            </w:r>
            <w:r w:rsidRPr="00E368A9">
              <w:t xml:space="preserve"> </w:t>
            </w:r>
          </w:p>
        </w:tc>
      </w:tr>
    </w:tbl>
    <w:p w14:paraId="75D32713" w14:textId="684C10C5" w:rsidR="002F0EA5" w:rsidRDefault="002F0EA5" w:rsidP="00DF61F6">
      <w:pPr>
        <w:keepNext/>
        <w:tabs>
          <w:tab w:val="left" w:pos="567"/>
          <w:tab w:val="left" w:pos="1701"/>
        </w:tabs>
        <w:spacing w:after="120"/>
        <w:jc w:val="both"/>
        <w:rPr>
          <w:rFonts w:cstheme="minorHAnsi"/>
          <w:b/>
          <w:bCs/>
        </w:rPr>
      </w:pPr>
    </w:p>
    <w:p w14:paraId="492C5086" w14:textId="77777777" w:rsidR="002F0EA5" w:rsidRDefault="002F0EA5">
      <w:pPr>
        <w:rPr>
          <w:rFonts w:cstheme="minorHAnsi"/>
          <w:b/>
          <w:bCs/>
        </w:rPr>
      </w:pPr>
      <w:r>
        <w:rPr>
          <w:rFonts w:cstheme="minorHAnsi"/>
          <w:b/>
          <w:bCs/>
        </w:rPr>
        <w:br w:type="page"/>
      </w:r>
    </w:p>
    <w:p w14:paraId="7D34A933" w14:textId="77777777" w:rsidR="00DF61F6" w:rsidRPr="00E368A9" w:rsidRDefault="00DF61F6" w:rsidP="00DF61F6">
      <w:pPr>
        <w:keepNext/>
        <w:tabs>
          <w:tab w:val="left" w:pos="567"/>
          <w:tab w:val="left" w:pos="1701"/>
        </w:tabs>
        <w:spacing w:after="120"/>
        <w:jc w:val="both"/>
        <w:rPr>
          <w:rFonts w:cstheme="minorHAnsi"/>
          <w:b/>
          <w:bCs/>
        </w:rPr>
      </w:pPr>
    </w:p>
    <w:p w14:paraId="408EEFF3" w14:textId="02B61369" w:rsidR="00DF61F6" w:rsidRPr="00E368A9" w:rsidRDefault="00DF61F6" w:rsidP="00DF61F6">
      <w:pPr>
        <w:rPr>
          <w:rFonts w:cstheme="minorHAnsi"/>
          <w:b/>
          <w:bCs/>
        </w:rPr>
      </w:pPr>
    </w:p>
    <w:p w14:paraId="4698146B" w14:textId="77777777" w:rsidR="00DF61F6" w:rsidRPr="00E368A9" w:rsidRDefault="00DF61F6" w:rsidP="00DF61F6">
      <w:pPr>
        <w:keepNext/>
        <w:tabs>
          <w:tab w:val="left" w:pos="567"/>
          <w:tab w:val="left" w:pos="1701"/>
        </w:tabs>
        <w:spacing w:before="120" w:after="120"/>
      </w:pPr>
      <w:r w:rsidRPr="00E368A9">
        <w:rPr>
          <w:b/>
          <w:bCs/>
        </w:rPr>
        <w:t>D.3 Inclusive digital society</w:t>
      </w:r>
      <w:r w:rsidRPr="00E368A9">
        <w:t>: Foster development and use of telecommunications/ICTs to empower people and societies for sustainable development</w:t>
      </w:r>
    </w:p>
    <w:tbl>
      <w:tblPr>
        <w:tblStyle w:val="TableGrid"/>
        <w:tblW w:w="5000" w:type="pct"/>
        <w:tblLook w:val="04A0" w:firstRow="1" w:lastRow="0" w:firstColumn="1" w:lastColumn="0" w:noHBand="0" w:noVBand="1"/>
      </w:tblPr>
      <w:tblGrid>
        <w:gridCol w:w="4578"/>
        <w:gridCol w:w="4585"/>
      </w:tblGrid>
      <w:tr w:rsidR="00DF61F6" w:rsidRPr="00E368A9" w14:paraId="5FCAF55D" w14:textId="77777777" w:rsidTr="002F0EA5">
        <w:trPr>
          <w:trHeight w:val="349"/>
        </w:trPr>
        <w:tc>
          <w:tcPr>
            <w:tcW w:w="9163" w:type="dxa"/>
            <w:gridSpan w:val="2"/>
          </w:tcPr>
          <w:p w14:paraId="5354303A" w14:textId="77777777" w:rsidR="00DF61F6" w:rsidRPr="00E368A9" w:rsidRDefault="00DF61F6" w:rsidP="003D1448">
            <w:pPr>
              <w:tabs>
                <w:tab w:val="left" w:pos="567"/>
                <w:tab w:val="left" w:pos="1701"/>
              </w:tabs>
              <w:spacing w:before="60" w:after="60"/>
              <w:jc w:val="both"/>
              <w:rPr>
                <w:b/>
                <w:bCs/>
              </w:rPr>
            </w:pPr>
            <w:r w:rsidRPr="00E368A9">
              <w:rPr>
                <w:b/>
                <w:bCs/>
              </w:rPr>
              <w:t>Objective 3 Outputs and Outcomes agreed upon by TDAG-WG-SOP participants</w:t>
            </w:r>
          </w:p>
        </w:tc>
      </w:tr>
      <w:tr w:rsidR="00DF61F6" w:rsidRPr="00E368A9" w14:paraId="0F25FB26" w14:textId="77777777" w:rsidTr="002F0EA5">
        <w:trPr>
          <w:trHeight w:val="349"/>
        </w:trPr>
        <w:tc>
          <w:tcPr>
            <w:tcW w:w="4578" w:type="dxa"/>
          </w:tcPr>
          <w:p w14:paraId="0833D7E4" w14:textId="77777777" w:rsidR="00DF61F6" w:rsidRPr="00E368A9" w:rsidRDefault="00DF61F6" w:rsidP="003D1448">
            <w:pPr>
              <w:tabs>
                <w:tab w:val="left" w:pos="567"/>
                <w:tab w:val="left" w:pos="1701"/>
              </w:tabs>
              <w:spacing w:before="60" w:after="60"/>
              <w:jc w:val="center"/>
              <w:rPr>
                <w:b/>
                <w:bCs/>
              </w:rPr>
            </w:pPr>
            <w:r w:rsidRPr="00E368A9">
              <w:rPr>
                <w:b/>
                <w:bCs/>
              </w:rPr>
              <w:t>Outcomes</w:t>
            </w:r>
          </w:p>
        </w:tc>
        <w:tc>
          <w:tcPr>
            <w:tcW w:w="4585" w:type="dxa"/>
          </w:tcPr>
          <w:p w14:paraId="47EDF6E8" w14:textId="77777777" w:rsidR="00DF61F6" w:rsidRPr="00E368A9" w:rsidRDefault="00DF61F6" w:rsidP="003D1448">
            <w:pPr>
              <w:tabs>
                <w:tab w:val="left" w:pos="567"/>
                <w:tab w:val="left" w:pos="1701"/>
              </w:tabs>
              <w:spacing w:before="60" w:after="60"/>
              <w:jc w:val="center"/>
              <w:rPr>
                <w:b/>
                <w:bCs/>
              </w:rPr>
            </w:pPr>
            <w:r w:rsidRPr="00E368A9">
              <w:rPr>
                <w:b/>
                <w:bCs/>
              </w:rPr>
              <w:t>Outputs</w:t>
            </w:r>
          </w:p>
        </w:tc>
      </w:tr>
      <w:tr w:rsidR="00DF61F6" w:rsidRPr="00E368A9" w14:paraId="736F1556" w14:textId="77777777" w:rsidTr="002F0EA5">
        <w:tc>
          <w:tcPr>
            <w:tcW w:w="4578" w:type="dxa"/>
          </w:tcPr>
          <w:p w14:paraId="51500F1F" w14:textId="259DD4BD" w:rsidR="002F0EA5" w:rsidRDefault="002F0EA5" w:rsidP="003D1448">
            <w:pPr>
              <w:tabs>
                <w:tab w:val="left" w:pos="567"/>
                <w:tab w:val="left" w:pos="1701"/>
              </w:tabs>
              <w:spacing w:before="60" w:after="60"/>
            </w:pPr>
            <w:r w:rsidRPr="00E368A9">
              <w:t>D.3-a: Improved broadband connectivity in developing countries, least developed countries (LDCs), small island developing states (SIDS) and landlocked developing countries (LLDCs), countries with economies in transition and countries with specific needs.</w:t>
            </w:r>
          </w:p>
          <w:p w14:paraId="3F20A49D" w14:textId="19CFBB45" w:rsidR="00DF61F6" w:rsidRPr="00E368A9" w:rsidRDefault="00DF61F6" w:rsidP="003D1448">
            <w:pPr>
              <w:tabs>
                <w:tab w:val="left" w:pos="567"/>
                <w:tab w:val="left" w:pos="1701"/>
              </w:tabs>
              <w:spacing w:before="60" w:after="60"/>
            </w:pPr>
            <w:r w:rsidRPr="00E368A9">
              <w:t>D.3-b: Improved capacity of the ITU membership to accelerate digital transformation and sustainable economic and social development by leveraging and using new and emerging telecommunications/ICTs</w:t>
            </w:r>
          </w:p>
          <w:p w14:paraId="625803A2" w14:textId="3D491963" w:rsidR="00DF61F6" w:rsidRPr="00E368A9" w:rsidRDefault="00DF61F6" w:rsidP="003D1448">
            <w:pPr>
              <w:tabs>
                <w:tab w:val="left" w:pos="567"/>
                <w:tab w:val="left" w:pos="1701"/>
              </w:tabs>
              <w:spacing w:before="60" w:after="60"/>
            </w:pPr>
            <w:r w:rsidRPr="00E368A9">
              <w:t xml:space="preserve">D.3-c: Strengthened capacity of the ITU membership to develop strategies, policies and practices for digital inclusion and </w:t>
            </w:r>
            <w:r w:rsidR="00D639F2" w:rsidRPr="00E368A9">
              <w:t>equal access</w:t>
            </w:r>
            <w:r w:rsidRPr="00E368A9">
              <w:t xml:space="preserve">, </w:t>
            </w:r>
            <w:proofErr w:type="gramStart"/>
            <w:r w:rsidRPr="00E368A9">
              <w:t>in particular for</w:t>
            </w:r>
            <w:proofErr w:type="gramEnd"/>
            <w:r w:rsidRPr="00E368A9">
              <w:t xml:space="preserve"> the empowerment of women and girls, persons with disabilities and other persons with specific needs and low-income households.</w:t>
            </w:r>
          </w:p>
          <w:p w14:paraId="65904D91" w14:textId="1E3F4B38" w:rsidR="002F0EA5" w:rsidRPr="00E368A9" w:rsidRDefault="00DF61F6" w:rsidP="003D1448">
            <w:pPr>
              <w:tabs>
                <w:tab w:val="left" w:pos="567"/>
                <w:tab w:val="left" w:pos="1701"/>
              </w:tabs>
              <w:spacing w:before="60" w:after="60"/>
            </w:pPr>
            <w:r w:rsidRPr="00E368A9">
              <w:t>D.3-d: Enhanced capacity of the ITU membership to develop telecommunication/ICT strategies and solutions on climate-change adaptation and mitigation and the use of green/renewable energy</w:t>
            </w:r>
          </w:p>
        </w:tc>
        <w:tc>
          <w:tcPr>
            <w:tcW w:w="4585" w:type="dxa"/>
          </w:tcPr>
          <w:p w14:paraId="34541862" w14:textId="77777777" w:rsidR="002F0EA5" w:rsidRPr="00E368A9" w:rsidRDefault="002F0EA5" w:rsidP="002F0EA5">
            <w:pPr>
              <w:tabs>
                <w:tab w:val="left" w:pos="567"/>
                <w:tab w:val="left" w:pos="1701"/>
              </w:tabs>
              <w:spacing w:before="60" w:after="60"/>
            </w:pPr>
            <w:r w:rsidRPr="00E368A9">
              <w:t xml:space="preserve">D.3-1: Products and services on concentrated assistance to developing countries, LDCs, SIDS and LLDCs and countries with economies in transition and countries with specific needs, to foster the availability, </w:t>
            </w:r>
            <w:proofErr w:type="gramStart"/>
            <w:r w:rsidRPr="00E368A9">
              <w:t>adoption</w:t>
            </w:r>
            <w:proofErr w:type="gramEnd"/>
            <w:r w:rsidRPr="00E368A9">
              <w:t xml:space="preserve"> and affordability of telecommunications/ICTs.</w:t>
            </w:r>
          </w:p>
          <w:p w14:paraId="79867E8B" w14:textId="1938433E" w:rsidR="002F0EA5" w:rsidRDefault="002F0EA5" w:rsidP="002F0EA5">
            <w:pPr>
              <w:tabs>
                <w:tab w:val="left" w:pos="567"/>
                <w:tab w:val="left" w:pos="1701"/>
              </w:tabs>
              <w:spacing w:before="60" w:after="60"/>
            </w:pPr>
            <w:r w:rsidRPr="00E368A9">
              <w:t>D.3-2: Products and services on policies supporting digital skills development in support of the digital economy, , the delivery of telecommunication/ICTs related services and applications, information sharing and support for their deployment, assessment studies and toolkits.</w:t>
            </w:r>
          </w:p>
          <w:p w14:paraId="6BFCAD35" w14:textId="124EF129" w:rsidR="00DF61F6" w:rsidRPr="00E368A9" w:rsidRDefault="00DF61F6" w:rsidP="003D1448">
            <w:pPr>
              <w:tabs>
                <w:tab w:val="left" w:pos="567"/>
                <w:tab w:val="left" w:pos="1701"/>
              </w:tabs>
              <w:spacing w:before="60" w:after="60"/>
            </w:pPr>
            <w:r w:rsidRPr="00E368A9">
              <w:t>D.3-3: Products and services on digital inclusion for girls and women,</w:t>
            </w:r>
            <w:r w:rsidR="00D639F2" w:rsidRPr="00E368A9">
              <w:t xml:space="preserve"> </w:t>
            </w:r>
            <w:r w:rsidRPr="00E368A9">
              <w:t xml:space="preserve">people with specific needs  (elderly, youth, </w:t>
            </w:r>
            <w:proofErr w:type="gramStart"/>
            <w:r w:rsidRPr="00E368A9">
              <w:t>children</w:t>
            </w:r>
            <w:proofErr w:type="gramEnd"/>
            <w:r w:rsidRPr="00E368A9">
              <w:t xml:space="preserve"> and indigenous people, among others) and low-income households, such as awareness raising on digital inclusion and </w:t>
            </w:r>
            <w:r w:rsidR="00D639F2" w:rsidRPr="00E368A9">
              <w:t xml:space="preserve">equal access </w:t>
            </w:r>
            <w:r w:rsidRPr="00E368A9">
              <w:t>strategies, policies and practices, development of digital skills, toolkits and guidelines and forums of discussion to share practices and strategies</w:t>
            </w:r>
          </w:p>
          <w:p w14:paraId="578DBBEB" w14:textId="5072B5A6" w:rsidR="002F0EA5" w:rsidRPr="00E368A9" w:rsidRDefault="00DF61F6" w:rsidP="002F0EA5">
            <w:pPr>
              <w:tabs>
                <w:tab w:val="left" w:pos="567"/>
                <w:tab w:val="left" w:pos="1701"/>
              </w:tabs>
              <w:spacing w:before="60" w:after="60"/>
            </w:pPr>
            <w:r w:rsidRPr="00E368A9">
              <w:t>D.3-4: Products and services on ICT climate change adaptation and mitigation, such as promotion of strategies and dissemination of best practices on mapping vulnerable areas and developing information systems, metrics, and e-waste management</w:t>
            </w:r>
          </w:p>
        </w:tc>
      </w:tr>
    </w:tbl>
    <w:p w14:paraId="36F253CE" w14:textId="77777777" w:rsidR="00DF61F6" w:rsidRPr="00E368A9" w:rsidRDefault="00DF61F6" w:rsidP="00DF61F6">
      <w:pPr>
        <w:rPr>
          <w:rFonts w:cstheme="minorHAnsi"/>
          <w:b/>
          <w:bCs/>
        </w:rPr>
      </w:pPr>
    </w:p>
    <w:p w14:paraId="6DFA1781" w14:textId="51F03402" w:rsidR="00DF61F6" w:rsidRPr="00E368A9" w:rsidRDefault="00DF61F6" w:rsidP="00DF61F6">
      <w:pPr>
        <w:tabs>
          <w:tab w:val="left" w:pos="567"/>
          <w:tab w:val="left" w:pos="1701"/>
        </w:tabs>
        <w:spacing w:before="120" w:after="120"/>
      </w:pPr>
      <w:r w:rsidRPr="00E368A9">
        <w:rPr>
          <w:b/>
          <w:bCs/>
        </w:rPr>
        <w:t>D.4 Strengthening the regional presence</w:t>
      </w:r>
      <w:r w:rsidRPr="00E368A9">
        <w:t>: Foster a strengthened, engaged and empowered regional presence for the development of telecommunications/ICTs in support of transition to the digital economy to achieve the sustainable development goals</w:t>
      </w:r>
    </w:p>
    <w:tbl>
      <w:tblPr>
        <w:tblStyle w:val="TableGrid"/>
        <w:tblW w:w="5000" w:type="pct"/>
        <w:tblLook w:val="04A0" w:firstRow="1" w:lastRow="0" w:firstColumn="1" w:lastColumn="0" w:noHBand="0" w:noVBand="1"/>
      </w:tblPr>
      <w:tblGrid>
        <w:gridCol w:w="4600"/>
        <w:gridCol w:w="4563"/>
      </w:tblGrid>
      <w:tr w:rsidR="00DF61F6" w:rsidRPr="00E368A9" w14:paraId="63737F95" w14:textId="77777777" w:rsidTr="002F0EA5">
        <w:trPr>
          <w:trHeight w:val="349"/>
        </w:trPr>
        <w:tc>
          <w:tcPr>
            <w:tcW w:w="9163" w:type="dxa"/>
            <w:gridSpan w:val="2"/>
          </w:tcPr>
          <w:p w14:paraId="2E64934B" w14:textId="77777777" w:rsidR="00DF61F6" w:rsidRPr="00E368A9" w:rsidRDefault="00DF61F6" w:rsidP="003D1448">
            <w:pPr>
              <w:pStyle w:val="Heading3"/>
            </w:pPr>
            <w:r w:rsidRPr="00E368A9">
              <w:t>Objective 4 Outputs and Outcomes agreed upon by TDAG-WG-SOP participants</w:t>
            </w:r>
          </w:p>
        </w:tc>
      </w:tr>
      <w:tr w:rsidR="00DF61F6" w:rsidRPr="00E368A9" w14:paraId="38082616" w14:textId="77777777" w:rsidTr="002F0EA5">
        <w:trPr>
          <w:trHeight w:val="349"/>
        </w:trPr>
        <w:tc>
          <w:tcPr>
            <w:tcW w:w="4600" w:type="dxa"/>
          </w:tcPr>
          <w:p w14:paraId="60F26113" w14:textId="77777777" w:rsidR="00DF61F6" w:rsidRPr="00E368A9" w:rsidRDefault="00DF61F6" w:rsidP="003D1448">
            <w:pPr>
              <w:tabs>
                <w:tab w:val="left" w:pos="567"/>
                <w:tab w:val="left" w:pos="1701"/>
              </w:tabs>
              <w:spacing w:before="60" w:after="60"/>
              <w:jc w:val="center"/>
              <w:rPr>
                <w:b/>
                <w:bCs/>
              </w:rPr>
            </w:pPr>
            <w:r w:rsidRPr="00E368A9">
              <w:rPr>
                <w:b/>
                <w:bCs/>
              </w:rPr>
              <w:t>Outcomes</w:t>
            </w:r>
          </w:p>
        </w:tc>
        <w:tc>
          <w:tcPr>
            <w:tcW w:w="4563" w:type="dxa"/>
          </w:tcPr>
          <w:p w14:paraId="4D830FF6" w14:textId="77777777" w:rsidR="00DF61F6" w:rsidRPr="00E368A9" w:rsidRDefault="00DF61F6" w:rsidP="003D1448">
            <w:pPr>
              <w:tabs>
                <w:tab w:val="left" w:pos="567"/>
                <w:tab w:val="left" w:pos="1701"/>
              </w:tabs>
              <w:spacing w:before="60" w:after="60"/>
              <w:jc w:val="center"/>
              <w:rPr>
                <w:b/>
                <w:bCs/>
              </w:rPr>
            </w:pPr>
            <w:r w:rsidRPr="00E368A9">
              <w:rPr>
                <w:b/>
                <w:bCs/>
              </w:rPr>
              <w:t>Outputs</w:t>
            </w:r>
          </w:p>
        </w:tc>
      </w:tr>
      <w:tr w:rsidR="00DF61F6" w:rsidRPr="00E368A9" w14:paraId="6A41A8F3" w14:textId="77777777" w:rsidTr="002F0EA5">
        <w:tc>
          <w:tcPr>
            <w:tcW w:w="4600" w:type="dxa"/>
          </w:tcPr>
          <w:p w14:paraId="2BA9EC0A" w14:textId="77777777" w:rsidR="00DF61F6" w:rsidRPr="00E368A9" w:rsidRDefault="00DF61F6" w:rsidP="003D1448">
            <w:pPr>
              <w:tabs>
                <w:tab w:val="left" w:pos="567"/>
                <w:tab w:val="left" w:pos="1701"/>
              </w:tabs>
              <w:spacing w:before="60" w:after="60"/>
            </w:pPr>
            <w:r w:rsidRPr="00E368A9">
              <w:t xml:space="preserve">D.4-a: Strengthened and empowered Staff and their expertise at all levels, at the </w:t>
            </w:r>
            <w:proofErr w:type="gramStart"/>
            <w:r w:rsidRPr="00E368A9">
              <w:t>Regional</w:t>
            </w:r>
            <w:proofErr w:type="gramEnd"/>
            <w:r w:rsidRPr="00E368A9">
              <w:t xml:space="preserve"> presence (Regional and Area Offices)</w:t>
            </w:r>
          </w:p>
          <w:p w14:paraId="30D11180" w14:textId="103B3AE0" w:rsidR="00DF61F6" w:rsidRDefault="00DF61F6" w:rsidP="003D1448">
            <w:pPr>
              <w:tabs>
                <w:tab w:val="left" w:pos="567"/>
                <w:tab w:val="left" w:pos="1701"/>
              </w:tabs>
              <w:spacing w:before="60" w:after="60"/>
            </w:pPr>
            <w:r w:rsidRPr="00E368A9">
              <w:lastRenderedPageBreak/>
              <w:t>D.4-b: Strengthened of the Union’s dual responsibility as a United Nations specialized agency and executing agency for implementing projects</w:t>
            </w:r>
          </w:p>
          <w:p w14:paraId="795C0F1D" w14:textId="77777777" w:rsidR="002F0EA5" w:rsidRDefault="002F0EA5" w:rsidP="002F0EA5">
            <w:pPr>
              <w:tabs>
                <w:tab w:val="left" w:pos="567"/>
                <w:tab w:val="left" w:pos="1701"/>
              </w:tabs>
              <w:spacing w:before="60" w:after="60"/>
            </w:pPr>
            <w:r w:rsidRPr="00E368A9">
              <w:t>D.4-c: Enhanced knowledge-sharing, research and development, exchange of information on technology transfer], dialogue and partnership among the ITU membership on use of telecommunications/ICT in support of sustainable development and the digital transformation of society.</w:t>
            </w:r>
          </w:p>
          <w:p w14:paraId="5F993B7B" w14:textId="77777777" w:rsidR="00DF61F6" w:rsidRPr="00E368A9" w:rsidRDefault="00DF61F6" w:rsidP="003D1448">
            <w:pPr>
              <w:tabs>
                <w:tab w:val="left" w:pos="567"/>
                <w:tab w:val="left" w:pos="1701"/>
              </w:tabs>
              <w:spacing w:before="60" w:after="60"/>
            </w:pPr>
            <w:r w:rsidRPr="00E368A9">
              <w:t xml:space="preserve">D.4-d: Strengthened Regional presence for achieving ITU-D objectives, </w:t>
            </w:r>
            <w:proofErr w:type="gramStart"/>
            <w:r w:rsidRPr="00E368A9">
              <w:t>outcomes</w:t>
            </w:r>
            <w:proofErr w:type="gramEnd"/>
            <w:r w:rsidRPr="00E368A9">
              <w:t xml:space="preserve"> and outputs, through the involvement and collaboration of Radiocommunication, Telecommunication Standardization sectors and by mainstreaming “One ITU” and Results based management (RBM) approaches</w:t>
            </w:r>
          </w:p>
          <w:p w14:paraId="5F76B8A5" w14:textId="77777777" w:rsidR="00DF61F6" w:rsidRDefault="00DF61F6" w:rsidP="00570356">
            <w:pPr>
              <w:tabs>
                <w:tab w:val="left" w:pos="567"/>
                <w:tab w:val="left" w:pos="1701"/>
              </w:tabs>
              <w:spacing w:before="60" w:after="60"/>
            </w:pPr>
            <w:r w:rsidRPr="00E368A9">
              <w:t>D.4-e: Strengthened joint Regional Collaboration and cooperation and with UN and Regional Telecommunications Organizations, financial and development institutions for achieving the 2030 sustainable development goals related to telecommunications/ICT development matters</w:t>
            </w:r>
            <w:r w:rsidR="00570356" w:rsidRPr="00E368A9">
              <w:t>, including those that support the digital economy</w:t>
            </w:r>
          </w:p>
          <w:p w14:paraId="148BD1AD" w14:textId="7DBA334D" w:rsidR="002F0EA5" w:rsidRPr="00E368A9" w:rsidRDefault="002F0EA5" w:rsidP="00570356">
            <w:pPr>
              <w:tabs>
                <w:tab w:val="left" w:pos="567"/>
                <w:tab w:val="left" w:pos="1701"/>
              </w:tabs>
              <w:spacing w:before="60" w:after="60"/>
            </w:pPr>
          </w:p>
        </w:tc>
        <w:tc>
          <w:tcPr>
            <w:tcW w:w="4563" w:type="dxa"/>
          </w:tcPr>
          <w:p w14:paraId="52F79437" w14:textId="12DE757B" w:rsidR="00DF61F6" w:rsidRDefault="00DF61F6" w:rsidP="003D1448">
            <w:pPr>
              <w:tabs>
                <w:tab w:val="left" w:pos="567"/>
                <w:tab w:val="left" w:pos="1701"/>
              </w:tabs>
              <w:spacing w:before="60" w:after="60"/>
            </w:pPr>
            <w:r w:rsidRPr="00E368A9">
              <w:lastRenderedPageBreak/>
              <w:t>D.4-1: Per-Regional office strategic framework and operational plan</w:t>
            </w:r>
          </w:p>
          <w:p w14:paraId="1A69396D" w14:textId="77777777" w:rsidR="002F0EA5" w:rsidRPr="00E368A9" w:rsidRDefault="002F0EA5" w:rsidP="002F0EA5">
            <w:pPr>
              <w:keepNext/>
              <w:tabs>
                <w:tab w:val="left" w:pos="567"/>
                <w:tab w:val="left" w:pos="1701"/>
              </w:tabs>
              <w:spacing w:before="60" w:after="60"/>
            </w:pPr>
            <w:r w:rsidRPr="00E368A9">
              <w:t xml:space="preserve">D.4-2: Increased Products and services to developing countries, least developed </w:t>
            </w:r>
            <w:r w:rsidRPr="00E368A9">
              <w:lastRenderedPageBreak/>
              <w:t>countries (LDCs), small island developing states (SIDS) and landlocked developing countries (LLDCs), countries with economies in transition and countries with specific needs</w:t>
            </w:r>
          </w:p>
          <w:p w14:paraId="7B4DA6C1" w14:textId="51CCC02C" w:rsidR="002F0EA5" w:rsidRPr="00E368A9" w:rsidRDefault="002F0EA5" w:rsidP="002F0EA5">
            <w:pPr>
              <w:tabs>
                <w:tab w:val="left" w:pos="567"/>
                <w:tab w:val="left" w:pos="1701"/>
              </w:tabs>
              <w:spacing w:before="60" w:after="60"/>
            </w:pPr>
            <w:r w:rsidRPr="00E368A9">
              <w:t>D.4-3: Increased Products and services related to the regional initiatives  in developing countries, least developed countries (LDCs), small island developing states (SIDS) and landlocked developing countries (LLDCs), countries with economies in transition and countries with specific needs</w:t>
            </w:r>
          </w:p>
          <w:p w14:paraId="7EFDEEEC" w14:textId="6CC6CC51" w:rsidR="00DF61F6" w:rsidRDefault="00DF61F6" w:rsidP="003D1448">
            <w:pPr>
              <w:tabs>
                <w:tab w:val="left" w:pos="567"/>
                <w:tab w:val="left" w:pos="1701"/>
              </w:tabs>
              <w:spacing w:before="60" w:after="60"/>
            </w:pPr>
            <w:r w:rsidRPr="00E368A9">
              <w:t>D.4-4: Memoranda of understanding (</w:t>
            </w:r>
            <w:proofErr w:type="spellStart"/>
            <w:r w:rsidRPr="00E368A9">
              <w:t>MoUs</w:t>
            </w:r>
            <w:proofErr w:type="spellEnd"/>
            <w:r w:rsidRPr="00E368A9">
              <w:t xml:space="preserve">) and collaboration agreements for joint Regional Collaboration and cooperation and with UN and Regional Telecommunications Organizations, financial and development institutions to </w:t>
            </w:r>
            <w:r w:rsidR="00253409" w:rsidRPr="00E368A9">
              <w:t xml:space="preserve">implement </w:t>
            </w:r>
            <w:r w:rsidRPr="00E368A9">
              <w:t>regional initiatives</w:t>
            </w:r>
          </w:p>
          <w:p w14:paraId="6EC3D7FB" w14:textId="1C9641A0" w:rsidR="00DF61F6" w:rsidRPr="00E368A9" w:rsidRDefault="00DF61F6" w:rsidP="002F0EA5">
            <w:pPr>
              <w:tabs>
                <w:tab w:val="left" w:pos="567"/>
                <w:tab w:val="left" w:pos="1701"/>
              </w:tabs>
              <w:spacing w:before="60" w:after="60"/>
              <w:rPr>
                <w:rFonts w:cstheme="minorHAnsi"/>
              </w:rPr>
            </w:pPr>
          </w:p>
        </w:tc>
      </w:tr>
    </w:tbl>
    <w:p w14:paraId="406F82A2" w14:textId="77777777" w:rsidR="00DF61F6" w:rsidRPr="00E368A9" w:rsidRDefault="00DF61F6" w:rsidP="00DF61F6">
      <w:pPr>
        <w:keepNext/>
        <w:tabs>
          <w:tab w:val="left" w:pos="567"/>
          <w:tab w:val="left" w:pos="1701"/>
        </w:tabs>
        <w:spacing w:after="120"/>
        <w:jc w:val="both"/>
        <w:rPr>
          <w:rFonts w:cstheme="minorHAnsi"/>
          <w:b/>
          <w:bCs/>
        </w:rPr>
      </w:pPr>
    </w:p>
    <w:p w14:paraId="6512F124" w14:textId="77777777" w:rsidR="00DF61F6" w:rsidRPr="00E368A9" w:rsidRDefault="00DF61F6" w:rsidP="00DF61F6">
      <w:pPr>
        <w:keepNext/>
        <w:tabs>
          <w:tab w:val="left" w:pos="567"/>
          <w:tab w:val="left" w:pos="1701"/>
        </w:tabs>
        <w:spacing w:before="120" w:after="120"/>
      </w:pPr>
      <w:r w:rsidRPr="00E368A9">
        <w:rPr>
          <w:b/>
          <w:bCs/>
        </w:rPr>
        <w:t>D.5 Resource mobilization</w:t>
      </w:r>
      <w:r w:rsidRPr="00E368A9">
        <w:t>: Foster a strengthened financial stability and growth in revenue of the Union.</w:t>
      </w:r>
    </w:p>
    <w:tbl>
      <w:tblPr>
        <w:tblStyle w:val="TableGrid"/>
        <w:tblW w:w="5000" w:type="pct"/>
        <w:tblLook w:val="04A0" w:firstRow="1" w:lastRow="0" w:firstColumn="1" w:lastColumn="0" w:noHBand="0" w:noVBand="1"/>
      </w:tblPr>
      <w:tblGrid>
        <w:gridCol w:w="4632"/>
        <w:gridCol w:w="4531"/>
      </w:tblGrid>
      <w:tr w:rsidR="00DF61F6" w:rsidRPr="00E368A9" w14:paraId="4EE76FFD" w14:textId="77777777" w:rsidTr="002F0EA5">
        <w:trPr>
          <w:trHeight w:val="349"/>
        </w:trPr>
        <w:tc>
          <w:tcPr>
            <w:tcW w:w="9163" w:type="dxa"/>
            <w:gridSpan w:val="2"/>
          </w:tcPr>
          <w:p w14:paraId="22B9D9DB" w14:textId="77777777" w:rsidR="00DF61F6" w:rsidRPr="00E368A9" w:rsidRDefault="00DF61F6" w:rsidP="003D1448">
            <w:pPr>
              <w:tabs>
                <w:tab w:val="left" w:pos="567"/>
                <w:tab w:val="left" w:pos="1701"/>
              </w:tabs>
              <w:spacing w:before="60" w:after="60"/>
              <w:jc w:val="both"/>
              <w:rPr>
                <w:b/>
                <w:bCs/>
              </w:rPr>
            </w:pPr>
            <w:r w:rsidRPr="00E368A9">
              <w:rPr>
                <w:b/>
                <w:bCs/>
              </w:rPr>
              <w:t>Objective 5 Outputs and Outcomes agreed upon by TDAG-WG-SOP participants</w:t>
            </w:r>
          </w:p>
        </w:tc>
      </w:tr>
      <w:tr w:rsidR="00DF61F6" w:rsidRPr="00E368A9" w14:paraId="06CBD131" w14:textId="77777777" w:rsidTr="002F0EA5">
        <w:trPr>
          <w:trHeight w:val="349"/>
        </w:trPr>
        <w:tc>
          <w:tcPr>
            <w:tcW w:w="4632" w:type="dxa"/>
          </w:tcPr>
          <w:p w14:paraId="1FC0170D" w14:textId="77777777" w:rsidR="00DF61F6" w:rsidRPr="00E368A9" w:rsidRDefault="00DF61F6" w:rsidP="003D1448">
            <w:pPr>
              <w:tabs>
                <w:tab w:val="left" w:pos="567"/>
                <w:tab w:val="left" w:pos="1701"/>
              </w:tabs>
              <w:spacing w:before="60" w:after="60"/>
              <w:jc w:val="center"/>
              <w:rPr>
                <w:b/>
                <w:bCs/>
              </w:rPr>
            </w:pPr>
            <w:r w:rsidRPr="00E368A9">
              <w:rPr>
                <w:b/>
                <w:bCs/>
              </w:rPr>
              <w:t>Outcomes</w:t>
            </w:r>
          </w:p>
        </w:tc>
        <w:tc>
          <w:tcPr>
            <w:tcW w:w="4531" w:type="dxa"/>
          </w:tcPr>
          <w:p w14:paraId="274114E8" w14:textId="77777777" w:rsidR="00DF61F6" w:rsidRPr="00E368A9" w:rsidRDefault="00DF61F6" w:rsidP="003D1448">
            <w:pPr>
              <w:tabs>
                <w:tab w:val="left" w:pos="567"/>
                <w:tab w:val="left" w:pos="1701"/>
              </w:tabs>
              <w:spacing w:before="60" w:after="60"/>
              <w:jc w:val="center"/>
              <w:rPr>
                <w:b/>
                <w:bCs/>
              </w:rPr>
            </w:pPr>
            <w:r w:rsidRPr="00E368A9">
              <w:rPr>
                <w:b/>
                <w:bCs/>
              </w:rPr>
              <w:t>Outputs</w:t>
            </w:r>
          </w:p>
        </w:tc>
      </w:tr>
      <w:tr w:rsidR="00DF61F6" w:rsidRPr="00E368A9" w14:paraId="033EAA5F" w14:textId="77777777" w:rsidTr="002F0EA5">
        <w:tc>
          <w:tcPr>
            <w:tcW w:w="4632" w:type="dxa"/>
          </w:tcPr>
          <w:p w14:paraId="5424EE29" w14:textId="77777777" w:rsidR="00DF61F6" w:rsidRPr="00E368A9" w:rsidRDefault="00DF61F6" w:rsidP="003D1448">
            <w:pPr>
              <w:tabs>
                <w:tab w:val="left" w:pos="567"/>
                <w:tab w:val="left" w:pos="1701"/>
              </w:tabs>
              <w:spacing w:before="60" w:after="60"/>
            </w:pPr>
            <w:r w:rsidRPr="00E368A9">
              <w:t>D.5-a: Strengthened Resource mobilization through cooperation with international and regional financial and development institutions</w:t>
            </w:r>
          </w:p>
          <w:p w14:paraId="5F35BCC6" w14:textId="5FE367DC" w:rsidR="002F0EA5" w:rsidRDefault="002F0EA5" w:rsidP="002F0EA5">
            <w:pPr>
              <w:tabs>
                <w:tab w:val="left" w:pos="567"/>
                <w:tab w:val="left" w:pos="1701"/>
              </w:tabs>
              <w:spacing w:before="60" w:after="60"/>
              <w:rPr>
                <w:iCs/>
              </w:rPr>
            </w:pPr>
            <w:r w:rsidRPr="00E368A9">
              <w:t xml:space="preserve">D.5-b: </w:t>
            </w:r>
            <w:r w:rsidRPr="00E368A9">
              <w:rPr>
                <w:iCs/>
              </w:rPr>
              <w:t>Strengthened project implementation function of the ITU</w:t>
            </w:r>
          </w:p>
          <w:p w14:paraId="393946E0" w14:textId="77777777" w:rsidR="002F0EA5" w:rsidRDefault="002F0EA5" w:rsidP="002F0EA5">
            <w:pPr>
              <w:tabs>
                <w:tab w:val="left" w:pos="567"/>
                <w:tab w:val="left" w:pos="1701"/>
              </w:tabs>
              <w:spacing w:before="60" w:after="60"/>
            </w:pPr>
            <w:r w:rsidRPr="00E368A9">
              <w:t xml:space="preserve">D.5-c: Enhanced knowledge-sharing, research and development, exchange of information on technology transfer, </w:t>
            </w:r>
            <w:proofErr w:type="gramStart"/>
            <w:r w:rsidRPr="00E368A9">
              <w:t>dialogue</w:t>
            </w:r>
            <w:proofErr w:type="gramEnd"/>
            <w:r w:rsidRPr="00E368A9">
              <w:t xml:space="preserve"> and partnership among the ITU membership on telecommunication/ICT issues</w:t>
            </w:r>
          </w:p>
          <w:p w14:paraId="27D17EED" w14:textId="50377BD9" w:rsidR="002F0EA5" w:rsidRPr="00E368A9" w:rsidRDefault="002F0EA5" w:rsidP="002F0EA5">
            <w:pPr>
              <w:tabs>
                <w:tab w:val="left" w:pos="567"/>
                <w:tab w:val="left" w:pos="1701"/>
              </w:tabs>
              <w:spacing w:before="60" w:after="60"/>
            </w:pPr>
            <w:r w:rsidRPr="00E368A9">
              <w:t xml:space="preserve"> </w:t>
            </w:r>
            <w:r w:rsidR="00DF61F6" w:rsidRPr="00E368A9">
              <w:t xml:space="preserve">D.5-d: Strengthened UN-wide Collaboration and cooperation and with financial and </w:t>
            </w:r>
            <w:r w:rsidR="00DF61F6" w:rsidRPr="00E368A9">
              <w:lastRenderedPageBreak/>
              <w:t>development institutions at international and regional levels on achieving the 2030 sustainable development goals related to telecommunications/ICT development matters</w:t>
            </w:r>
            <w:r w:rsidR="00674E65" w:rsidRPr="00E368A9">
              <w:t>, including those that support the digital economy</w:t>
            </w:r>
          </w:p>
        </w:tc>
        <w:tc>
          <w:tcPr>
            <w:tcW w:w="4531" w:type="dxa"/>
          </w:tcPr>
          <w:p w14:paraId="2AFF1062" w14:textId="536A5C63" w:rsidR="00DF61F6" w:rsidRDefault="00DF61F6" w:rsidP="003D1448">
            <w:pPr>
              <w:tabs>
                <w:tab w:val="left" w:pos="567"/>
                <w:tab w:val="left" w:pos="1701"/>
              </w:tabs>
              <w:spacing w:before="60" w:after="60"/>
            </w:pPr>
            <w:r w:rsidRPr="00E368A9">
              <w:lastRenderedPageBreak/>
              <w:t>D.5-1 Increased financial stability of the BDT</w:t>
            </w:r>
          </w:p>
          <w:p w14:paraId="326719EF" w14:textId="26E83B54" w:rsidR="002F0EA5" w:rsidRPr="00E368A9" w:rsidRDefault="002F0EA5" w:rsidP="003D1448">
            <w:pPr>
              <w:tabs>
                <w:tab w:val="left" w:pos="567"/>
                <w:tab w:val="left" w:pos="1701"/>
              </w:tabs>
              <w:spacing w:before="60" w:after="60"/>
            </w:pPr>
            <w:r w:rsidRPr="00E368A9">
              <w:t>D.5-2 Increased Fellowships attribution to developing countries, least developed countries (LDCs), small island developing states (SIDS) and landlocked developing countries (LLDCs), countries with economies in transition and countries with specific needs</w:t>
            </w:r>
          </w:p>
          <w:p w14:paraId="1624419E" w14:textId="77777777" w:rsidR="00DF61F6" w:rsidRPr="00E368A9" w:rsidRDefault="00DF61F6" w:rsidP="003D1448">
            <w:pPr>
              <w:tabs>
                <w:tab w:val="left" w:pos="567"/>
                <w:tab w:val="left" w:pos="1701"/>
              </w:tabs>
              <w:spacing w:before="60" w:after="60"/>
              <w:rPr>
                <w:rFonts w:cstheme="minorHAnsi"/>
              </w:rPr>
            </w:pPr>
            <w:r w:rsidRPr="00E368A9">
              <w:rPr>
                <w:rFonts w:cstheme="minorHAnsi"/>
              </w:rPr>
              <w:t>D.5-3 Increased projects and partnerships to advance strategic goals and priorities</w:t>
            </w:r>
          </w:p>
          <w:p w14:paraId="07F5FEDA" w14:textId="77777777" w:rsidR="00DF61F6" w:rsidRPr="00E368A9" w:rsidRDefault="00DF61F6" w:rsidP="003D1448">
            <w:pPr>
              <w:tabs>
                <w:tab w:val="left" w:pos="567"/>
                <w:tab w:val="left" w:pos="1701"/>
              </w:tabs>
              <w:spacing w:before="60" w:after="60"/>
            </w:pPr>
            <w:r w:rsidRPr="00E368A9">
              <w:rPr>
                <w:rFonts w:cstheme="minorHAnsi"/>
              </w:rPr>
              <w:t>D.5-4 Increased number of sector members</w:t>
            </w:r>
          </w:p>
        </w:tc>
      </w:tr>
    </w:tbl>
    <w:p w14:paraId="14C4A3BD" w14:textId="6E0518E4" w:rsidR="00DF61F6" w:rsidRPr="00E368A9" w:rsidRDefault="00DF61F6" w:rsidP="00DF61F6">
      <w:pPr>
        <w:keepNext/>
        <w:tabs>
          <w:tab w:val="left" w:pos="567"/>
          <w:tab w:val="left" w:pos="1701"/>
        </w:tabs>
        <w:spacing w:before="120" w:after="120"/>
      </w:pPr>
      <w:r w:rsidRPr="00E368A9">
        <w:rPr>
          <w:b/>
          <w:bCs/>
        </w:rPr>
        <w:t>D.6 Resilient and secure digital economy</w:t>
      </w:r>
      <w:r w:rsidRPr="00E368A9">
        <w:t>: building confidence and security in the use of ICTs</w:t>
      </w:r>
    </w:p>
    <w:tbl>
      <w:tblPr>
        <w:tblStyle w:val="TableGrid"/>
        <w:tblW w:w="5000" w:type="pct"/>
        <w:tblLook w:val="04A0" w:firstRow="1" w:lastRow="0" w:firstColumn="1" w:lastColumn="0" w:noHBand="0" w:noVBand="1"/>
      </w:tblPr>
      <w:tblGrid>
        <w:gridCol w:w="4568"/>
        <w:gridCol w:w="4595"/>
      </w:tblGrid>
      <w:tr w:rsidR="00DF61F6" w:rsidRPr="00E368A9" w14:paraId="2924E78B" w14:textId="77777777" w:rsidTr="002F0EA5">
        <w:trPr>
          <w:trHeight w:val="349"/>
        </w:trPr>
        <w:tc>
          <w:tcPr>
            <w:tcW w:w="9163" w:type="dxa"/>
            <w:gridSpan w:val="2"/>
          </w:tcPr>
          <w:p w14:paraId="56CA477A" w14:textId="77777777" w:rsidR="00DF61F6" w:rsidRPr="00E368A9" w:rsidRDefault="00DF61F6" w:rsidP="003D1448">
            <w:pPr>
              <w:keepNext/>
              <w:tabs>
                <w:tab w:val="left" w:pos="567"/>
                <w:tab w:val="left" w:pos="1701"/>
              </w:tabs>
              <w:spacing w:before="60" w:after="60"/>
              <w:jc w:val="both"/>
              <w:rPr>
                <w:b/>
                <w:bCs/>
              </w:rPr>
            </w:pPr>
            <w:r w:rsidRPr="00E368A9">
              <w:rPr>
                <w:b/>
                <w:bCs/>
              </w:rPr>
              <w:t>Objective 6 Outputs and Outcomes agreed upon by TDAG-WG-SOP participants</w:t>
            </w:r>
          </w:p>
        </w:tc>
      </w:tr>
      <w:tr w:rsidR="00DF61F6" w:rsidRPr="00E368A9" w14:paraId="6A9D6631" w14:textId="77777777" w:rsidTr="002F0EA5">
        <w:trPr>
          <w:trHeight w:val="349"/>
        </w:trPr>
        <w:tc>
          <w:tcPr>
            <w:tcW w:w="4568" w:type="dxa"/>
          </w:tcPr>
          <w:p w14:paraId="07D37945" w14:textId="77777777" w:rsidR="00DF61F6" w:rsidRPr="00E368A9" w:rsidRDefault="00DF61F6" w:rsidP="003D1448">
            <w:pPr>
              <w:keepNext/>
              <w:tabs>
                <w:tab w:val="left" w:pos="567"/>
                <w:tab w:val="left" w:pos="1701"/>
              </w:tabs>
              <w:spacing w:before="60" w:after="60"/>
              <w:jc w:val="center"/>
              <w:rPr>
                <w:b/>
                <w:bCs/>
              </w:rPr>
            </w:pPr>
            <w:r w:rsidRPr="00E368A9">
              <w:rPr>
                <w:b/>
                <w:bCs/>
              </w:rPr>
              <w:t>Outcomes</w:t>
            </w:r>
          </w:p>
        </w:tc>
        <w:tc>
          <w:tcPr>
            <w:tcW w:w="4595" w:type="dxa"/>
          </w:tcPr>
          <w:p w14:paraId="56E00144" w14:textId="77777777" w:rsidR="00DF61F6" w:rsidRPr="00E368A9" w:rsidRDefault="00DF61F6" w:rsidP="003D1448">
            <w:pPr>
              <w:keepNext/>
              <w:tabs>
                <w:tab w:val="left" w:pos="567"/>
                <w:tab w:val="left" w:pos="1701"/>
              </w:tabs>
              <w:spacing w:before="60" w:after="60"/>
              <w:jc w:val="center"/>
              <w:rPr>
                <w:b/>
                <w:bCs/>
              </w:rPr>
            </w:pPr>
            <w:r w:rsidRPr="00E368A9">
              <w:rPr>
                <w:b/>
                <w:bCs/>
              </w:rPr>
              <w:t>Outputs</w:t>
            </w:r>
          </w:p>
        </w:tc>
      </w:tr>
      <w:tr w:rsidR="00DF61F6" w:rsidRPr="00E368A9" w14:paraId="470F9FB0" w14:textId="77777777" w:rsidTr="002F0EA5">
        <w:tc>
          <w:tcPr>
            <w:tcW w:w="4568" w:type="dxa"/>
          </w:tcPr>
          <w:p w14:paraId="3366537F" w14:textId="77777777" w:rsidR="00DF61F6" w:rsidRPr="00E368A9" w:rsidRDefault="00DF61F6" w:rsidP="003D1448">
            <w:pPr>
              <w:keepNext/>
              <w:tabs>
                <w:tab w:val="left" w:pos="567"/>
                <w:tab w:val="left" w:pos="1701"/>
              </w:tabs>
              <w:spacing w:before="60" w:after="60"/>
            </w:pPr>
            <w:r w:rsidRPr="00E368A9">
              <w:t>D.6-a: Enhanced capacity of the ITU membership to make available secure and resilient telecommunication/ICT infrastructure and services.</w:t>
            </w:r>
          </w:p>
          <w:p w14:paraId="02133480" w14:textId="77777777" w:rsidR="00DF61F6" w:rsidRDefault="00DF61F6" w:rsidP="003D1448">
            <w:pPr>
              <w:keepNext/>
              <w:tabs>
                <w:tab w:val="left" w:pos="567"/>
                <w:tab w:val="left" w:pos="1701"/>
              </w:tabs>
              <w:spacing w:before="60" w:after="60"/>
            </w:pPr>
            <w:r w:rsidRPr="00E368A9">
              <w:t xml:space="preserve">D.6-b: Strengthened capacity of Member States to effectively share information, find solutions, and respond to threats to cybersecurity, and to develop and implement national strategies and capabilities, including capacity building, encouraging national, </w:t>
            </w:r>
            <w:proofErr w:type="gramStart"/>
            <w:r w:rsidRPr="00E368A9">
              <w:t>regional</w:t>
            </w:r>
            <w:proofErr w:type="gramEnd"/>
            <w:r w:rsidRPr="00E368A9">
              <w:t xml:space="preserve"> and international cooperation towards enhanced engagement among Member States and relevant players</w:t>
            </w:r>
          </w:p>
          <w:p w14:paraId="779E05FA" w14:textId="4B65DB72" w:rsidR="002F0EA5" w:rsidRPr="00E368A9" w:rsidRDefault="002F0EA5" w:rsidP="003D1448">
            <w:pPr>
              <w:keepNext/>
              <w:tabs>
                <w:tab w:val="left" w:pos="567"/>
                <w:tab w:val="left" w:pos="1701"/>
              </w:tabs>
              <w:spacing w:before="60" w:after="60"/>
            </w:pPr>
            <w:r w:rsidRPr="00E368A9">
              <w:t>D.6-c: Improved facilitation of access to resources by other relevant international organizations working on national legislation to combat cybercrime to strengthen capacity of member states to protect against cybercrime</w:t>
            </w:r>
          </w:p>
        </w:tc>
        <w:tc>
          <w:tcPr>
            <w:tcW w:w="4595" w:type="dxa"/>
          </w:tcPr>
          <w:p w14:paraId="0FD95992" w14:textId="77777777" w:rsidR="00DF61F6" w:rsidRDefault="00DF61F6" w:rsidP="003D1448">
            <w:pPr>
              <w:keepNext/>
              <w:tabs>
                <w:tab w:val="left" w:pos="567"/>
                <w:tab w:val="left" w:pos="1701"/>
              </w:tabs>
              <w:spacing w:before="60" w:after="60"/>
            </w:pPr>
            <w:r w:rsidRPr="00E368A9">
              <w:t xml:space="preserve">D.6-1: Products and services for building confidence, and security in the use of telecommunications/ICTs, such as reports and publications, and for contributing to the implementation of national, </w:t>
            </w:r>
            <w:proofErr w:type="gramStart"/>
            <w:r w:rsidRPr="00E368A9">
              <w:t>regional</w:t>
            </w:r>
            <w:proofErr w:type="gramEnd"/>
            <w:r w:rsidRPr="00E368A9">
              <w:t xml:space="preserve"> and global initiatives</w:t>
            </w:r>
          </w:p>
          <w:p w14:paraId="045835AB" w14:textId="681C3519" w:rsidR="002F0EA5" w:rsidRPr="00E368A9" w:rsidRDefault="002F0EA5" w:rsidP="003D1448">
            <w:pPr>
              <w:keepNext/>
              <w:tabs>
                <w:tab w:val="left" w:pos="567"/>
                <w:tab w:val="left" w:pos="1701"/>
              </w:tabs>
              <w:spacing w:before="60" w:after="60"/>
            </w:pPr>
            <w:r w:rsidRPr="00E368A9">
              <w:t>D.6-2: Increased engagement by members states in relevant organizations working on national legislation to combat cybercrime</w:t>
            </w:r>
          </w:p>
        </w:tc>
      </w:tr>
    </w:tbl>
    <w:p w14:paraId="2E942F93" w14:textId="77777777" w:rsidR="00DF61F6" w:rsidRPr="00E368A9" w:rsidRDefault="00DF61F6" w:rsidP="00DF61F6">
      <w:pPr>
        <w:keepNext/>
        <w:tabs>
          <w:tab w:val="left" w:pos="567"/>
          <w:tab w:val="left" w:pos="1701"/>
        </w:tabs>
        <w:spacing w:after="120"/>
        <w:jc w:val="both"/>
        <w:rPr>
          <w:rFonts w:cstheme="minorHAnsi"/>
          <w:b/>
          <w:bCs/>
        </w:rPr>
      </w:pPr>
    </w:p>
    <w:p w14:paraId="2A59CC8E" w14:textId="77777777" w:rsidR="00DF61F6" w:rsidRPr="00E368A9" w:rsidRDefault="00DF61F6" w:rsidP="00DF61F6">
      <w:pPr>
        <w:keepNext/>
        <w:tabs>
          <w:tab w:val="left" w:pos="567"/>
          <w:tab w:val="left" w:pos="1701"/>
        </w:tabs>
        <w:spacing w:before="120" w:after="120"/>
      </w:pPr>
      <w:r w:rsidRPr="00E368A9">
        <w:rPr>
          <w:b/>
          <w:bCs/>
        </w:rPr>
        <w:t>D.7 Connectivity</w:t>
      </w:r>
      <w:r w:rsidRPr="00E368A9">
        <w:t>: to foster the development of telecommunications/ICT infrastructure and services through existing and emerging technologies</w:t>
      </w:r>
    </w:p>
    <w:tbl>
      <w:tblPr>
        <w:tblStyle w:val="TableGrid"/>
        <w:tblW w:w="5000" w:type="pct"/>
        <w:tblLook w:val="04A0" w:firstRow="1" w:lastRow="0" w:firstColumn="1" w:lastColumn="0" w:noHBand="0" w:noVBand="1"/>
      </w:tblPr>
      <w:tblGrid>
        <w:gridCol w:w="4617"/>
        <w:gridCol w:w="4546"/>
      </w:tblGrid>
      <w:tr w:rsidR="00DF61F6" w:rsidRPr="00E368A9" w14:paraId="4691FB43" w14:textId="77777777" w:rsidTr="002F0EA5">
        <w:trPr>
          <w:trHeight w:val="349"/>
        </w:trPr>
        <w:tc>
          <w:tcPr>
            <w:tcW w:w="9163" w:type="dxa"/>
            <w:gridSpan w:val="2"/>
          </w:tcPr>
          <w:p w14:paraId="5209370E" w14:textId="77777777" w:rsidR="00DF61F6" w:rsidRPr="00E368A9" w:rsidRDefault="00DF61F6" w:rsidP="003D1448">
            <w:pPr>
              <w:tabs>
                <w:tab w:val="left" w:pos="567"/>
                <w:tab w:val="left" w:pos="1701"/>
              </w:tabs>
              <w:spacing w:before="60" w:after="60"/>
              <w:jc w:val="both"/>
              <w:rPr>
                <w:b/>
                <w:bCs/>
              </w:rPr>
            </w:pPr>
            <w:r w:rsidRPr="00E368A9">
              <w:rPr>
                <w:b/>
                <w:bCs/>
              </w:rPr>
              <w:t>Objective 7 Outputs and Outcomes agreed upon by TDAG-WG-SOP participants</w:t>
            </w:r>
          </w:p>
        </w:tc>
      </w:tr>
      <w:tr w:rsidR="00DF61F6" w:rsidRPr="00E368A9" w14:paraId="3A4ECD52" w14:textId="77777777" w:rsidTr="002F0EA5">
        <w:trPr>
          <w:trHeight w:val="349"/>
        </w:trPr>
        <w:tc>
          <w:tcPr>
            <w:tcW w:w="4617" w:type="dxa"/>
          </w:tcPr>
          <w:p w14:paraId="696117BF" w14:textId="77777777" w:rsidR="00DF61F6" w:rsidRPr="00E368A9" w:rsidRDefault="00DF61F6" w:rsidP="003D1448">
            <w:pPr>
              <w:tabs>
                <w:tab w:val="left" w:pos="567"/>
                <w:tab w:val="left" w:pos="1701"/>
              </w:tabs>
              <w:spacing w:before="60" w:after="60"/>
              <w:jc w:val="center"/>
              <w:rPr>
                <w:b/>
                <w:bCs/>
              </w:rPr>
            </w:pPr>
            <w:r w:rsidRPr="00E368A9">
              <w:rPr>
                <w:b/>
                <w:bCs/>
              </w:rPr>
              <w:t>Outcomes</w:t>
            </w:r>
          </w:p>
        </w:tc>
        <w:tc>
          <w:tcPr>
            <w:tcW w:w="4546" w:type="dxa"/>
          </w:tcPr>
          <w:p w14:paraId="4CD8F57E" w14:textId="77777777" w:rsidR="00DF61F6" w:rsidRPr="00E368A9" w:rsidRDefault="00DF61F6" w:rsidP="003D1448">
            <w:pPr>
              <w:tabs>
                <w:tab w:val="left" w:pos="567"/>
                <w:tab w:val="left" w:pos="1701"/>
              </w:tabs>
              <w:spacing w:before="60" w:after="60"/>
              <w:jc w:val="center"/>
              <w:rPr>
                <w:b/>
                <w:bCs/>
              </w:rPr>
            </w:pPr>
            <w:r w:rsidRPr="00E368A9">
              <w:rPr>
                <w:b/>
                <w:bCs/>
              </w:rPr>
              <w:t>Outputs</w:t>
            </w:r>
          </w:p>
        </w:tc>
      </w:tr>
      <w:tr w:rsidR="00DF61F6" w:rsidRPr="00E368A9" w14:paraId="27676606" w14:textId="77777777" w:rsidTr="002F0EA5">
        <w:tc>
          <w:tcPr>
            <w:tcW w:w="4617" w:type="dxa"/>
          </w:tcPr>
          <w:p w14:paraId="3B78D89A" w14:textId="073347D1" w:rsidR="002F0EA5" w:rsidRDefault="002F0EA5" w:rsidP="003D1448">
            <w:pPr>
              <w:tabs>
                <w:tab w:val="left" w:pos="567"/>
                <w:tab w:val="left" w:pos="1701"/>
              </w:tabs>
              <w:spacing w:before="60" w:after="60"/>
            </w:pPr>
            <w:r w:rsidRPr="00E368A9">
              <w:t>D.7-a: Improved broadband connectivity in developing countries, least developed countries (LDCs), small island developing states (SIDS) and landlocked developing countries (LLDCs), countries with economies in transition and countries with specific needs</w:t>
            </w:r>
          </w:p>
          <w:p w14:paraId="7C27A7DD" w14:textId="2EF9AD44" w:rsidR="00DF61F6" w:rsidRPr="00E368A9" w:rsidRDefault="00DF61F6" w:rsidP="003D1448">
            <w:pPr>
              <w:tabs>
                <w:tab w:val="left" w:pos="567"/>
                <w:tab w:val="left" w:pos="1701"/>
              </w:tabs>
              <w:spacing w:before="60" w:after="60"/>
            </w:pPr>
            <w:r w:rsidRPr="00E368A9">
              <w:t xml:space="preserve">D.7-b: Improved  telecommunication/ICT infrastructure and service, in particular broadband coverage </w:t>
            </w:r>
          </w:p>
          <w:p w14:paraId="185FCAC4" w14:textId="77777777" w:rsidR="00DF61F6" w:rsidRPr="00E368A9" w:rsidRDefault="00DF61F6" w:rsidP="003D1448">
            <w:pPr>
              <w:tabs>
                <w:tab w:val="left" w:pos="567"/>
                <w:tab w:val="left" w:pos="1701"/>
              </w:tabs>
              <w:spacing w:before="60" w:after="60"/>
            </w:pPr>
            <w:r w:rsidRPr="00E368A9">
              <w:lastRenderedPageBreak/>
              <w:t xml:space="preserve">D.7-c: Improved access to digital services by people in urban, </w:t>
            </w:r>
            <w:proofErr w:type="gramStart"/>
            <w:r w:rsidRPr="00E368A9">
              <w:t>rural</w:t>
            </w:r>
            <w:proofErr w:type="gramEnd"/>
            <w:r w:rsidRPr="00E368A9">
              <w:t xml:space="preserve"> and remote areas and underserved communities</w:t>
            </w:r>
          </w:p>
          <w:p w14:paraId="2DF26FE3" w14:textId="77777777" w:rsidR="00DF61F6" w:rsidRPr="00E368A9" w:rsidRDefault="00DF61F6" w:rsidP="003D1448">
            <w:pPr>
              <w:tabs>
                <w:tab w:val="left" w:pos="567"/>
                <w:tab w:val="left" w:pos="1701"/>
              </w:tabs>
              <w:spacing w:before="60" w:after="60"/>
            </w:pPr>
            <w:r w:rsidRPr="00E368A9">
              <w:t>D.7-d: Enhanced e commerce for ITU membership to achieve the sustainable Development Goals</w:t>
            </w:r>
          </w:p>
          <w:p w14:paraId="48BB1129" w14:textId="695DEAE4" w:rsidR="00DF61F6" w:rsidRPr="00E368A9" w:rsidRDefault="00DF61F6" w:rsidP="002F0EA5">
            <w:pPr>
              <w:tabs>
                <w:tab w:val="left" w:pos="567"/>
                <w:tab w:val="left" w:pos="1701"/>
              </w:tabs>
              <w:spacing w:before="60" w:after="60"/>
              <w:rPr>
                <w:i/>
                <w:iCs/>
              </w:rPr>
            </w:pPr>
            <w:r w:rsidRPr="00E368A9">
              <w:t>D.7-e: Strengthened joint Regional Collaboration and cooperation and with UN and Regional Telecommunications Organizations, financial and development institutions for achieving Connect 2030 Agenda for global telecommunication/information and communication technology, including broadband, for sustainable development</w:t>
            </w:r>
          </w:p>
        </w:tc>
        <w:tc>
          <w:tcPr>
            <w:tcW w:w="4546" w:type="dxa"/>
          </w:tcPr>
          <w:p w14:paraId="393C9CA9" w14:textId="5F8F8F3A" w:rsidR="00DF61F6" w:rsidRPr="00E368A9" w:rsidRDefault="002F0EA5" w:rsidP="003D1448">
            <w:pPr>
              <w:tabs>
                <w:tab w:val="left" w:pos="567"/>
                <w:tab w:val="left" w:pos="1701"/>
              </w:tabs>
              <w:spacing w:before="60" w:after="60"/>
            </w:pPr>
            <w:r w:rsidRPr="00E368A9">
              <w:lastRenderedPageBreak/>
              <w:t>D.7-1: Products and services to developing countries, LDCs, SIDS and LLDCs and countries with economies in transition and countries with specific needs, to foster increased broadband access to telecommunications/ICTs</w:t>
            </w:r>
          </w:p>
          <w:p w14:paraId="78F3FB80" w14:textId="191DB2FB" w:rsidR="00D916C8" w:rsidRPr="00E368A9" w:rsidRDefault="00D916C8" w:rsidP="00D916C8">
            <w:pPr>
              <w:tabs>
                <w:tab w:val="left" w:pos="567"/>
                <w:tab w:val="left" w:pos="1701"/>
              </w:tabs>
              <w:spacing w:before="60" w:after="60"/>
            </w:pPr>
            <w:r w:rsidRPr="00E368A9">
              <w:t xml:space="preserve">D.7-2:  Implemented telecommunication/ICT development projects to improve telecommunication/ICT infrastructure, services, and access to support connectivity </w:t>
            </w:r>
          </w:p>
          <w:p w14:paraId="4B8E267D" w14:textId="20BACC4E" w:rsidR="00D916C8" w:rsidRPr="00E368A9" w:rsidRDefault="00D916C8" w:rsidP="003D1448">
            <w:pPr>
              <w:tabs>
                <w:tab w:val="left" w:pos="567"/>
                <w:tab w:val="left" w:pos="1701"/>
              </w:tabs>
              <w:spacing w:before="60" w:after="60"/>
            </w:pPr>
          </w:p>
        </w:tc>
      </w:tr>
    </w:tbl>
    <w:p w14:paraId="191322F0" w14:textId="0C6017B5" w:rsidR="00DF61F6" w:rsidRDefault="00DF61F6" w:rsidP="00DF61F6">
      <w:pPr>
        <w:spacing w:before="120" w:after="120"/>
        <w:ind w:left="51"/>
      </w:pPr>
    </w:p>
    <w:p w14:paraId="5D7A2E61" w14:textId="33521ED9" w:rsidR="00662E03" w:rsidRDefault="00662E03" w:rsidP="00DF61F6">
      <w:pPr>
        <w:spacing w:before="120" w:after="120"/>
        <w:ind w:left="51"/>
      </w:pPr>
    </w:p>
    <w:p w14:paraId="19585B2F" w14:textId="77777777" w:rsidR="00662E03" w:rsidRDefault="00662E03" w:rsidP="00662E03">
      <w:pPr>
        <w:spacing w:before="240" w:after="120"/>
      </w:pPr>
      <w:r>
        <w:t>Dr. Ahmad R. Sharafat</w:t>
      </w:r>
    </w:p>
    <w:p w14:paraId="6DAEE719" w14:textId="3D7D52D8" w:rsidR="00662E03" w:rsidRDefault="00662E03" w:rsidP="00662E03">
      <w:pPr>
        <w:spacing w:before="240" w:after="120"/>
      </w:pPr>
      <w:r>
        <w:t>Chair, APT Preparatory Group for WTDC-21</w:t>
      </w:r>
    </w:p>
    <w:p w14:paraId="70763BFA" w14:textId="77777777" w:rsidR="00662E03" w:rsidRPr="00E368A9" w:rsidRDefault="00662E03" w:rsidP="00DF61F6">
      <w:pPr>
        <w:spacing w:before="120" w:after="120"/>
        <w:ind w:left="51"/>
      </w:pPr>
    </w:p>
    <w:p w14:paraId="0E300E68" w14:textId="77777777" w:rsidR="00DF61F6" w:rsidRDefault="00DF61F6" w:rsidP="00DF61F6">
      <w:pPr>
        <w:spacing w:before="120" w:after="120"/>
        <w:ind w:left="51"/>
        <w:jc w:val="center"/>
      </w:pPr>
      <w:r w:rsidRPr="00E368A9">
        <w:t>________________</w:t>
      </w:r>
    </w:p>
    <w:p w14:paraId="4B88F12B" w14:textId="30337651" w:rsidR="00464CC0" w:rsidRPr="000855AE" w:rsidRDefault="00464CC0" w:rsidP="00DF61F6">
      <w:pPr>
        <w:spacing w:before="120" w:after="120"/>
      </w:pPr>
    </w:p>
    <w:sectPr w:rsidR="00464CC0" w:rsidRPr="000855AE" w:rsidSect="002E2B2D">
      <w:headerReference w:type="default" r:id="rId11"/>
      <w:footerReference w:type="even" r:id="rId12"/>
      <w:footerReference w:type="default" r:id="rId13"/>
      <w:footerReference w:type="first" r:id="rId14"/>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0EDF7" w14:textId="77777777" w:rsidR="00823FE1" w:rsidRDefault="00823FE1">
      <w:r>
        <w:separator/>
      </w:r>
    </w:p>
  </w:endnote>
  <w:endnote w:type="continuationSeparator" w:id="0">
    <w:p w14:paraId="5F356BDE" w14:textId="77777777" w:rsidR="00823FE1" w:rsidRDefault="00823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ulimChe">
    <w:altName w:val="굴림체"/>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BatangChe">
    <w:altName w:val="바탕체"/>
    <w:charset w:val="81"/>
    <w:family w:val="roma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D6163" w14:textId="77777777" w:rsidR="001D09D2" w:rsidRDefault="001D09D2"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71DD9B3" w14:textId="77777777" w:rsidR="001D09D2" w:rsidRDefault="001D09D2"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167F" w14:textId="73548430" w:rsidR="001D09D2" w:rsidRDefault="001D09D2" w:rsidP="00341CD0">
    <w:pPr>
      <w:pStyle w:val="Footer"/>
      <w:tabs>
        <w:tab w:val="clear" w:pos="4320"/>
        <w:tab w:val="clear" w:pos="8640"/>
        <w:tab w:val="right" w:pos="9180"/>
      </w:tabs>
      <w:ind w:right="-7"/>
      <w:jc w:val="right"/>
    </w:pPr>
    <w:r>
      <w:rPr>
        <w:rStyle w:val="PageNumbe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7A5C7C">
      <w:rPr>
        <w:rStyle w:val="PageNumber"/>
        <w:noProof/>
      </w:rPr>
      <w:t>7</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7A5C7C">
      <w:rPr>
        <w:rStyle w:val="PageNumber"/>
        <w:noProof/>
      </w:rPr>
      <w:t>7</w:t>
    </w:r>
    <w:r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AF77B" w14:textId="77777777" w:rsidR="001D09D2" w:rsidRPr="00341CD0" w:rsidRDefault="001D09D2" w:rsidP="00341CD0">
    <w:pPr>
      <w:pStyle w:val="Footer"/>
      <w:tabs>
        <w:tab w:val="clear" w:pos="4320"/>
        <w:tab w:val="clear" w:pos="8640"/>
        <w:tab w:val="right" w:pos="9173"/>
      </w:tabs>
      <w:rPr>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73BA0" w14:textId="77777777" w:rsidR="00823FE1" w:rsidRDefault="00823FE1">
      <w:r>
        <w:separator/>
      </w:r>
    </w:p>
  </w:footnote>
  <w:footnote w:type="continuationSeparator" w:id="0">
    <w:p w14:paraId="5B3DB377" w14:textId="77777777" w:rsidR="00823FE1" w:rsidRDefault="00823FE1">
      <w:r>
        <w:continuationSeparator/>
      </w:r>
    </w:p>
  </w:footnote>
  <w:footnote w:id="1">
    <w:p w14:paraId="6C8F84BA" w14:textId="05A18475" w:rsidR="00BC381E" w:rsidRPr="00BC381E" w:rsidRDefault="00BC381E" w:rsidP="00BC381E">
      <w:pPr>
        <w:pStyle w:val="FootnoteText"/>
        <w:rPr>
          <w:lang w:val="en-GB"/>
        </w:rPr>
      </w:pPr>
      <w:r w:rsidRPr="008807B6">
        <w:rPr>
          <w:rStyle w:val="FootnoteReference"/>
        </w:rPr>
        <w:footnoteRef/>
      </w:r>
      <w:r w:rsidRPr="008807B6">
        <w:t xml:space="preserve"> This document was considered and accepted by consensus at the APT WTD21-4 meeting held as a hybrid meeting from 24 to 28 January 2022</w:t>
      </w:r>
      <w:r w:rsidR="00E91BA5" w:rsidRPr="008807B6">
        <w:t xml:space="preserve"> (Bangkok, Thailand)</w:t>
      </w:r>
      <w:r w:rsidRPr="008807B6">
        <w:t xml:space="preserve">. The meeting was attended by the Administrations of </w:t>
      </w:r>
      <w:r w:rsidR="008807B6" w:rsidRPr="008807B6">
        <w:t>Australia, Brunei Darussalam, Cambodia, China, India, Indonesia, Iran, Japan, Republic of Korea, Lao PDR, Malaysia, Myanmar, Samoa, Singapore, Thailand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8AB4" w14:textId="4A151A73" w:rsidR="001D09D2" w:rsidRDefault="001D09D2" w:rsidP="00341CD0">
    <w:pPr>
      <w:pStyle w:val="Header"/>
      <w:tabs>
        <w:tab w:val="clear" w:pos="4320"/>
        <w:tab w:val="clear" w:pos="8640"/>
      </w:tabs>
      <w:rPr>
        <w:lang w:eastAsia="ko-KR"/>
      </w:rPr>
    </w:pPr>
  </w:p>
  <w:p w14:paraId="07EFF3BC" w14:textId="77777777" w:rsidR="001D09D2" w:rsidRDefault="001D09D2" w:rsidP="00341CD0">
    <w:pPr>
      <w:pStyle w:val="Header"/>
      <w:tabs>
        <w:tab w:val="clear" w:pos="4320"/>
        <w:tab w:val="clear" w:pos="8640"/>
      </w:tabs>
      <w:rPr>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2" w15:restartNumberingAfterBreak="0">
    <w:nsid w:val="1F884F72"/>
    <w:multiLevelType w:val="hybridMultilevel"/>
    <w:tmpl w:val="20EC4D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5" w15:restartNumberingAfterBreak="0">
    <w:nsid w:val="28C54A0B"/>
    <w:multiLevelType w:val="hybridMultilevel"/>
    <w:tmpl w:val="A066D7E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B56310A"/>
    <w:multiLevelType w:val="hybridMultilevel"/>
    <w:tmpl w:val="17068820"/>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8"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9"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 w15:restartNumberingAfterBreak="0">
    <w:nsid w:val="407F7DF7"/>
    <w:multiLevelType w:val="hybridMultilevel"/>
    <w:tmpl w:val="A7B44CFC"/>
    <w:lvl w:ilvl="0" w:tplc="D8AA70E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75173EF5"/>
    <w:multiLevelType w:val="hybridMultilevel"/>
    <w:tmpl w:val="45589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4"/>
  </w:num>
  <w:num w:numId="3">
    <w:abstractNumId w:val="3"/>
  </w:num>
  <w:num w:numId="4">
    <w:abstractNumId w:val="11"/>
  </w:num>
  <w:num w:numId="5">
    <w:abstractNumId w:val="7"/>
  </w:num>
  <w:num w:numId="6">
    <w:abstractNumId w:val="9"/>
  </w:num>
  <w:num w:numId="7">
    <w:abstractNumId w:val="1"/>
  </w:num>
  <w:num w:numId="8">
    <w:abstractNumId w:val="0"/>
  </w:num>
  <w:num w:numId="9">
    <w:abstractNumId w:val="12"/>
  </w:num>
  <w:num w:numId="10">
    <w:abstractNumId w:val="6"/>
  </w:num>
  <w:num w:numId="11">
    <w:abstractNumId w:val="10"/>
  </w:num>
  <w:num w:numId="12">
    <w:abstractNumId w:val="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AU" w:vendorID="64" w:dllVersion="6" w:nlCheck="1" w:checkStyle="1"/>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n-A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c1NTKzMDUwNTAwM7JU0lEKTi0uzszPAykwqQUAZgD70ywAAAA="/>
  </w:docVars>
  <w:rsids>
    <w:rsidRoot w:val="00C15633"/>
    <w:rsid w:val="00001EDA"/>
    <w:rsid w:val="00010385"/>
    <w:rsid w:val="00022F2A"/>
    <w:rsid w:val="0003595B"/>
    <w:rsid w:val="00044706"/>
    <w:rsid w:val="0006669E"/>
    <w:rsid w:val="000713CF"/>
    <w:rsid w:val="000855AE"/>
    <w:rsid w:val="00090630"/>
    <w:rsid w:val="00090720"/>
    <w:rsid w:val="00094AE0"/>
    <w:rsid w:val="00094B87"/>
    <w:rsid w:val="000A5418"/>
    <w:rsid w:val="000F4020"/>
    <w:rsid w:val="000F517C"/>
    <w:rsid w:val="000F5540"/>
    <w:rsid w:val="00103C8B"/>
    <w:rsid w:val="00104ACB"/>
    <w:rsid w:val="00123CC0"/>
    <w:rsid w:val="0013277A"/>
    <w:rsid w:val="00135524"/>
    <w:rsid w:val="00152F91"/>
    <w:rsid w:val="001539DD"/>
    <w:rsid w:val="001669E2"/>
    <w:rsid w:val="00167EA9"/>
    <w:rsid w:val="00182505"/>
    <w:rsid w:val="00182C10"/>
    <w:rsid w:val="00184519"/>
    <w:rsid w:val="0019389F"/>
    <w:rsid w:val="00196568"/>
    <w:rsid w:val="001A2F16"/>
    <w:rsid w:val="001B18C2"/>
    <w:rsid w:val="001C2B9C"/>
    <w:rsid w:val="001C78A5"/>
    <w:rsid w:val="001D09D2"/>
    <w:rsid w:val="001D5D7E"/>
    <w:rsid w:val="001E08FB"/>
    <w:rsid w:val="001E5BDC"/>
    <w:rsid w:val="001E6819"/>
    <w:rsid w:val="001F2466"/>
    <w:rsid w:val="00213077"/>
    <w:rsid w:val="0021588B"/>
    <w:rsid w:val="002216AC"/>
    <w:rsid w:val="00250CFE"/>
    <w:rsid w:val="00253409"/>
    <w:rsid w:val="00254A1B"/>
    <w:rsid w:val="00257951"/>
    <w:rsid w:val="002624D9"/>
    <w:rsid w:val="0028454D"/>
    <w:rsid w:val="00291C9E"/>
    <w:rsid w:val="002926D4"/>
    <w:rsid w:val="00294C06"/>
    <w:rsid w:val="002A7854"/>
    <w:rsid w:val="002B4101"/>
    <w:rsid w:val="002C07DA"/>
    <w:rsid w:val="002C684D"/>
    <w:rsid w:val="002C7EA9"/>
    <w:rsid w:val="002D71B2"/>
    <w:rsid w:val="002E2B2D"/>
    <w:rsid w:val="002F0EA5"/>
    <w:rsid w:val="002F5401"/>
    <w:rsid w:val="00306AFB"/>
    <w:rsid w:val="0032360B"/>
    <w:rsid w:val="0033086F"/>
    <w:rsid w:val="00341CD0"/>
    <w:rsid w:val="00342F20"/>
    <w:rsid w:val="00345648"/>
    <w:rsid w:val="003478EF"/>
    <w:rsid w:val="003500E0"/>
    <w:rsid w:val="00354EAA"/>
    <w:rsid w:val="003669CB"/>
    <w:rsid w:val="003705CC"/>
    <w:rsid w:val="003809C7"/>
    <w:rsid w:val="00382004"/>
    <w:rsid w:val="003A3B9E"/>
    <w:rsid w:val="003B6263"/>
    <w:rsid w:val="003C167B"/>
    <w:rsid w:val="003C64A7"/>
    <w:rsid w:val="003D3FDA"/>
    <w:rsid w:val="00417015"/>
    <w:rsid w:val="00420822"/>
    <w:rsid w:val="004526B0"/>
    <w:rsid w:val="0045458F"/>
    <w:rsid w:val="00460753"/>
    <w:rsid w:val="004618CC"/>
    <w:rsid w:val="004633B4"/>
    <w:rsid w:val="00464CC0"/>
    <w:rsid w:val="004656DC"/>
    <w:rsid w:val="00472798"/>
    <w:rsid w:val="004745C7"/>
    <w:rsid w:val="00494CF2"/>
    <w:rsid w:val="00495E04"/>
    <w:rsid w:val="004B3553"/>
    <w:rsid w:val="004C057E"/>
    <w:rsid w:val="005154C0"/>
    <w:rsid w:val="0051727E"/>
    <w:rsid w:val="00523246"/>
    <w:rsid w:val="00530E8C"/>
    <w:rsid w:val="00532959"/>
    <w:rsid w:val="00545933"/>
    <w:rsid w:val="00557544"/>
    <w:rsid w:val="0056188E"/>
    <w:rsid w:val="00566692"/>
    <w:rsid w:val="00570356"/>
    <w:rsid w:val="00587875"/>
    <w:rsid w:val="005939B5"/>
    <w:rsid w:val="005A561F"/>
    <w:rsid w:val="005E492A"/>
    <w:rsid w:val="00607E2B"/>
    <w:rsid w:val="006139D6"/>
    <w:rsid w:val="00615134"/>
    <w:rsid w:val="00621467"/>
    <w:rsid w:val="00623CE1"/>
    <w:rsid w:val="00626A1E"/>
    <w:rsid w:val="0063062B"/>
    <w:rsid w:val="006361FE"/>
    <w:rsid w:val="0064269D"/>
    <w:rsid w:val="00643B73"/>
    <w:rsid w:val="00662815"/>
    <w:rsid w:val="00662E03"/>
    <w:rsid w:val="00667229"/>
    <w:rsid w:val="00670478"/>
    <w:rsid w:val="00674E65"/>
    <w:rsid w:val="006777E4"/>
    <w:rsid w:val="00682BE5"/>
    <w:rsid w:val="00690FED"/>
    <w:rsid w:val="00693608"/>
    <w:rsid w:val="006939A5"/>
    <w:rsid w:val="00696442"/>
    <w:rsid w:val="006A40E9"/>
    <w:rsid w:val="006B190B"/>
    <w:rsid w:val="006B25AA"/>
    <w:rsid w:val="006B335F"/>
    <w:rsid w:val="006B544D"/>
    <w:rsid w:val="006C5A78"/>
    <w:rsid w:val="006C7EC4"/>
    <w:rsid w:val="006F09C5"/>
    <w:rsid w:val="006F7147"/>
    <w:rsid w:val="00711FC9"/>
    <w:rsid w:val="00712451"/>
    <w:rsid w:val="00731041"/>
    <w:rsid w:val="0073149E"/>
    <w:rsid w:val="007319FC"/>
    <w:rsid w:val="00732F08"/>
    <w:rsid w:val="0074190C"/>
    <w:rsid w:val="00762576"/>
    <w:rsid w:val="007725B5"/>
    <w:rsid w:val="00772F3C"/>
    <w:rsid w:val="00791060"/>
    <w:rsid w:val="00796084"/>
    <w:rsid w:val="007A5C7C"/>
    <w:rsid w:val="007B192B"/>
    <w:rsid w:val="007B5626"/>
    <w:rsid w:val="007C2D3E"/>
    <w:rsid w:val="007F3D5D"/>
    <w:rsid w:val="0080570B"/>
    <w:rsid w:val="008148E1"/>
    <w:rsid w:val="00821804"/>
    <w:rsid w:val="00823FE1"/>
    <w:rsid w:val="008246EB"/>
    <w:rsid w:val="008319BF"/>
    <w:rsid w:val="008807B6"/>
    <w:rsid w:val="008A396A"/>
    <w:rsid w:val="008B36A5"/>
    <w:rsid w:val="008D0E09"/>
    <w:rsid w:val="008D1DB6"/>
    <w:rsid w:val="008E3045"/>
    <w:rsid w:val="008E6B7B"/>
    <w:rsid w:val="00913A4A"/>
    <w:rsid w:val="009217A9"/>
    <w:rsid w:val="00942816"/>
    <w:rsid w:val="00956008"/>
    <w:rsid w:val="0097693B"/>
    <w:rsid w:val="00976FE0"/>
    <w:rsid w:val="00992351"/>
    <w:rsid w:val="00993355"/>
    <w:rsid w:val="009A4A6D"/>
    <w:rsid w:val="009C05C2"/>
    <w:rsid w:val="009E2AD4"/>
    <w:rsid w:val="009E5BCA"/>
    <w:rsid w:val="009E7ACB"/>
    <w:rsid w:val="009F7ACA"/>
    <w:rsid w:val="00A00FAB"/>
    <w:rsid w:val="00A13265"/>
    <w:rsid w:val="00A16691"/>
    <w:rsid w:val="00A26CE8"/>
    <w:rsid w:val="00A4164C"/>
    <w:rsid w:val="00A552AE"/>
    <w:rsid w:val="00A55820"/>
    <w:rsid w:val="00A62A20"/>
    <w:rsid w:val="00A63991"/>
    <w:rsid w:val="00A71136"/>
    <w:rsid w:val="00A849DD"/>
    <w:rsid w:val="00AA25D1"/>
    <w:rsid w:val="00AA474C"/>
    <w:rsid w:val="00AA6C59"/>
    <w:rsid w:val="00AC5F7C"/>
    <w:rsid w:val="00AD7E5F"/>
    <w:rsid w:val="00AE3FE9"/>
    <w:rsid w:val="00AF37A0"/>
    <w:rsid w:val="00B01AA1"/>
    <w:rsid w:val="00B04EF2"/>
    <w:rsid w:val="00B05AC2"/>
    <w:rsid w:val="00B07027"/>
    <w:rsid w:val="00B14F29"/>
    <w:rsid w:val="00B30C81"/>
    <w:rsid w:val="00B4583A"/>
    <w:rsid w:val="00B4793B"/>
    <w:rsid w:val="00B51A67"/>
    <w:rsid w:val="00B60228"/>
    <w:rsid w:val="00B623AD"/>
    <w:rsid w:val="00B7156B"/>
    <w:rsid w:val="00B721BA"/>
    <w:rsid w:val="00B725B8"/>
    <w:rsid w:val="00B90441"/>
    <w:rsid w:val="00B90D0A"/>
    <w:rsid w:val="00BB15E5"/>
    <w:rsid w:val="00BC381E"/>
    <w:rsid w:val="00BC546F"/>
    <w:rsid w:val="00BC6926"/>
    <w:rsid w:val="00BC6D6B"/>
    <w:rsid w:val="00C07C36"/>
    <w:rsid w:val="00C10614"/>
    <w:rsid w:val="00C11AD4"/>
    <w:rsid w:val="00C12DC9"/>
    <w:rsid w:val="00C15633"/>
    <w:rsid w:val="00C15799"/>
    <w:rsid w:val="00C242E1"/>
    <w:rsid w:val="00C24FD7"/>
    <w:rsid w:val="00C357AD"/>
    <w:rsid w:val="00C3695D"/>
    <w:rsid w:val="00C4785B"/>
    <w:rsid w:val="00C54B02"/>
    <w:rsid w:val="00C6069C"/>
    <w:rsid w:val="00C77FD6"/>
    <w:rsid w:val="00C85119"/>
    <w:rsid w:val="00C900BC"/>
    <w:rsid w:val="00C9547F"/>
    <w:rsid w:val="00CA478D"/>
    <w:rsid w:val="00CB37E1"/>
    <w:rsid w:val="00CB75C8"/>
    <w:rsid w:val="00CC4B55"/>
    <w:rsid w:val="00CC678B"/>
    <w:rsid w:val="00CD5431"/>
    <w:rsid w:val="00CF2491"/>
    <w:rsid w:val="00CF4978"/>
    <w:rsid w:val="00CF7252"/>
    <w:rsid w:val="00D06C0C"/>
    <w:rsid w:val="00D07EED"/>
    <w:rsid w:val="00D1252E"/>
    <w:rsid w:val="00D31205"/>
    <w:rsid w:val="00D348D1"/>
    <w:rsid w:val="00D421BD"/>
    <w:rsid w:val="00D550B5"/>
    <w:rsid w:val="00D57772"/>
    <w:rsid w:val="00D57F10"/>
    <w:rsid w:val="00D60EA8"/>
    <w:rsid w:val="00D62F29"/>
    <w:rsid w:val="00D639F2"/>
    <w:rsid w:val="00D643DC"/>
    <w:rsid w:val="00D715CA"/>
    <w:rsid w:val="00D72AE3"/>
    <w:rsid w:val="00D75244"/>
    <w:rsid w:val="00D75A4D"/>
    <w:rsid w:val="00D8355B"/>
    <w:rsid w:val="00D8478B"/>
    <w:rsid w:val="00D86151"/>
    <w:rsid w:val="00D916C8"/>
    <w:rsid w:val="00DA7595"/>
    <w:rsid w:val="00DB0A68"/>
    <w:rsid w:val="00DB4870"/>
    <w:rsid w:val="00DC32C2"/>
    <w:rsid w:val="00DC43A3"/>
    <w:rsid w:val="00DD0603"/>
    <w:rsid w:val="00DD7C09"/>
    <w:rsid w:val="00DF61F6"/>
    <w:rsid w:val="00E0124F"/>
    <w:rsid w:val="00E27396"/>
    <w:rsid w:val="00E368A9"/>
    <w:rsid w:val="00E52419"/>
    <w:rsid w:val="00E534CE"/>
    <w:rsid w:val="00E674D3"/>
    <w:rsid w:val="00E70FD0"/>
    <w:rsid w:val="00E744B9"/>
    <w:rsid w:val="00E91BA5"/>
    <w:rsid w:val="00EA2461"/>
    <w:rsid w:val="00EA6162"/>
    <w:rsid w:val="00EB49C2"/>
    <w:rsid w:val="00EC1AFF"/>
    <w:rsid w:val="00EC2571"/>
    <w:rsid w:val="00EC4F51"/>
    <w:rsid w:val="00EC7F2B"/>
    <w:rsid w:val="00EF042F"/>
    <w:rsid w:val="00EF189C"/>
    <w:rsid w:val="00EF540D"/>
    <w:rsid w:val="00F03749"/>
    <w:rsid w:val="00F055E9"/>
    <w:rsid w:val="00F11135"/>
    <w:rsid w:val="00F167FE"/>
    <w:rsid w:val="00F21C70"/>
    <w:rsid w:val="00F36FD6"/>
    <w:rsid w:val="00F528CB"/>
    <w:rsid w:val="00F66584"/>
    <w:rsid w:val="00F76B92"/>
    <w:rsid w:val="00F80422"/>
    <w:rsid w:val="00F84067"/>
    <w:rsid w:val="00F944CE"/>
    <w:rsid w:val="00FA7665"/>
    <w:rsid w:val="00FB6F24"/>
    <w:rsid w:val="00FC6AE7"/>
    <w:rsid w:val="00FC6EC3"/>
    <w:rsid w:val="00FE3DE5"/>
    <w:rsid w:val="00FF50DA"/>
    <w:rsid w:val="00FF768E"/>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602B46"/>
  <w15:docId w15:val="{6D5CF89F-CD09-4586-9194-DCFD350FD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4C057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semiHidden/>
    <w:unhideWhenUsed/>
    <w:qFormat/>
    <w:rsid w:val="00AA25D1"/>
    <w:pPr>
      <w:keepNext/>
      <w:keepLines/>
      <w:spacing w:before="40"/>
      <w:outlineLvl w:val="2"/>
    </w:pPr>
    <w:rPr>
      <w:rFonts w:asciiTheme="majorHAnsi" w:eastAsiaTheme="majorEastAsia" w:hAnsiTheme="majorHAnsi" w:cstheme="majorBidi"/>
      <w:color w:val="243F60" w:themeColor="accent1" w:themeShade="7F"/>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BalloonText">
    <w:name w:val="Balloon Text"/>
    <w:basedOn w:val="Normal"/>
    <w:link w:val="BalloonTextChar"/>
    <w:semiHidden/>
    <w:unhideWhenUsed/>
    <w:rsid w:val="00022F2A"/>
    <w:rPr>
      <w:rFonts w:ascii="Segoe UI" w:hAnsi="Segoe UI" w:cs="Segoe UI"/>
      <w:sz w:val="18"/>
      <w:szCs w:val="18"/>
    </w:rPr>
  </w:style>
  <w:style w:type="character" w:customStyle="1" w:styleId="BalloonTextChar">
    <w:name w:val="Balloon Text Char"/>
    <w:basedOn w:val="DefaultParagraphFont"/>
    <w:link w:val="BalloonText"/>
    <w:semiHidden/>
    <w:rsid w:val="00022F2A"/>
    <w:rPr>
      <w:rFonts w:ascii="Segoe UI" w:eastAsia="BatangChe" w:hAnsi="Segoe UI" w:cs="Segoe UI"/>
      <w:sz w:val="18"/>
      <w:szCs w:val="18"/>
    </w:rPr>
  </w:style>
  <w:style w:type="paragraph" w:styleId="ListParagraph">
    <w:name w:val="List Paragraph"/>
    <w:aliases w:val="List Paragraph1,Recommendation,List Paragraph11,L,Bulleted Para,NFP GP Bulleted List,FooterText,numbered,Paragraphe de liste1,Bulletr List Paragraph,列出段落,列出段落1,List Paragraph2,List Paragraph21,Listeafsnit1,Parágrafo da Lista1,リスト段落1,CV t"/>
    <w:basedOn w:val="Normal"/>
    <w:link w:val="ListParagraphChar"/>
    <w:uiPriority w:val="34"/>
    <w:qFormat/>
    <w:rsid w:val="00D06C0C"/>
    <w:pPr>
      <w:ind w:left="720"/>
      <w:contextualSpacing/>
    </w:pPr>
  </w:style>
  <w:style w:type="character" w:customStyle="1" w:styleId="ListParagraphChar">
    <w:name w:val="List Paragraph Char"/>
    <w:aliases w:val="List Paragraph1 Char,Recommendation Char,List Paragraph11 Char,L Char,Bulleted Para Char,NFP GP Bulleted List Char,FooterText Char,numbered Char,Paragraphe de liste1 Char,Bulletr List Paragraph Char,列出段落 Char,列出段落1 Char,リスト段落1 Char"/>
    <w:link w:val="ListParagraph"/>
    <w:uiPriority w:val="34"/>
    <w:qFormat/>
    <w:locked/>
    <w:rsid w:val="00D06C0C"/>
    <w:rPr>
      <w:rFonts w:eastAsia="BatangChe"/>
      <w:sz w:val="24"/>
      <w:szCs w:val="24"/>
    </w:rPr>
  </w:style>
  <w:style w:type="character" w:customStyle="1" w:styleId="Heading2Char">
    <w:name w:val="Heading 2 Char"/>
    <w:basedOn w:val="DefaultParagraphFont"/>
    <w:link w:val="Heading2"/>
    <w:semiHidden/>
    <w:rsid w:val="004C057E"/>
    <w:rPr>
      <w:rFonts w:asciiTheme="majorHAnsi" w:eastAsiaTheme="majorEastAsia" w:hAnsiTheme="majorHAnsi" w:cstheme="majorBidi"/>
      <w:color w:val="365F91" w:themeColor="accent1" w:themeShade="BF"/>
      <w:sz w:val="26"/>
      <w:szCs w:val="26"/>
    </w:rPr>
  </w:style>
  <w:style w:type="character" w:styleId="Hyperlink">
    <w:name w:val="Hyperlink"/>
    <w:basedOn w:val="DefaultParagraphFont"/>
    <w:uiPriority w:val="99"/>
    <w:unhideWhenUsed/>
    <w:rsid w:val="00341CD0"/>
    <w:rPr>
      <w:color w:val="0000FF"/>
      <w:u w:val="single"/>
    </w:rPr>
  </w:style>
  <w:style w:type="paragraph" w:customStyle="1" w:styleId="Level1">
    <w:name w:val="Level1"/>
    <w:basedOn w:val="Heading2"/>
    <w:next w:val="Normal"/>
    <w:qFormat/>
    <w:rsid w:val="009C05C2"/>
    <w:rPr>
      <w:rFonts w:ascii="Times New Roman" w:hAnsi="Times New Roman"/>
      <w:color w:val="000000" w:themeColor="text1"/>
      <w:sz w:val="24"/>
    </w:rPr>
  </w:style>
  <w:style w:type="table" w:styleId="TableGrid">
    <w:name w:val="Table Grid"/>
    <w:basedOn w:val="TableNormal"/>
    <w:uiPriority w:val="59"/>
    <w:rsid w:val="00A62A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ftertitle">
    <w:name w:val="Normal after title"/>
    <w:basedOn w:val="Normal"/>
    <w:next w:val="Normal"/>
    <w:link w:val="NormalaftertitleChar"/>
    <w:rsid w:val="00B7156B"/>
    <w:pPr>
      <w:tabs>
        <w:tab w:val="left" w:pos="1134"/>
        <w:tab w:val="left" w:pos="1871"/>
        <w:tab w:val="left" w:pos="2268"/>
      </w:tabs>
      <w:overflowPunct w:val="0"/>
      <w:autoSpaceDE w:val="0"/>
      <w:autoSpaceDN w:val="0"/>
      <w:adjustRightInd w:val="0"/>
      <w:spacing w:before="280"/>
      <w:textAlignment w:val="baseline"/>
    </w:pPr>
    <w:rPr>
      <w:rFonts w:asciiTheme="minorHAnsi" w:eastAsia="Times New Roman" w:hAnsiTheme="minorHAnsi"/>
      <w:szCs w:val="20"/>
      <w:lang w:val="en-GB"/>
    </w:rPr>
  </w:style>
  <w:style w:type="paragraph" w:customStyle="1" w:styleId="Proposal">
    <w:name w:val="Proposal"/>
    <w:basedOn w:val="Normal"/>
    <w:next w:val="Normal"/>
    <w:rsid w:val="00B7156B"/>
    <w:pPr>
      <w:keepNext/>
      <w:tabs>
        <w:tab w:val="left" w:pos="1134"/>
        <w:tab w:val="left" w:pos="1871"/>
        <w:tab w:val="left" w:pos="2268"/>
      </w:tabs>
      <w:overflowPunct w:val="0"/>
      <w:autoSpaceDE w:val="0"/>
      <w:autoSpaceDN w:val="0"/>
      <w:adjustRightInd w:val="0"/>
      <w:spacing w:before="240"/>
      <w:textAlignment w:val="baseline"/>
    </w:pPr>
    <w:rPr>
      <w:rFonts w:asciiTheme="minorHAnsi" w:eastAsia="Times New Roman" w:hAnsi="Times New Roman Bold"/>
      <w:szCs w:val="20"/>
      <w:lang w:val="en-GB"/>
    </w:rPr>
  </w:style>
  <w:style w:type="paragraph" w:customStyle="1" w:styleId="ResNo">
    <w:name w:val="Res_No"/>
    <w:basedOn w:val="Normal"/>
    <w:next w:val="Normal"/>
    <w:rsid w:val="00B7156B"/>
    <w:pPr>
      <w:keepNext/>
      <w:keepLines/>
      <w:tabs>
        <w:tab w:val="left" w:pos="1134"/>
        <w:tab w:val="left" w:pos="1871"/>
        <w:tab w:val="left" w:pos="2268"/>
      </w:tabs>
      <w:overflowPunct w:val="0"/>
      <w:autoSpaceDE w:val="0"/>
      <w:autoSpaceDN w:val="0"/>
      <w:adjustRightInd w:val="0"/>
      <w:spacing w:before="480"/>
      <w:jc w:val="center"/>
      <w:textAlignment w:val="baseline"/>
    </w:pPr>
    <w:rPr>
      <w:rFonts w:asciiTheme="minorHAnsi" w:eastAsia="Times New Roman" w:hAnsiTheme="minorHAnsi"/>
      <w:caps/>
      <w:sz w:val="28"/>
      <w:szCs w:val="20"/>
      <w:lang w:val="en-GB"/>
    </w:rPr>
  </w:style>
  <w:style w:type="paragraph" w:customStyle="1" w:styleId="Restitle">
    <w:name w:val="Res_title"/>
    <w:basedOn w:val="Normal"/>
    <w:next w:val="Normal"/>
    <w:rsid w:val="00B7156B"/>
    <w:pPr>
      <w:keepNext/>
      <w:keepLines/>
      <w:tabs>
        <w:tab w:val="left" w:pos="1134"/>
        <w:tab w:val="left" w:pos="1871"/>
        <w:tab w:val="left" w:pos="2268"/>
      </w:tabs>
      <w:overflowPunct w:val="0"/>
      <w:autoSpaceDE w:val="0"/>
      <w:autoSpaceDN w:val="0"/>
      <w:adjustRightInd w:val="0"/>
      <w:spacing w:before="240"/>
      <w:jc w:val="center"/>
      <w:textAlignment w:val="baseline"/>
    </w:pPr>
    <w:rPr>
      <w:rFonts w:asciiTheme="minorHAnsi" w:eastAsia="Times New Roman" w:hAnsiTheme="minorHAnsi"/>
      <w:b/>
      <w:sz w:val="28"/>
      <w:szCs w:val="20"/>
      <w:lang w:val="en-GB"/>
    </w:rPr>
  </w:style>
  <w:style w:type="character" w:customStyle="1" w:styleId="NormalaftertitleChar">
    <w:name w:val="Normal after title Char"/>
    <w:basedOn w:val="DefaultParagraphFont"/>
    <w:link w:val="Normalaftertitle"/>
    <w:locked/>
    <w:rsid w:val="00B7156B"/>
    <w:rPr>
      <w:rFonts w:asciiTheme="minorHAnsi" w:eastAsia="Times New Roman" w:hAnsiTheme="minorHAnsi"/>
      <w:sz w:val="24"/>
      <w:lang w:val="en-GB"/>
    </w:rPr>
  </w:style>
  <w:style w:type="character" w:customStyle="1" w:styleId="href">
    <w:name w:val="href"/>
    <w:basedOn w:val="DefaultParagraphFont"/>
    <w:uiPriority w:val="99"/>
    <w:rsid w:val="00B7156B"/>
    <w:rPr>
      <w:color w:val="auto"/>
    </w:rPr>
  </w:style>
  <w:style w:type="paragraph" w:styleId="Revision">
    <w:name w:val="Revision"/>
    <w:hidden/>
    <w:uiPriority w:val="99"/>
    <w:semiHidden/>
    <w:rsid w:val="00E52419"/>
    <w:rPr>
      <w:rFonts w:eastAsia="BatangChe"/>
      <w:sz w:val="24"/>
      <w:szCs w:val="24"/>
    </w:rPr>
  </w:style>
  <w:style w:type="character" w:customStyle="1" w:styleId="Heading3Char">
    <w:name w:val="Heading 3 Char"/>
    <w:basedOn w:val="DefaultParagraphFont"/>
    <w:link w:val="Heading3"/>
    <w:semiHidden/>
    <w:rsid w:val="00AA25D1"/>
    <w:rPr>
      <w:rFonts w:asciiTheme="majorHAnsi" w:eastAsiaTheme="majorEastAsia" w:hAnsiTheme="majorHAnsi" w:cstheme="majorBidi"/>
      <w:color w:val="243F60" w:themeColor="accent1" w:themeShade="7F"/>
      <w:sz w:val="24"/>
      <w:szCs w:val="24"/>
    </w:rPr>
  </w:style>
  <w:style w:type="character" w:styleId="CommentReference">
    <w:name w:val="annotation reference"/>
    <w:basedOn w:val="DefaultParagraphFont"/>
    <w:semiHidden/>
    <w:unhideWhenUsed/>
    <w:rsid w:val="00AA25D1"/>
    <w:rPr>
      <w:sz w:val="16"/>
      <w:szCs w:val="16"/>
    </w:rPr>
  </w:style>
  <w:style w:type="paragraph" w:styleId="CommentText">
    <w:name w:val="annotation text"/>
    <w:basedOn w:val="Normal"/>
    <w:link w:val="CommentTextChar"/>
    <w:unhideWhenUsed/>
    <w:rsid w:val="00AA25D1"/>
    <w:pPr>
      <w:tabs>
        <w:tab w:val="left" w:pos="794"/>
        <w:tab w:val="left" w:pos="1191"/>
        <w:tab w:val="left" w:pos="1588"/>
        <w:tab w:val="left" w:pos="1985"/>
      </w:tabs>
      <w:overflowPunct w:val="0"/>
      <w:autoSpaceDE w:val="0"/>
      <w:autoSpaceDN w:val="0"/>
      <w:adjustRightInd w:val="0"/>
      <w:spacing w:before="120"/>
      <w:textAlignment w:val="baseline"/>
    </w:pPr>
    <w:rPr>
      <w:rFonts w:asciiTheme="minorHAnsi" w:eastAsia="Times New Roman" w:hAnsiTheme="minorHAnsi"/>
      <w:sz w:val="20"/>
      <w:szCs w:val="20"/>
      <w:lang w:val="en-GB"/>
    </w:rPr>
  </w:style>
  <w:style w:type="character" w:customStyle="1" w:styleId="CommentTextChar">
    <w:name w:val="Comment Text Char"/>
    <w:basedOn w:val="DefaultParagraphFont"/>
    <w:link w:val="CommentText"/>
    <w:rsid w:val="00AA25D1"/>
    <w:rPr>
      <w:rFonts w:asciiTheme="minorHAnsi" w:eastAsia="Times New Roman" w:hAnsiTheme="minorHAnsi"/>
      <w:lang w:val="en-GB"/>
    </w:rPr>
  </w:style>
  <w:style w:type="paragraph" w:customStyle="1" w:styleId="Default">
    <w:name w:val="Default"/>
    <w:rsid w:val="00711FC9"/>
    <w:pPr>
      <w:autoSpaceDE w:val="0"/>
      <w:autoSpaceDN w:val="0"/>
      <w:adjustRightInd w:val="0"/>
    </w:pPr>
    <w:rPr>
      <w:rFonts w:ascii="Calibri" w:eastAsiaTheme="minorEastAsia" w:hAnsi="Calibri" w:cs="Calibri"/>
      <w:color w:val="000000"/>
      <w:sz w:val="24"/>
      <w:szCs w:val="24"/>
      <w:lang w:eastAsia="zh-CN"/>
    </w:rPr>
  </w:style>
  <w:style w:type="paragraph" w:styleId="CommentSubject">
    <w:name w:val="annotation subject"/>
    <w:basedOn w:val="CommentText"/>
    <w:next w:val="CommentText"/>
    <w:link w:val="CommentSubjectChar"/>
    <w:semiHidden/>
    <w:unhideWhenUsed/>
    <w:rsid w:val="007B192B"/>
    <w:pPr>
      <w:tabs>
        <w:tab w:val="clear" w:pos="794"/>
        <w:tab w:val="clear" w:pos="1191"/>
        <w:tab w:val="clear" w:pos="1588"/>
        <w:tab w:val="clear" w:pos="1985"/>
      </w:tabs>
      <w:overflowPunct/>
      <w:autoSpaceDE/>
      <w:autoSpaceDN/>
      <w:adjustRightInd/>
      <w:spacing w:before="0"/>
      <w:textAlignment w:val="auto"/>
    </w:pPr>
    <w:rPr>
      <w:rFonts w:ascii="Times New Roman" w:eastAsia="BatangChe" w:hAnsi="Times New Roman"/>
      <w:b/>
      <w:bCs/>
      <w:lang w:val="en-US"/>
    </w:rPr>
  </w:style>
  <w:style w:type="character" w:customStyle="1" w:styleId="CommentSubjectChar">
    <w:name w:val="Comment Subject Char"/>
    <w:basedOn w:val="CommentTextChar"/>
    <w:link w:val="CommentSubject"/>
    <w:semiHidden/>
    <w:rsid w:val="007B192B"/>
    <w:rPr>
      <w:rFonts w:asciiTheme="minorHAnsi" w:eastAsia="BatangChe" w:hAnsiTheme="minorHAnsi"/>
      <w:b/>
      <w:bCs/>
      <w:lang w:val="en-GB"/>
    </w:rPr>
  </w:style>
  <w:style w:type="character" w:styleId="FollowedHyperlink">
    <w:name w:val="FollowedHyperlink"/>
    <w:basedOn w:val="DefaultParagraphFont"/>
    <w:semiHidden/>
    <w:unhideWhenUsed/>
    <w:rsid w:val="00621467"/>
    <w:rPr>
      <w:color w:val="800080" w:themeColor="followedHyperlink"/>
      <w:u w:val="single"/>
    </w:rPr>
  </w:style>
  <w:style w:type="paragraph" w:styleId="FootnoteText">
    <w:name w:val="footnote text"/>
    <w:basedOn w:val="Normal"/>
    <w:link w:val="FootnoteTextChar"/>
    <w:unhideWhenUsed/>
    <w:rsid w:val="00BC381E"/>
    <w:rPr>
      <w:sz w:val="20"/>
      <w:szCs w:val="20"/>
    </w:rPr>
  </w:style>
  <w:style w:type="character" w:customStyle="1" w:styleId="FootnoteTextChar">
    <w:name w:val="Footnote Text Char"/>
    <w:basedOn w:val="DefaultParagraphFont"/>
    <w:link w:val="FootnoteText"/>
    <w:rsid w:val="00BC381E"/>
    <w:rPr>
      <w:rFonts w:eastAsia="BatangChe"/>
    </w:rPr>
  </w:style>
  <w:style w:type="character" w:styleId="FootnoteReference">
    <w:name w:val="footnote reference"/>
    <w:basedOn w:val="DefaultParagraphFont"/>
    <w:semiHidden/>
    <w:unhideWhenUsed/>
    <w:rsid w:val="00BC381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133393">
      <w:bodyDiv w:val="1"/>
      <w:marLeft w:val="0"/>
      <w:marRight w:val="0"/>
      <w:marTop w:val="0"/>
      <w:marBottom w:val="0"/>
      <w:divBdr>
        <w:top w:val="none" w:sz="0" w:space="0" w:color="auto"/>
        <w:left w:val="none" w:sz="0" w:space="0" w:color="auto"/>
        <w:bottom w:val="none" w:sz="0" w:space="0" w:color="auto"/>
        <w:right w:val="none" w:sz="0" w:space="0" w:color="auto"/>
      </w:divBdr>
    </w:div>
    <w:div w:id="789280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DE747FD8833844FA392D52C0E5C3301" ma:contentTypeVersion="0" ma:contentTypeDescription="Create a new document." ma:contentTypeScope="" ma:versionID="0087cddd3cb29dc8c38933c39bd17cac">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94D713-B223-4C93-83A8-B9B27B62878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A0E7549-1A8C-456C-A1BF-3A4C2F17392A}">
  <ds:schemaRefs>
    <ds:schemaRef ds:uri="http://schemas.openxmlformats.org/officeDocument/2006/bibliography"/>
  </ds:schemaRefs>
</ds:datastoreItem>
</file>

<file path=customXml/itemProps3.xml><?xml version="1.0" encoding="utf-8"?>
<ds:datastoreItem xmlns:ds="http://schemas.openxmlformats.org/officeDocument/2006/customXml" ds:itemID="{7F3DE5F6-A350-4B40-AA74-96A932D31FBE}">
  <ds:schemaRefs>
    <ds:schemaRef ds:uri="http://schemas.microsoft.com/sharepoint/v3/contenttype/forms"/>
  </ds:schemaRefs>
</ds:datastoreItem>
</file>

<file path=customXml/itemProps4.xml><?xml version="1.0" encoding="utf-8"?>
<ds:datastoreItem xmlns:ds="http://schemas.openxmlformats.org/officeDocument/2006/customXml" ds:itemID="{13DA25F0-C039-4088-A15A-BC6D9097F5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2374</Words>
  <Characters>13532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APT_WTDC21-4_TMP-07R1_WTDC_Action_Plan_Outcomes_and_Outputs (1).docx</vt:lpstr>
    </vt:vector>
  </TitlesOfParts>
  <Company>APT</Company>
  <LinksUpToDate>false</LinksUpToDate>
  <CharactersWithSpaces>15875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APT_WTDC21-4_TMP-07R1_WTDC_Action_Plan_Outcomes_and_Outputs (1).docx</dc:title>
  <dc:creator>APT</dc:creator>
  <cp:lastModifiedBy>Pubate Satienpoch</cp:lastModifiedBy>
  <cp:revision>3</cp:revision>
  <cp:lastPrinted>2004-07-28T02:14:00Z</cp:lastPrinted>
  <dcterms:created xsi:type="dcterms:W3CDTF">2022-02-01T08:23:00Z</dcterms:created>
  <dcterms:modified xsi:type="dcterms:W3CDTF">2022-02-01T08:23:00Z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0x010100FDE747FD8833844FA392D52C0E5C3301</vt:lpwstr>
  </property>
  <property fmtid="{D5CDD505-2E9C-101B-9397-08002B2CF9AE}" pid="3" name="TrimRevisionNumber">
    <vt:i4>5</vt:i4>
  </property>
</Properties>
</file>