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A3F316" w14:textId="77777777" w:rsidR="008C6C1B" w:rsidRDefault="008C6C1B">
      <w:pPr>
        <w:pStyle w:val="BodyText"/>
        <w:spacing w:before="0"/>
        <w:ind w:left="0"/>
        <w:rPr>
          <w:sz w:val="18"/>
        </w:rPr>
      </w:pPr>
    </w:p>
    <w:p w14:paraId="4C0ED674" w14:textId="77777777" w:rsidR="008A0BB6" w:rsidRDefault="008A0BB6" w:rsidP="008A0BB6">
      <w:pPr>
        <w:pStyle w:val="BodyText"/>
        <w:spacing w:before="3"/>
        <w:ind w:left="0"/>
        <w:rPr>
          <w:sz w:val="26"/>
        </w:rPr>
      </w:pPr>
    </w:p>
    <w:tbl>
      <w:tblPr>
        <w:tblW w:w="9216" w:type="dxa"/>
        <w:tblBorders>
          <w:bottom w:val="single" w:sz="4" w:space="0" w:color="auto"/>
        </w:tblBorders>
        <w:tblLayout w:type="fixed"/>
        <w:tblCellMar>
          <w:left w:w="0" w:type="dxa"/>
          <w:right w:w="0" w:type="dxa"/>
        </w:tblCellMar>
        <w:tblLook w:val="04A0" w:firstRow="1" w:lastRow="0" w:firstColumn="1" w:lastColumn="0" w:noHBand="0" w:noVBand="1"/>
      </w:tblPr>
      <w:tblGrid>
        <w:gridCol w:w="1440"/>
        <w:gridCol w:w="5328"/>
        <w:gridCol w:w="2448"/>
      </w:tblGrid>
      <w:tr w:rsidR="00C7337B" w:rsidRPr="00C7337B" w14:paraId="38F9C1B2" w14:textId="77777777" w:rsidTr="00BE513F">
        <w:trPr>
          <w:cantSplit/>
          <w:trHeight w:val="288"/>
        </w:trPr>
        <w:tc>
          <w:tcPr>
            <w:tcW w:w="1440" w:type="dxa"/>
            <w:vMerge w:val="restart"/>
            <w:hideMark/>
          </w:tcPr>
          <w:p w14:paraId="3CB1DDEA" w14:textId="77777777" w:rsidR="00C7337B" w:rsidRPr="00C7337B" w:rsidRDefault="00C7337B" w:rsidP="00C7337B">
            <w:pPr>
              <w:tabs>
                <w:tab w:val="left" w:pos="1134"/>
              </w:tabs>
              <w:autoSpaceDE/>
              <w:autoSpaceDN/>
              <w:jc w:val="both"/>
              <w:rPr>
                <w:rFonts w:ascii="Times New Roman" w:eastAsia="BatangChe" w:hAnsi="Times New Roman" w:cs="Times New Roman"/>
                <w:kern w:val="2"/>
                <w:sz w:val="24"/>
                <w:szCs w:val="24"/>
                <w:lang w:eastAsia="ko-KR"/>
              </w:rPr>
            </w:pPr>
            <w:bookmarkStart w:id="0" w:name="_Hlk94891652"/>
            <w:r w:rsidRPr="00C7337B">
              <w:rPr>
                <w:rFonts w:ascii="Times New Roman" w:eastAsia="BatangChe" w:hAnsi="Times New Roman" w:cs="Times New Roman"/>
                <w:noProof/>
                <w:kern w:val="2"/>
                <w:sz w:val="24"/>
                <w:szCs w:val="24"/>
                <w:lang w:val="en-GB" w:eastAsia="en-GB" w:bidi="th-TH"/>
              </w:rPr>
              <w:drawing>
                <wp:inline distT="0" distB="0" distL="0" distR="0" wp14:anchorId="4E3434F9" wp14:editId="43E10E39">
                  <wp:extent cx="762000" cy="714375"/>
                  <wp:effectExtent l="0" t="0" r="0" b="9525"/>
                  <wp:docPr id="2" name="Picture 2" descr="APTlogogreen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Tlogogreen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2000" cy="714375"/>
                          </a:xfrm>
                          <a:prstGeom prst="rect">
                            <a:avLst/>
                          </a:prstGeom>
                          <a:noFill/>
                          <a:ln>
                            <a:noFill/>
                          </a:ln>
                        </pic:spPr>
                      </pic:pic>
                    </a:graphicData>
                  </a:graphic>
                </wp:inline>
              </w:drawing>
            </w:r>
          </w:p>
        </w:tc>
        <w:tc>
          <w:tcPr>
            <w:tcW w:w="5328" w:type="dxa"/>
            <w:hideMark/>
          </w:tcPr>
          <w:p w14:paraId="0E9B3D24" w14:textId="77777777" w:rsidR="00C7337B" w:rsidRPr="00C7337B" w:rsidRDefault="00C7337B" w:rsidP="00C7337B">
            <w:pPr>
              <w:widowControl/>
              <w:autoSpaceDE/>
              <w:autoSpaceDN/>
              <w:rPr>
                <w:rFonts w:ascii="Times New Roman" w:eastAsia="BatangChe" w:hAnsi="Times New Roman" w:cs="Times New Roman"/>
                <w:sz w:val="24"/>
                <w:szCs w:val="24"/>
              </w:rPr>
            </w:pPr>
            <w:r w:rsidRPr="00C7337B">
              <w:rPr>
                <w:rFonts w:ascii="Times New Roman" w:eastAsia="BatangChe" w:hAnsi="Times New Roman" w:cs="Times New Roman"/>
                <w:sz w:val="24"/>
                <w:szCs w:val="24"/>
              </w:rPr>
              <w:t>ASIA-PACIFIC TELECOMMUNITY</w:t>
            </w:r>
          </w:p>
        </w:tc>
        <w:tc>
          <w:tcPr>
            <w:tcW w:w="2448" w:type="dxa"/>
          </w:tcPr>
          <w:p w14:paraId="74854D77" w14:textId="77777777" w:rsidR="00C7337B" w:rsidRPr="00C7337B" w:rsidRDefault="00C7337B" w:rsidP="00C7337B">
            <w:pPr>
              <w:widowControl/>
              <w:autoSpaceDE/>
              <w:autoSpaceDN/>
              <w:rPr>
                <w:rFonts w:ascii="Times New Roman" w:eastAsia="BatangChe" w:hAnsi="Times New Roman" w:cs="Times New Roman"/>
                <w:sz w:val="24"/>
                <w:szCs w:val="24"/>
              </w:rPr>
            </w:pPr>
            <w:r w:rsidRPr="00C7337B">
              <w:rPr>
                <w:rFonts w:ascii="Times New Roman" w:eastAsia="BatangChe" w:hAnsi="Times New Roman" w:cs="Times New Roman"/>
                <w:b/>
                <w:sz w:val="24"/>
                <w:szCs w:val="24"/>
                <w:lang w:val="fr-FR"/>
              </w:rPr>
              <w:t>Document No.:</w:t>
            </w:r>
          </w:p>
        </w:tc>
      </w:tr>
      <w:tr w:rsidR="00C7337B" w:rsidRPr="00C7337B" w14:paraId="3031CBDE" w14:textId="77777777" w:rsidTr="00BE513F">
        <w:trPr>
          <w:cantSplit/>
          <w:trHeight w:val="576"/>
        </w:trPr>
        <w:tc>
          <w:tcPr>
            <w:tcW w:w="1440" w:type="dxa"/>
            <w:vMerge/>
            <w:vAlign w:val="center"/>
            <w:hideMark/>
          </w:tcPr>
          <w:p w14:paraId="6088A00E" w14:textId="77777777" w:rsidR="00C7337B" w:rsidRPr="00C7337B" w:rsidRDefault="00C7337B" w:rsidP="00C7337B">
            <w:pPr>
              <w:widowControl/>
              <w:autoSpaceDE/>
              <w:autoSpaceDN/>
              <w:rPr>
                <w:rFonts w:ascii="Times New Roman" w:eastAsia="BatangChe" w:hAnsi="Times New Roman" w:cs="Times New Roman"/>
                <w:kern w:val="2"/>
                <w:sz w:val="24"/>
                <w:szCs w:val="24"/>
                <w:lang w:eastAsia="ko-KR"/>
              </w:rPr>
            </w:pPr>
          </w:p>
        </w:tc>
        <w:tc>
          <w:tcPr>
            <w:tcW w:w="5328" w:type="dxa"/>
            <w:hideMark/>
          </w:tcPr>
          <w:p w14:paraId="7471237B" w14:textId="77777777" w:rsidR="00C7337B" w:rsidRPr="00C7337B" w:rsidRDefault="00C7337B" w:rsidP="00C7337B">
            <w:pPr>
              <w:widowControl/>
              <w:autoSpaceDE/>
              <w:autoSpaceDN/>
              <w:rPr>
                <w:rFonts w:ascii="Times New Roman" w:eastAsia="BatangChe" w:hAnsi="Times New Roman" w:cs="Times New Roman"/>
                <w:sz w:val="24"/>
                <w:szCs w:val="24"/>
              </w:rPr>
            </w:pPr>
            <w:r w:rsidRPr="00C7337B">
              <w:rPr>
                <w:rFonts w:ascii="Times New Roman" w:eastAsia="BatangChe" w:hAnsi="Times New Roman" w:cs="Times New Roman"/>
                <w:b/>
                <w:sz w:val="24"/>
                <w:szCs w:val="24"/>
              </w:rPr>
              <w:t>The 2nd Meeting of the APT Preparatory Group for PP-22 (APT PP22-2)</w:t>
            </w:r>
          </w:p>
        </w:tc>
        <w:tc>
          <w:tcPr>
            <w:tcW w:w="2448" w:type="dxa"/>
            <w:hideMark/>
          </w:tcPr>
          <w:p w14:paraId="336B2331" w14:textId="747D99D8" w:rsidR="00C7337B" w:rsidRPr="00C7337B" w:rsidRDefault="00C7337B" w:rsidP="00C7337B">
            <w:pPr>
              <w:widowControl/>
              <w:autoSpaceDE/>
              <w:autoSpaceDN/>
              <w:ind w:right="-63"/>
              <w:rPr>
                <w:rFonts w:ascii="Times New Roman" w:eastAsia="BatangChe" w:hAnsi="Times New Roman" w:cs="Times New Roman"/>
                <w:b/>
                <w:bCs/>
                <w:sz w:val="24"/>
                <w:szCs w:val="24"/>
                <w:lang w:val="en-GB"/>
              </w:rPr>
            </w:pPr>
            <w:r w:rsidRPr="00C7337B">
              <w:rPr>
                <w:rFonts w:ascii="Times New Roman" w:eastAsia="BatangChe" w:hAnsi="Times New Roman" w:cs="Times New Roman"/>
                <w:b/>
                <w:bCs/>
                <w:sz w:val="24"/>
                <w:szCs w:val="24"/>
                <w:lang w:val="en-GB"/>
              </w:rPr>
              <w:t>APT PP22-2/</w:t>
            </w:r>
            <w:r w:rsidR="00403972">
              <w:rPr>
                <w:rFonts w:ascii="Times New Roman" w:eastAsia="BatangChe" w:hAnsi="Times New Roman" w:cs="Times New Roman"/>
                <w:b/>
                <w:bCs/>
                <w:sz w:val="24"/>
                <w:szCs w:val="24"/>
                <w:lang w:val="en-GB"/>
              </w:rPr>
              <w:t>OUT</w:t>
            </w:r>
            <w:r w:rsidRPr="00C7337B">
              <w:rPr>
                <w:rFonts w:ascii="Times New Roman" w:eastAsia="BatangChe" w:hAnsi="Times New Roman" w:cs="Times New Roman"/>
                <w:b/>
                <w:bCs/>
                <w:sz w:val="24"/>
                <w:szCs w:val="24"/>
                <w:lang w:val="en-GB"/>
              </w:rPr>
              <w:t>-</w:t>
            </w:r>
            <w:r w:rsidR="00607514">
              <w:rPr>
                <w:rFonts w:ascii="Times New Roman" w:eastAsia="BatangChe" w:hAnsi="Times New Roman" w:cs="Times New Roman"/>
                <w:b/>
                <w:bCs/>
                <w:sz w:val="24"/>
                <w:szCs w:val="24"/>
                <w:lang w:val="en-GB"/>
              </w:rPr>
              <w:t>0</w:t>
            </w:r>
            <w:r w:rsidR="00403972">
              <w:rPr>
                <w:rFonts w:ascii="Times New Roman" w:eastAsia="BatangChe" w:hAnsi="Times New Roman" w:cs="Times New Roman"/>
                <w:b/>
                <w:bCs/>
                <w:sz w:val="24"/>
                <w:szCs w:val="24"/>
                <w:lang w:val="en-GB"/>
              </w:rPr>
              <w:t>7</w:t>
            </w:r>
          </w:p>
        </w:tc>
      </w:tr>
      <w:tr w:rsidR="00C7337B" w:rsidRPr="00C7337B" w14:paraId="62EA365B" w14:textId="77777777" w:rsidTr="00BE513F">
        <w:trPr>
          <w:cantSplit/>
          <w:trHeight w:val="288"/>
        </w:trPr>
        <w:tc>
          <w:tcPr>
            <w:tcW w:w="1440" w:type="dxa"/>
            <w:vMerge/>
            <w:vAlign w:val="center"/>
            <w:hideMark/>
          </w:tcPr>
          <w:p w14:paraId="0166DEEA" w14:textId="77777777" w:rsidR="00C7337B" w:rsidRPr="00C7337B" w:rsidRDefault="00C7337B" w:rsidP="00C7337B">
            <w:pPr>
              <w:widowControl/>
              <w:autoSpaceDE/>
              <w:autoSpaceDN/>
              <w:rPr>
                <w:rFonts w:ascii="Times New Roman" w:eastAsia="BatangChe" w:hAnsi="Times New Roman" w:cs="Times New Roman"/>
                <w:kern w:val="2"/>
                <w:sz w:val="24"/>
                <w:szCs w:val="24"/>
                <w:lang w:eastAsia="ko-KR"/>
              </w:rPr>
            </w:pPr>
          </w:p>
        </w:tc>
        <w:tc>
          <w:tcPr>
            <w:tcW w:w="5328" w:type="dxa"/>
            <w:hideMark/>
          </w:tcPr>
          <w:p w14:paraId="6282739F" w14:textId="77777777" w:rsidR="00C7337B" w:rsidRPr="00C7337B" w:rsidRDefault="00C7337B" w:rsidP="00C7337B">
            <w:pPr>
              <w:widowControl/>
              <w:autoSpaceDE/>
              <w:autoSpaceDN/>
              <w:rPr>
                <w:rFonts w:ascii="Times New Roman" w:eastAsia="BatangChe" w:hAnsi="Times New Roman" w:cs="Times New Roman"/>
                <w:sz w:val="24"/>
                <w:szCs w:val="24"/>
              </w:rPr>
            </w:pPr>
            <w:r w:rsidRPr="00C7337B">
              <w:rPr>
                <w:rFonts w:ascii="Times New Roman" w:eastAsia="BatangChe" w:hAnsi="Times New Roman" w:cs="Times New Roman"/>
                <w:sz w:val="24"/>
                <w:szCs w:val="24"/>
              </w:rPr>
              <w:t>15-17 February 2022, Virtual/Online Meeting</w:t>
            </w:r>
          </w:p>
        </w:tc>
        <w:tc>
          <w:tcPr>
            <w:tcW w:w="2448" w:type="dxa"/>
            <w:hideMark/>
          </w:tcPr>
          <w:p w14:paraId="419A98F1" w14:textId="09FD6F24" w:rsidR="00C7337B" w:rsidRPr="00C7337B" w:rsidRDefault="00607514" w:rsidP="00C7337B">
            <w:pPr>
              <w:widowControl/>
              <w:autoSpaceDE/>
              <w:autoSpaceDN/>
              <w:rPr>
                <w:rFonts w:ascii="Times New Roman" w:eastAsia="BatangChe" w:hAnsi="Times New Roman" w:cs="Times New Roman"/>
                <w:bCs/>
                <w:sz w:val="24"/>
                <w:szCs w:val="24"/>
              </w:rPr>
            </w:pPr>
            <w:r>
              <w:rPr>
                <w:rFonts w:ascii="Times New Roman" w:eastAsia="BatangChe" w:hAnsi="Times New Roman" w:cs="Times New Roman"/>
                <w:bCs/>
                <w:sz w:val="24"/>
                <w:szCs w:val="24"/>
              </w:rPr>
              <w:t>1</w:t>
            </w:r>
            <w:r w:rsidR="00403972">
              <w:rPr>
                <w:rFonts w:ascii="Times New Roman" w:eastAsia="BatangChe" w:hAnsi="Times New Roman" w:cs="Times New Roman"/>
                <w:bCs/>
                <w:sz w:val="24"/>
                <w:szCs w:val="24"/>
              </w:rPr>
              <w:t>7</w:t>
            </w:r>
            <w:r w:rsidR="00C7337B" w:rsidRPr="00C7337B">
              <w:rPr>
                <w:rFonts w:ascii="Times New Roman" w:eastAsia="BatangChe" w:hAnsi="Times New Roman" w:cs="Times New Roman"/>
                <w:bCs/>
                <w:sz w:val="24"/>
                <w:szCs w:val="24"/>
              </w:rPr>
              <w:t xml:space="preserve"> February 2022</w:t>
            </w:r>
          </w:p>
        </w:tc>
      </w:tr>
      <w:bookmarkEnd w:id="0"/>
    </w:tbl>
    <w:p w14:paraId="6DA869A3" w14:textId="77777777" w:rsidR="00607514" w:rsidRDefault="00607514" w:rsidP="00607514">
      <w:pPr>
        <w:widowControl/>
        <w:autoSpaceDE/>
        <w:autoSpaceDN/>
        <w:jc w:val="center"/>
        <w:rPr>
          <w:rFonts w:ascii="Times New Roman" w:eastAsia="BatangChe" w:hAnsi="Times New Roman" w:cs="Times New Roman"/>
          <w:bCs/>
          <w:sz w:val="24"/>
          <w:szCs w:val="24"/>
        </w:rPr>
      </w:pPr>
    </w:p>
    <w:p w14:paraId="2493D699" w14:textId="68A98247" w:rsidR="00607514" w:rsidRPr="00371474" w:rsidRDefault="00642778" w:rsidP="00607514">
      <w:pPr>
        <w:widowControl/>
        <w:autoSpaceDE/>
        <w:autoSpaceDN/>
        <w:jc w:val="center"/>
        <w:rPr>
          <w:rFonts w:ascii="Times New Roman" w:eastAsia="BatangChe" w:hAnsi="Times New Roman" w:cs="Times New Roman"/>
          <w:bCs/>
          <w:sz w:val="24"/>
          <w:szCs w:val="24"/>
        </w:rPr>
      </w:pPr>
      <w:r>
        <w:rPr>
          <w:rFonts w:ascii="Times New Roman" w:eastAsia="BatangChe" w:hAnsi="Times New Roman" w:cs="Times New Roman"/>
          <w:bCs/>
          <w:sz w:val="24"/>
          <w:szCs w:val="24"/>
        </w:rPr>
        <w:t>Chair, WG3</w:t>
      </w:r>
    </w:p>
    <w:p w14:paraId="3FB63CC5" w14:textId="77777777" w:rsidR="00607514" w:rsidRPr="00607514" w:rsidRDefault="00607514" w:rsidP="00607514">
      <w:pPr>
        <w:widowControl/>
        <w:autoSpaceDE/>
        <w:autoSpaceDN/>
        <w:jc w:val="center"/>
        <w:rPr>
          <w:rFonts w:ascii="Times New Roman" w:eastAsia="MS Mincho" w:hAnsi="Times New Roman" w:cs="Times New Roman"/>
          <w:sz w:val="24"/>
          <w:szCs w:val="24"/>
          <w:lang w:eastAsia="ja-JP"/>
        </w:rPr>
      </w:pPr>
    </w:p>
    <w:p w14:paraId="7CC0EB1B" w14:textId="6B8A6C1D" w:rsidR="00642778" w:rsidRDefault="00642778" w:rsidP="00607514">
      <w:pPr>
        <w:jc w:val="center"/>
        <w:rPr>
          <w:rFonts w:ascii="Times New Roman Bold" w:hAnsi="Times New Roman Bold"/>
          <w:b/>
          <w:caps/>
          <w:sz w:val="24"/>
          <w:szCs w:val="24"/>
        </w:rPr>
      </w:pPr>
      <w:r>
        <w:rPr>
          <w:rFonts w:ascii="Times New Roman Bold" w:hAnsi="Times New Roman Bold"/>
          <w:b/>
          <w:caps/>
          <w:sz w:val="24"/>
          <w:szCs w:val="24"/>
        </w:rPr>
        <w:t xml:space="preserve">(Draft) Preliminary APT Common Proposal: </w:t>
      </w:r>
    </w:p>
    <w:p w14:paraId="0D1D9493" w14:textId="4B2F9DAE" w:rsidR="00607514" w:rsidRPr="00371474" w:rsidRDefault="00607514" w:rsidP="00607514">
      <w:pPr>
        <w:jc w:val="center"/>
        <w:rPr>
          <w:rFonts w:ascii="Times New Roman Bold" w:hAnsi="Times New Roman Bold"/>
          <w:b/>
          <w:caps/>
          <w:sz w:val="24"/>
          <w:szCs w:val="24"/>
        </w:rPr>
      </w:pPr>
      <w:r w:rsidRPr="00371474">
        <w:rPr>
          <w:rFonts w:ascii="Times New Roman Bold" w:hAnsi="Times New Roman Bold"/>
          <w:b/>
          <w:caps/>
          <w:sz w:val="24"/>
          <w:szCs w:val="24"/>
        </w:rPr>
        <w:t>PROPOSED MODIFICATIONs TO RESOLUTION 179</w:t>
      </w:r>
    </w:p>
    <w:p w14:paraId="1A29AD5E" w14:textId="1513B052" w:rsidR="00607514" w:rsidRDefault="00607514" w:rsidP="00607514">
      <w:pPr>
        <w:widowControl/>
        <w:autoSpaceDE/>
        <w:autoSpaceDN/>
        <w:jc w:val="center"/>
        <w:rPr>
          <w:rFonts w:ascii="Times New Roman Bold" w:eastAsia="MS Mincho" w:hAnsi="Times New Roman Bold" w:cs="Times New Roman"/>
          <w:b/>
          <w:caps/>
          <w:sz w:val="24"/>
          <w:szCs w:val="24"/>
          <w:lang w:eastAsia="ja-JP"/>
        </w:rPr>
      </w:pPr>
      <w:r w:rsidRPr="00371474">
        <w:rPr>
          <w:rFonts w:ascii="Times New Roman Bold" w:eastAsia="MS Mincho" w:hAnsi="Times New Roman Bold" w:cs="Times New Roman"/>
          <w:b/>
          <w:caps/>
          <w:sz w:val="24"/>
          <w:szCs w:val="24"/>
          <w:lang w:eastAsia="ja-JP"/>
        </w:rPr>
        <w:t>ITU's role in child online protection</w:t>
      </w:r>
    </w:p>
    <w:p w14:paraId="2F5FEBB1" w14:textId="77777777" w:rsidR="00607514" w:rsidRPr="00607514" w:rsidRDefault="00607514" w:rsidP="00607514">
      <w:pPr>
        <w:widowControl/>
        <w:autoSpaceDE/>
        <w:autoSpaceDN/>
        <w:jc w:val="center"/>
        <w:rPr>
          <w:rFonts w:ascii="Times New Roman" w:eastAsia="MS Mincho" w:hAnsi="Times New Roman" w:cs="Times New Roman"/>
          <w:sz w:val="24"/>
          <w:szCs w:val="24"/>
          <w:lang w:eastAsia="ja-JP"/>
        </w:rPr>
      </w:pPr>
    </w:p>
    <w:tbl>
      <w:tblPr>
        <w:tblStyle w:val="TableGrid1"/>
        <w:tblW w:w="9402" w:type="dxa"/>
        <w:tblLook w:val="04A0" w:firstRow="1" w:lastRow="0" w:firstColumn="1" w:lastColumn="0" w:noHBand="0" w:noVBand="1"/>
      </w:tblPr>
      <w:tblGrid>
        <w:gridCol w:w="9402"/>
      </w:tblGrid>
      <w:tr w:rsidR="00607514" w:rsidRPr="00607514" w14:paraId="15F7E006" w14:textId="77777777" w:rsidTr="00060278">
        <w:trPr>
          <w:trHeight w:val="2609"/>
        </w:trPr>
        <w:tc>
          <w:tcPr>
            <w:tcW w:w="9402" w:type="dxa"/>
          </w:tcPr>
          <w:p w14:paraId="4BECA851" w14:textId="77777777" w:rsidR="00607514" w:rsidRPr="00607514" w:rsidRDefault="00607514" w:rsidP="00607514">
            <w:pPr>
              <w:rPr>
                <w:rFonts w:ascii="Times New Roman" w:eastAsia="SimSun" w:hAnsi="Times New Roman" w:cs="Times New Roman"/>
                <w:b/>
                <w:bCs/>
                <w:lang w:eastAsia="ja-JP"/>
              </w:rPr>
            </w:pPr>
          </w:p>
          <w:p w14:paraId="51021BF8" w14:textId="77777777" w:rsidR="00607514" w:rsidRPr="00607514" w:rsidRDefault="00607514" w:rsidP="00607514">
            <w:pPr>
              <w:rPr>
                <w:rFonts w:ascii="Times New Roman" w:eastAsia="SimSun" w:hAnsi="Times New Roman" w:cs="Times New Roman"/>
                <w:b/>
                <w:bCs/>
                <w:lang w:eastAsia="ja-JP"/>
              </w:rPr>
            </w:pPr>
            <w:r w:rsidRPr="00607514">
              <w:rPr>
                <w:rFonts w:ascii="Times New Roman" w:eastAsia="SimSun" w:hAnsi="Times New Roman" w:cs="Times New Roman"/>
                <w:b/>
                <w:bCs/>
                <w:lang w:eastAsia="ja-JP"/>
              </w:rPr>
              <w:t xml:space="preserve">Summary: </w:t>
            </w:r>
          </w:p>
          <w:p w14:paraId="35613823" w14:textId="77777777" w:rsidR="00607514" w:rsidRPr="00607514" w:rsidRDefault="00607514" w:rsidP="00607514">
            <w:pPr>
              <w:rPr>
                <w:rFonts w:ascii="Times New Roman" w:eastAsia="MS Mincho" w:hAnsi="Times New Roman" w:cs="Times New Roman"/>
                <w:lang w:eastAsia="ja-JP"/>
              </w:rPr>
            </w:pPr>
          </w:p>
          <w:p w14:paraId="6DB3635D" w14:textId="11CBF84F" w:rsidR="00607514" w:rsidRPr="00607514" w:rsidRDefault="0076464D" w:rsidP="00607514">
            <w:pPr>
              <w:rPr>
                <w:rFonts w:ascii="Times New Roman" w:eastAsia="MS Mincho" w:hAnsi="Times New Roman" w:cs="Times New Roman"/>
                <w:lang w:eastAsia="ja-JP"/>
              </w:rPr>
            </w:pPr>
            <w:r w:rsidRPr="0076464D">
              <w:rPr>
                <w:rFonts w:ascii="Times New Roman" w:eastAsia="MS Mincho" w:hAnsi="Times New Roman" w:cs="Times New Roman"/>
                <w:lang w:eastAsia="ja-JP"/>
              </w:rPr>
              <w:t xml:space="preserve">Based on the consideration of the importance of ITU’s role in child online protection, </w:t>
            </w:r>
            <w:r>
              <w:rPr>
                <w:rFonts w:ascii="Times New Roman" w:eastAsia="MS Mincho" w:hAnsi="Times New Roman" w:cs="Times New Roman"/>
                <w:lang w:eastAsia="ja-JP"/>
              </w:rPr>
              <w:t>PP R</w:t>
            </w:r>
            <w:r w:rsidRPr="0076464D">
              <w:rPr>
                <w:rFonts w:ascii="Times New Roman" w:eastAsia="MS Mincho" w:hAnsi="Times New Roman" w:cs="Times New Roman"/>
                <w:lang w:eastAsia="ja-JP"/>
              </w:rPr>
              <w:t xml:space="preserve">esolution </w:t>
            </w:r>
            <w:r>
              <w:rPr>
                <w:rFonts w:ascii="Times New Roman" w:eastAsia="MS Mincho" w:hAnsi="Times New Roman" w:cs="Times New Roman"/>
                <w:lang w:eastAsia="ja-JP"/>
              </w:rPr>
              <w:t>179</w:t>
            </w:r>
            <w:r w:rsidRPr="0076464D">
              <w:rPr>
                <w:rFonts w:ascii="Times New Roman" w:eastAsia="MS Mincho" w:hAnsi="Times New Roman" w:cs="Times New Roman"/>
                <w:lang w:eastAsia="ja-JP"/>
              </w:rPr>
              <w:t xml:space="preserve"> is proposed to be revised to </w:t>
            </w:r>
            <w:r>
              <w:rPr>
                <w:rFonts w:ascii="Times New Roman" w:eastAsia="MS Mincho" w:hAnsi="Times New Roman" w:cs="Times New Roman"/>
                <w:lang w:eastAsia="ja-JP"/>
              </w:rPr>
              <w:t xml:space="preserve">strengthen the role of sector member </w:t>
            </w:r>
            <w:r w:rsidRPr="0076464D">
              <w:rPr>
                <w:rFonts w:ascii="Times New Roman" w:eastAsia="MS Mincho" w:hAnsi="Times New Roman" w:cs="Times New Roman"/>
                <w:lang w:eastAsia="ja-JP"/>
              </w:rPr>
              <w:t>to develop innovative solutions and applications to facilitate providing appropriate practical. The main modifications include the role of sector member to develop innovative solutions and applications to facilitate providing appropriate practical and other editorial changes</w:t>
            </w:r>
            <w:r>
              <w:rPr>
                <w:rFonts w:ascii="Times New Roman" w:eastAsia="MS Mincho" w:hAnsi="Times New Roman" w:cs="Times New Roman"/>
                <w:lang w:eastAsia="ja-JP"/>
              </w:rPr>
              <w:t>.</w:t>
            </w:r>
          </w:p>
        </w:tc>
      </w:tr>
    </w:tbl>
    <w:p w14:paraId="6159F5C2" w14:textId="77777777" w:rsidR="00607514" w:rsidRPr="00607514" w:rsidRDefault="00607514" w:rsidP="00607514">
      <w:pPr>
        <w:widowControl/>
        <w:autoSpaceDE/>
        <w:autoSpaceDN/>
        <w:rPr>
          <w:rFonts w:ascii="Times New Roman" w:eastAsia="MS Mincho" w:hAnsi="Times New Roman" w:cs="Times New Roman"/>
          <w:sz w:val="24"/>
          <w:szCs w:val="24"/>
          <w:lang w:eastAsia="ja-JP"/>
        </w:rPr>
      </w:pPr>
    </w:p>
    <w:p w14:paraId="5335FA6D" w14:textId="77777777" w:rsidR="00607514" w:rsidRPr="00607514" w:rsidRDefault="00607514" w:rsidP="00607514">
      <w:pPr>
        <w:widowControl/>
        <w:autoSpaceDE/>
        <w:autoSpaceDN/>
        <w:rPr>
          <w:rFonts w:ascii="Times New Roman" w:eastAsia="MS Mincho" w:hAnsi="Times New Roman" w:cs="Times New Roman"/>
          <w:sz w:val="24"/>
          <w:szCs w:val="24"/>
          <w:lang w:eastAsia="ja-JP"/>
        </w:rPr>
      </w:pPr>
    </w:p>
    <w:p w14:paraId="58D51777" w14:textId="77777777" w:rsidR="00607514" w:rsidRPr="00607514" w:rsidRDefault="00607514" w:rsidP="00607514">
      <w:pPr>
        <w:widowControl/>
        <w:autoSpaceDE/>
        <w:autoSpaceDN/>
        <w:rPr>
          <w:rFonts w:ascii="Times New Roman" w:eastAsia="MS Mincho" w:hAnsi="Times New Roman" w:cs="Times New Roman"/>
          <w:b/>
          <w:bCs/>
          <w:sz w:val="24"/>
          <w:szCs w:val="24"/>
          <w:lang w:eastAsia="ja-JP"/>
        </w:rPr>
      </w:pPr>
      <w:r w:rsidRPr="00607514">
        <w:rPr>
          <w:rFonts w:ascii="Times New Roman" w:eastAsia="MS Mincho" w:hAnsi="Times New Roman" w:cs="Times New Roman"/>
          <w:b/>
          <w:bCs/>
          <w:sz w:val="24"/>
          <w:szCs w:val="24"/>
          <w:lang w:eastAsia="ja-JP"/>
        </w:rPr>
        <w:t>INTRODUCTION</w:t>
      </w:r>
    </w:p>
    <w:p w14:paraId="3E8FF9AB" w14:textId="77777777" w:rsidR="00607514" w:rsidRPr="00607514" w:rsidRDefault="00607514" w:rsidP="00607514">
      <w:pPr>
        <w:widowControl/>
        <w:autoSpaceDE/>
        <w:autoSpaceDN/>
        <w:rPr>
          <w:rFonts w:ascii="Times New Roman" w:eastAsia="MS Mincho" w:hAnsi="Times New Roman" w:cs="Times New Roman"/>
          <w:b/>
          <w:bCs/>
          <w:sz w:val="24"/>
          <w:szCs w:val="24"/>
          <w:lang w:eastAsia="ja-JP"/>
        </w:rPr>
      </w:pPr>
    </w:p>
    <w:p w14:paraId="0E2507B8" w14:textId="77777777" w:rsidR="000A51CF" w:rsidRDefault="000A51CF" w:rsidP="00607514">
      <w:pPr>
        <w:widowControl/>
        <w:autoSpaceDE/>
        <w:autoSpaceDN/>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T</w:t>
      </w:r>
      <w:r w:rsidRPr="000A51CF">
        <w:rPr>
          <w:rFonts w:ascii="Times New Roman" w:eastAsia="MS Mincho" w:hAnsi="Times New Roman" w:cs="Times New Roman"/>
          <w:sz w:val="24"/>
          <w:szCs w:val="24"/>
          <w:lang w:eastAsia="ja-JP"/>
        </w:rPr>
        <w:t>he Internet plays a very important role in the provision of education for children, enriching the curriculum and helping to bridge language and other barriers between the children of all nations</w:t>
      </w:r>
      <w:r>
        <w:rPr>
          <w:rFonts w:ascii="Times New Roman" w:eastAsia="MS Mincho" w:hAnsi="Times New Roman" w:cs="Times New Roman"/>
          <w:sz w:val="24"/>
          <w:szCs w:val="24"/>
          <w:lang w:eastAsia="ja-JP"/>
        </w:rPr>
        <w:t>. T</w:t>
      </w:r>
      <w:r w:rsidRPr="000A51CF">
        <w:rPr>
          <w:rFonts w:ascii="Times New Roman" w:eastAsia="MS Mincho" w:hAnsi="Times New Roman" w:cs="Times New Roman"/>
          <w:sz w:val="24"/>
          <w:szCs w:val="24"/>
          <w:lang w:eastAsia="ja-JP"/>
        </w:rPr>
        <w:t>here is an urgent need and global demand for the protection of children from exploitation and exposure to danger and deception when using the Internet or ICT</w:t>
      </w:r>
      <w:r>
        <w:rPr>
          <w:rFonts w:ascii="Times New Roman" w:eastAsia="MS Mincho" w:hAnsi="Times New Roman" w:cs="Times New Roman"/>
          <w:sz w:val="24"/>
          <w:szCs w:val="24"/>
          <w:lang w:eastAsia="ja-JP"/>
        </w:rPr>
        <w:t xml:space="preserve">. </w:t>
      </w:r>
    </w:p>
    <w:p w14:paraId="3469DE68" w14:textId="24A2A1C7" w:rsidR="00607514" w:rsidRPr="000A51CF" w:rsidRDefault="000A51CF" w:rsidP="00607514">
      <w:pPr>
        <w:widowControl/>
        <w:autoSpaceDE/>
        <w:autoSpaceDN/>
        <w:rPr>
          <w:rFonts w:ascii="Times New Roman" w:eastAsia="MS Mincho" w:hAnsi="Times New Roman" w:cs="Times New Roman"/>
          <w:sz w:val="24"/>
          <w:szCs w:val="24"/>
          <w:lang w:eastAsia="ja-JP"/>
        </w:rPr>
      </w:pPr>
      <w:r>
        <w:rPr>
          <w:rFonts w:ascii="Times New Roman" w:eastAsia="MS Mincho" w:hAnsi="Times New Roman" w:cs="Times New Roman"/>
          <w:sz w:val="24"/>
          <w:szCs w:val="24"/>
          <w:lang w:eastAsia="ja-JP"/>
        </w:rPr>
        <w:t xml:space="preserve">To this end, it is emphasized ITU-T </w:t>
      </w:r>
      <w:r w:rsidRPr="000A51CF">
        <w:rPr>
          <w:rFonts w:ascii="Times New Roman" w:eastAsia="MS Mincho" w:hAnsi="Times New Roman" w:cs="Times New Roman"/>
          <w:sz w:val="24"/>
          <w:szCs w:val="24"/>
          <w:lang w:eastAsia="ja-JP"/>
        </w:rPr>
        <w:t>study groups</w:t>
      </w:r>
      <w:r>
        <w:rPr>
          <w:rFonts w:ascii="Times New Roman" w:eastAsia="MS Mincho" w:hAnsi="Times New Roman" w:cs="Times New Roman"/>
          <w:sz w:val="24"/>
          <w:szCs w:val="24"/>
          <w:lang w:eastAsia="ja-JP"/>
        </w:rPr>
        <w:t xml:space="preserve"> need</w:t>
      </w:r>
      <w:r w:rsidRPr="000A51CF">
        <w:rPr>
          <w:rFonts w:ascii="Times New Roman" w:eastAsia="MS Mincho" w:hAnsi="Times New Roman" w:cs="Times New Roman"/>
          <w:sz w:val="24"/>
          <w:szCs w:val="24"/>
          <w:lang w:eastAsia="ja-JP"/>
        </w:rPr>
        <w:t xml:space="preserve"> to seek appropriate solutions by providing guidelines, recommendations, technical reports and best practices</w:t>
      </w:r>
      <w:r>
        <w:rPr>
          <w:rFonts w:ascii="Times New Roman" w:eastAsia="MS Mincho" w:hAnsi="Times New Roman" w:cs="Times New Roman"/>
          <w:sz w:val="24"/>
          <w:szCs w:val="24"/>
          <w:lang w:eastAsia="ja-JP"/>
        </w:rPr>
        <w:t>.</w:t>
      </w:r>
    </w:p>
    <w:p w14:paraId="5C85F89F" w14:textId="77777777" w:rsidR="00607514" w:rsidRPr="00607514" w:rsidRDefault="00607514" w:rsidP="00607514">
      <w:pPr>
        <w:widowControl/>
        <w:autoSpaceDE/>
        <w:autoSpaceDN/>
        <w:rPr>
          <w:rFonts w:ascii="Times New Roman" w:eastAsia="MS Mincho" w:hAnsi="Times New Roman" w:cs="Times New Roman"/>
          <w:b/>
          <w:bCs/>
          <w:sz w:val="24"/>
          <w:szCs w:val="24"/>
          <w:lang w:eastAsia="ja-JP"/>
        </w:rPr>
      </w:pPr>
    </w:p>
    <w:p w14:paraId="1A9FD87C" w14:textId="77777777" w:rsidR="00607514" w:rsidRPr="00607514" w:rsidRDefault="00607514" w:rsidP="00607514">
      <w:pPr>
        <w:widowControl/>
        <w:autoSpaceDE/>
        <w:autoSpaceDN/>
        <w:rPr>
          <w:rFonts w:ascii="Times New Roman" w:eastAsia="MS Mincho" w:hAnsi="Times New Roman" w:cs="Times New Roman"/>
          <w:b/>
          <w:bCs/>
          <w:sz w:val="24"/>
          <w:szCs w:val="24"/>
          <w:lang w:eastAsia="ja-JP"/>
        </w:rPr>
      </w:pPr>
      <w:r w:rsidRPr="00607514">
        <w:rPr>
          <w:rFonts w:ascii="Times New Roman" w:eastAsia="MS Mincho" w:hAnsi="Times New Roman" w:cs="Times New Roman"/>
          <w:b/>
          <w:bCs/>
          <w:sz w:val="24"/>
          <w:szCs w:val="24"/>
          <w:lang w:eastAsia="ja-JP"/>
        </w:rPr>
        <w:t>PROPOSAL</w:t>
      </w:r>
    </w:p>
    <w:p w14:paraId="0140D608" w14:textId="77777777" w:rsidR="00607514" w:rsidRPr="00607514" w:rsidRDefault="00607514" w:rsidP="00607514">
      <w:pPr>
        <w:widowControl/>
        <w:autoSpaceDE/>
        <w:autoSpaceDN/>
        <w:rPr>
          <w:rFonts w:ascii="Times New Roman" w:eastAsia="MS Mincho" w:hAnsi="Times New Roman" w:cs="Times New Roman"/>
          <w:sz w:val="24"/>
          <w:szCs w:val="24"/>
          <w:lang w:eastAsia="ja-JP"/>
        </w:rPr>
      </w:pPr>
    </w:p>
    <w:p w14:paraId="02B95AB6" w14:textId="7A1EA21B" w:rsidR="00607514" w:rsidRPr="0076464D" w:rsidRDefault="0076464D" w:rsidP="00607514">
      <w:pPr>
        <w:widowControl/>
        <w:autoSpaceDE/>
        <w:autoSpaceDN/>
        <w:rPr>
          <w:rFonts w:ascii="Times New Roman" w:eastAsia="MS Mincho" w:hAnsi="Times New Roman" w:cs="Times New Roman"/>
          <w:sz w:val="24"/>
          <w:szCs w:val="24"/>
          <w:lang w:eastAsia="ja-JP"/>
        </w:rPr>
      </w:pPr>
      <w:r w:rsidRPr="0076464D">
        <w:rPr>
          <w:rFonts w:ascii="Times New Roman" w:eastAsia="MS Mincho" w:hAnsi="Times New Roman" w:cs="Times New Roman"/>
          <w:sz w:val="24"/>
          <w:szCs w:val="24"/>
          <w:lang w:eastAsia="ja-JP"/>
        </w:rPr>
        <w:t xml:space="preserve">APT Member administrations propose the revision of </w:t>
      </w:r>
      <w:r>
        <w:rPr>
          <w:rFonts w:ascii="Malgun Gothic" w:eastAsia="Malgun Gothic" w:hAnsi="Malgun Gothic" w:cs="Malgun Gothic"/>
          <w:sz w:val="24"/>
          <w:szCs w:val="24"/>
          <w:lang w:eastAsia="ko-KR"/>
        </w:rPr>
        <w:t xml:space="preserve">PP </w:t>
      </w:r>
      <w:r w:rsidRPr="0076464D">
        <w:rPr>
          <w:rFonts w:ascii="Times New Roman" w:eastAsia="MS Mincho" w:hAnsi="Times New Roman" w:cs="Times New Roman"/>
          <w:sz w:val="24"/>
          <w:szCs w:val="24"/>
          <w:lang w:eastAsia="ja-JP"/>
        </w:rPr>
        <w:t xml:space="preserve">Resolution </w:t>
      </w:r>
      <w:r>
        <w:rPr>
          <w:rFonts w:ascii="Times New Roman" w:eastAsia="MS Mincho" w:hAnsi="Times New Roman" w:cs="Times New Roman"/>
          <w:sz w:val="24"/>
          <w:szCs w:val="24"/>
          <w:lang w:eastAsia="ja-JP"/>
        </w:rPr>
        <w:t>179</w:t>
      </w:r>
      <w:r w:rsidRPr="0076464D">
        <w:rPr>
          <w:rFonts w:ascii="Times New Roman" w:eastAsia="MS Mincho" w:hAnsi="Times New Roman" w:cs="Times New Roman"/>
          <w:sz w:val="24"/>
          <w:szCs w:val="24"/>
          <w:lang w:eastAsia="ja-JP"/>
        </w:rPr>
        <w:t xml:space="preserve"> on </w:t>
      </w:r>
      <w:r>
        <w:rPr>
          <w:rFonts w:ascii="Times New Roman" w:eastAsia="MS Mincho" w:hAnsi="Times New Roman" w:cs="Times New Roman"/>
          <w:sz w:val="24"/>
          <w:szCs w:val="24"/>
          <w:lang w:eastAsia="ja-JP"/>
        </w:rPr>
        <w:t>ITU’s role in child online protection</w:t>
      </w:r>
      <w:r w:rsidRPr="0076464D">
        <w:rPr>
          <w:rFonts w:ascii="Times New Roman" w:eastAsia="MS Mincho" w:hAnsi="Times New Roman" w:cs="Times New Roman"/>
          <w:sz w:val="24"/>
          <w:szCs w:val="24"/>
          <w:lang w:eastAsia="ja-JP"/>
        </w:rPr>
        <w:t xml:space="preserve"> shown in this document.</w:t>
      </w:r>
    </w:p>
    <w:p w14:paraId="1BD9A3EA" w14:textId="77777777" w:rsidR="00607514" w:rsidRPr="00607514" w:rsidRDefault="00607514" w:rsidP="00607514">
      <w:pPr>
        <w:widowControl/>
        <w:autoSpaceDE/>
        <w:autoSpaceDN/>
        <w:rPr>
          <w:rFonts w:ascii="Times New Roman" w:eastAsia="MS Mincho" w:hAnsi="Times New Roman" w:cs="Times New Roman"/>
          <w:sz w:val="24"/>
          <w:szCs w:val="24"/>
          <w:lang w:eastAsia="ja-JP"/>
        </w:rPr>
      </w:pPr>
    </w:p>
    <w:p w14:paraId="07721527" w14:textId="77777777" w:rsidR="00607514" w:rsidRPr="00607514" w:rsidRDefault="00607514" w:rsidP="00607514">
      <w:pPr>
        <w:widowControl/>
        <w:autoSpaceDE/>
        <w:autoSpaceDN/>
        <w:rPr>
          <w:rFonts w:ascii="Times New Roman" w:eastAsia="MS Mincho" w:hAnsi="Times New Roman" w:cs="Times New Roman"/>
          <w:sz w:val="24"/>
          <w:szCs w:val="24"/>
          <w:lang w:eastAsia="ja-JP"/>
        </w:rPr>
      </w:pPr>
    </w:p>
    <w:p w14:paraId="3EA2306E" w14:textId="77777777" w:rsidR="00607514" w:rsidRPr="00607514" w:rsidRDefault="00607514" w:rsidP="00607514">
      <w:pPr>
        <w:widowControl/>
        <w:autoSpaceDE/>
        <w:autoSpaceDN/>
        <w:rPr>
          <w:rFonts w:ascii="Times New Roman" w:eastAsia="MS Mincho" w:hAnsi="Times New Roman" w:cs="Times New Roman"/>
          <w:sz w:val="24"/>
          <w:szCs w:val="24"/>
          <w:lang w:eastAsia="ja-JP"/>
        </w:rPr>
      </w:pPr>
    </w:p>
    <w:p w14:paraId="52B85B3D" w14:textId="2FF3609F" w:rsidR="008A0BB6" w:rsidRDefault="008A0BB6" w:rsidP="008A0BB6">
      <w:pPr>
        <w:jc w:val="center"/>
        <w:rPr>
          <w:lang w:eastAsia="ko-KR"/>
        </w:rPr>
      </w:pPr>
    </w:p>
    <w:p w14:paraId="33116AC6" w14:textId="7E890CF9" w:rsidR="008A0BB6" w:rsidRDefault="008A0BB6" w:rsidP="008A0BB6">
      <w:pPr>
        <w:wordWrap w:val="0"/>
        <w:spacing w:after="160" w:line="259" w:lineRule="auto"/>
        <w:jc w:val="both"/>
        <w:rPr>
          <w:rFonts w:eastAsia="Malgun Gothic"/>
          <w:kern w:val="2"/>
          <w:lang w:eastAsia="ko-KR"/>
        </w:rPr>
      </w:pPr>
    </w:p>
    <w:p w14:paraId="6AC3AD7B" w14:textId="6FE33FCB" w:rsidR="00371474" w:rsidRDefault="00371474" w:rsidP="008A0BB6">
      <w:pPr>
        <w:wordWrap w:val="0"/>
        <w:spacing w:after="160" w:line="259" w:lineRule="auto"/>
        <w:jc w:val="both"/>
        <w:rPr>
          <w:rFonts w:eastAsia="Malgun Gothic"/>
          <w:kern w:val="2"/>
          <w:lang w:eastAsia="ko-KR"/>
        </w:rPr>
      </w:pPr>
    </w:p>
    <w:p w14:paraId="7C132F1A" w14:textId="0702E911" w:rsidR="00371474" w:rsidRDefault="00371474" w:rsidP="008A0BB6">
      <w:pPr>
        <w:wordWrap w:val="0"/>
        <w:spacing w:after="160" w:line="259" w:lineRule="auto"/>
        <w:jc w:val="both"/>
        <w:rPr>
          <w:rFonts w:eastAsia="Malgun Gothic"/>
          <w:kern w:val="2"/>
          <w:lang w:eastAsia="ko-KR"/>
        </w:rPr>
      </w:pPr>
    </w:p>
    <w:p w14:paraId="15B3E4F4" w14:textId="31632BD3" w:rsidR="00371474" w:rsidRDefault="00371474" w:rsidP="008A0BB6">
      <w:pPr>
        <w:wordWrap w:val="0"/>
        <w:spacing w:after="160" w:line="259" w:lineRule="auto"/>
        <w:jc w:val="both"/>
        <w:rPr>
          <w:rFonts w:eastAsia="Malgun Gothic"/>
          <w:kern w:val="2"/>
          <w:lang w:eastAsia="ko-KR"/>
        </w:rPr>
      </w:pPr>
    </w:p>
    <w:p w14:paraId="4495068F" w14:textId="77777777" w:rsidR="00371474" w:rsidRDefault="00371474" w:rsidP="008A0BB6">
      <w:pPr>
        <w:wordWrap w:val="0"/>
        <w:spacing w:after="160" w:line="259" w:lineRule="auto"/>
        <w:jc w:val="both"/>
        <w:rPr>
          <w:rFonts w:eastAsia="Malgun Gothic"/>
          <w:kern w:val="2"/>
          <w:lang w:eastAsia="ko-KR"/>
        </w:rPr>
      </w:pPr>
    </w:p>
    <w:p w14:paraId="3E39F57D" w14:textId="77777777" w:rsidR="008A0BB6" w:rsidRDefault="008A0BB6" w:rsidP="008A0BB6">
      <w:pPr>
        <w:wordWrap w:val="0"/>
        <w:spacing w:after="160" w:line="259" w:lineRule="auto"/>
        <w:jc w:val="both"/>
        <w:rPr>
          <w:rFonts w:eastAsia="Malgun Gothic"/>
          <w:kern w:val="2"/>
          <w:lang w:eastAsia="ko-KR"/>
        </w:rPr>
      </w:pPr>
    </w:p>
    <w:p w14:paraId="508B81CB" w14:textId="77777777" w:rsidR="008A0BB6" w:rsidRDefault="008A0BB6" w:rsidP="008A0BB6">
      <w:pPr>
        <w:wordWrap w:val="0"/>
        <w:spacing w:after="160" w:line="259" w:lineRule="auto"/>
        <w:jc w:val="both"/>
        <w:rPr>
          <w:rFonts w:eastAsia="Malgun Gothic"/>
          <w:kern w:val="2"/>
          <w:lang w:eastAsia="ko-KR"/>
        </w:rPr>
      </w:pPr>
    </w:p>
    <w:p w14:paraId="12FF2A3B" w14:textId="77777777" w:rsidR="008A0BB6" w:rsidRDefault="008A0BB6" w:rsidP="008A0BB6">
      <w:pPr>
        <w:wordWrap w:val="0"/>
        <w:spacing w:after="160" w:line="259" w:lineRule="auto"/>
        <w:jc w:val="both"/>
        <w:rPr>
          <w:rFonts w:eastAsia="Malgun Gothic"/>
          <w:kern w:val="2"/>
          <w:lang w:eastAsia="ko-KR"/>
        </w:rPr>
      </w:pPr>
    </w:p>
    <w:p w14:paraId="6203D8F9" w14:textId="43D5F0E2" w:rsidR="008A0BB6" w:rsidRDefault="008A0BB6" w:rsidP="008A0BB6">
      <w:pPr>
        <w:wordWrap w:val="0"/>
        <w:spacing w:after="160" w:line="259" w:lineRule="auto"/>
        <w:jc w:val="both"/>
        <w:rPr>
          <w:rFonts w:eastAsia="Malgun Gothic"/>
          <w:kern w:val="2"/>
          <w:lang w:eastAsia="ko-KR"/>
        </w:rPr>
      </w:pPr>
    </w:p>
    <w:p w14:paraId="0186E134" w14:textId="77777777" w:rsidR="00521DB7" w:rsidRDefault="00521DB7" w:rsidP="008A0BB6">
      <w:pPr>
        <w:wordWrap w:val="0"/>
        <w:spacing w:after="160" w:line="259" w:lineRule="auto"/>
        <w:jc w:val="both"/>
        <w:rPr>
          <w:rFonts w:eastAsia="Malgun Gothic"/>
          <w:kern w:val="2"/>
          <w:lang w:eastAsia="ko-KR"/>
        </w:rPr>
      </w:pPr>
    </w:p>
    <w:p w14:paraId="02EC533D" w14:textId="657994EB" w:rsidR="00371474" w:rsidRDefault="00607514" w:rsidP="00371474">
      <w:pPr>
        <w:spacing w:before="1"/>
        <w:ind w:right="2819"/>
        <w:rPr>
          <w:b/>
          <w:bCs/>
        </w:rPr>
      </w:pPr>
      <w:r>
        <w:rPr>
          <w:b/>
          <w:bCs/>
        </w:rPr>
        <w:t>PACP no.</w:t>
      </w:r>
    </w:p>
    <w:p w14:paraId="0452E613" w14:textId="609BB344" w:rsidR="00607514" w:rsidRDefault="00607514" w:rsidP="00371474">
      <w:pPr>
        <w:spacing w:before="1"/>
        <w:ind w:right="2819"/>
        <w:rPr>
          <w:rFonts w:asciiTheme="minorHAnsi" w:hAnsiTheme="minorHAnsi" w:cstheme="minorHAnsi"/>
          <w:sz w:val="28"/>
        </w:rPr>
      </w:pPr>
      <w:r>
        <w:rPr>
          <w:rFonts w:asciiTheme="minorHAnsi" w:hAnsiTheme="minorHAnsi" w:cstheme="minorHAnsi"/>
          <w:sz w:val="28"/>
        </w:rPr>
        <w:t>MOD</w:t>
      </w:r>
    </w:p>
    <w:p w14:paraId="64002BCC" w14:textId="77777777" w:rsidR="00371474" w:rsidRDefault="00371474">
      <w:pPr>
        <w:spacing w:before="1"/>
        <w:ind w:left="2818" w:right="2819"/>
        <w:jc w:val="center"/>
        <w:rPr>
          <w:rFonts w:asciiTheme="minorHAnsi" w:hAnsiTheme="minorHAnsi" w:cstheme="minorHAnsi"/>
          <w:sz w:val="28"/>
        </w:rPr>
      </w:pPr>
    </w:p>
    <w:p w14:paraId="04DCF8DF" w14:textId="77777777" w:rsidR="00371474" w:rsidRPr="008954D0" w:rsidRDefault="00896717" w:rsidP="0076464D">
      <w:pPr>
        <w:spacing w:before="1"/>
        <w:ind w:left="2818" w:right="2819"/>
        <w:jc w:val="center"/>
        <w:rPr>
          <w:rFonts w:asciiTheme="minorHAnsi" w:hAnsiTheme="minorHAnsi" w:cstheme="minorHAnsi"/>
          <w:sz w:val="24"/>
          <w:szCs w:val="24"/>
        </w:rPr>
      </w:pPr>
      <w:r w:rsidRPr="008954D0">
        <w:rPr>
          <w:rFonts w:asciiTheme="minorHAnsi" w:hAnsiTheme="minorHAnsi" w:cstheme="minorHAnsi"/>
          <w:sz w:val="24"/>
          <w:szCs w:val="24"/>
        </w:rPr>
        <w:t>RESOLUTION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179</w:t>
      </w:r>
    </w:p>
    <w:p w14:paraId="3FBFADBD" w14:textId="14750E86" w:rsidR="008C6C1B" w:rsidRPr="008954D0" w:rsidRDefault="00896717" w:rsidP="0076464D">
      <w:pPr>
        <w:spacing w:before="1"/>
        <w:ind w:left="2818" w:right="2819"/>
        <w:jc w:val="center"/>
        <w:rPr>
          <w:rFonts w:asciiTheme="minorHAnsi" w:hAnsiTheme="minorHAnsi" w:cstheme="minorHAnsi"/>
          <w:sz w:val="24"/>
          <w:szCs w:val="24"/>
        </w:rPr>
      </w:pPr>
      <w:r w:rsidRPr="008954D0">
        <w:rPr>
          <w:rFonts w:asciiTheme="minorHAnsi" w:hAnsiTheme="minorHAnsi" w:cstheme="minorHAnsi"/>
          <w:sz w:val="24"/>
          <w:szCs w:val="24"/>
        </w:rPr>
        <w:t>(REV.</w:t>
      </w:r>
      <w:r w:rsidRPr="008954D0">
        <w:rPr>
          <w:rFonts w:asciiTheme="minorHAnsi" w:hAnsiTheme="minorHAnsi" w:cstheme="minorHAnsi"/>
          <w:spacing w:val="-2"/>
          <w:sz w:val="24"/>
          <w:szCs w:val="24"/>
        </w:rPr>
        <w:t xml:space="preserve"> </w:t>
      </w:r>
      <w:ins w:id="1" w:author="YoumHeung Youl" w:date="2022-01-26T22:23:00Z">
        <w:r w:rsidR="001568A0" w:rsidRPr="008954D0">
          <w:rPr>
            <w:rFonts w:asciiTheme="minorHAnsi" w:hAnsiTheme="minorHAnsi" w:cstheme="minorHAnsi"/>
            <w:spacing w:val="-2"/>
            <w:sz w:val="24"/>
            <w:szCs w:val="24"/>
          </w:rPr>
          <w:t>Bucharest</w:t>
        </w:r>
      </w:ins>
      <w:del w:id="2" w:author="YoumHeung Youl" w:date="2022-01-26T22:23:00Z">
        <w:r w:rsidRPr="008954D0" w:rsidDel="001568A0">
          <w:rPr>
            <w:rFonts w:asciiTheme="minorHAnsi" w:hAnsiTheme="minorHAnsi" w:cstheme="minorHAnsi"/>
            <w:sz w:val="24"/>
            <w:szCs w:val="24"/>
          </w:rPr>
          <w:delText>DUBAI</w:delText>
        </w:r>
      </w:del>
      <w:r w:rsidRPr="008954D0">
        <w:rPr>
          <w:rFonts w:asciiTheme="minorHAnsi" w:hAnsiTheme="minorHAnsi" w:cstheme="minorHAnsi"/>
          <w:sz w:val="24"/>
          <w:szCs w:val="24"/>
        </w:rPr>
        <w:t>,</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20</w:t>
      </w:r>
      <w:ins w:id="3" w:author="YoumHeung Youl" w:date="2022-01-26T22:23:00Z">
        <w:r w:rsidR="001568A0" w:rsidRPr="008954D0">
          <w:rPr>
            <w:rFonts w:asciiTheme="minorHAnsi" w:hAnsiTheme="minorHAnsi" w:cstheme="minorHAnsi"/>
            <w:sz w:val="24"/>
            <w:szCs w:val="24"/>
          </w:rPr>
          <w:t>22</w:t>
        </w:r>
      </w:ins>
      <w:del w:id="4" w:author="YoumHeung Youl" w:date="2022-01-26T22:23:00Z">
        <w:r w:rsidRPr="008954D0" w:rsidDel="001568A0">
          <w:rPr>
            <w:rFonts w:asciiTheme="minorHAnsi" w:hAnsiTheme="minorHAnsi" w:cstheme="minorHAnsi"/>
            <w:sz w:val="24"/>
            <w:szCs w:val="24"/>
          </w:rPr>
          <w:delText>18</w:delText>
        </w:r>
      </w:del>
      <w:r w:rsidRPr="008954D0">
        <w:rPr>
          <w:rFonts w:asciiTheme="minorHAnsi" w:hAnsiTheme="minorHAnsi" w:cstheme="minorHAnsi"/>
          <w:sz w:val="24"/>
          <w:szCs w:val="24"/>
        </w:rPr>
        <w:t>)</w:t>
      </w:r>
    </w:p>
    <w:p w14:paraId="377908CC" w14:textId="77777777" w:rsidR="008C6C1B" w:rsidRPr="008954D0" w:rsidRDefault="00896717" w:rsidP="0076464D">
      <w:pPr>
        <w:pStyle w:val="Title"/>
        <w:rPr>
          <w:rFonts w:asciiTheme="minorHAnsi" w:hAnsiTheme="minorHAnsi" w:cstheme="minorHAnsi"/>
          <w:sz w:val="24"/>
          <w:szCs w:val="24"/>
        </w:rPr>
      </w:pPr>
      <w:r w:rsidRPr="008954D0">
        <w:rPr>
          <w:rFonts w:asciiTheme="minorHAnsi" w:hAnsiTheme="minorHAnsi" w:cstheme="minorHAnsi"/>
          <w:sz w:val="24"/>
          <w:szCs w:val="24"/>
        </w:rPr>
        <w:t>ITU's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role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protection</w:t>
      </w:r>
    </w:p>
    <w:p w14:paraId="39534B7B" w14:textId="77777777" w:rsidR="008C6C1B" w:rsidRPr="008954D0" w:rsidRDefault="00896717" w:rsidP="008954D0">
      <w:pPr>
        <w:pStyle w:val="BodyText"/>
        <w:spacing w:before="241"/>
        <w:jc w:val="both"/>
        <w:rPr>
          <w:rFonts w:asciiTheme="minorHAnsi" w:hAnsiTheme="minorHAnsi" w:cstheme="minorHAnsi"/>
        </w:rPr>
      </w:pPr>
      <w:r w:rsidRPr="008954D0">
        <w:rPr>
          <w:rFonts w:asciiTheme="minorHAnsi" w:hAnsiTheme="minorHAnsi" w:cstheme="minorHAnsi"/>
        </w:rPr>
        <w:t>The</w:t>
      </w:r>
      <w:r w:rsidRPr="008954D0">
        <w:rPr>
          <w:rFonts w:asciiTheme="minorHAnsi" w:hAnsiTheme="minorHAnsi" w:cstheme="minorHAnsi"/>
          <w:spacing w:val="-4"/>
        </w:rPr>
        <w:t xml:space="preserve"> </w:t>
      </w:r>
      <w:r w:rsidRPr="008954D0">
        <w:rPr>
          <w:rFonts w:asciiTheme="minorHAnsi" w:hAnsiTheme="minorHAnsi" w:cstheme="minorHAnsi"/>
        </w:rPr>
        <w:t>Plenipotentiary</w:t>
      </w:r>
      <w:r w:rsidRPr="008954D0">
        <w:rPr>
          <w:rFonts w:asciiTheme="minorHAnsi" w:hAnsiTheme="minorHAnsi" w:cstheme="minorHAnsi"/>
          <w:spacing w:val="-3"/>
        </w:rPr>
        <w:t xml:space="preserve"> </w:t>
      </w:r>
      <w:r w:rsidRPr="008954D0">
        <w:rPr>
          <w:rFonts w:asciiTheme="minorHAnsi" w:hAnsiTheme="minorHAnsi" w:cstheme="minorHAnsi"/>
        </w:rPr>
        <w:t>Conference</w:t>
      </w:r>
      <w:r w:rsidRPr="008954D0">
        <w:rPr>
          <w:rFonts w:asciiTheme="minorHAnsi" w:hAnsiTheme="minorHAnsi" w:cstheme="minorHAnsi"/>
          <w:spacing w:val="-4"/>
        </w:rPr>
        <w:t xml:space="preserve"> </w:t>
      </w:r>
      <w:r w:rsidRPr="008954D0">
        <w:rPr>
          <w:rFonts w:asciiTheme="minorHAnsi" w:hAnsiTheme="minorHAnsi" w:cstheme="minorHAnsi"/>
        </w:rPr>
        <w:t>of</w:t>
      </w:r>
      <w:r w:rsidRPr="008954D0">
        <w:rPr>
          <w:rFonts w:asciiTheme="minorHAnsi" w:hAnsiTheme="minorHAnsi" w:cstheme="minorHAnsi"/>
          <w:spacing w:val="-4"/>
        </w:rPr>
        <w:t xml:space="preserve"> </w:t>
      </w:r>
      <w:r w:rsidRPr="008954D0">
        <w:rPr>
          <w:rFonts w:asciiTheme="minorHAnsi" w:hAnsiTheme="minorHAnsi" w:cstheme="minorHAnsi"/>
        </w:rPr>
        <w:t>the</w:t>
      </w:r>
      <w:r w:rsidRPr="008954D0">
        <w:rPr>
          <w:rFonts w:asciiTheme="minorHAnsi" w:hAnsiTheme="minorHAnsi" w:cstheme="minorHAnsi"/>
          <w:spacing w:val="-2"/>
        </w:rPr>
        <w:t xml:space="preserve"> </w:t>
      </w:r>
      <w:r w:rsidRPr="008954D0">
        <w:rPr>
          <w:rFonts w:asciiTheme="minorHAnsi" w:hAnsiTheme="minorHAnsi" w:cstheme="minorHAnsi"/>
        </w:rPr>
        <w:t>International</w:t>
      </w:r>
      <w:r w:rsidRPr="008954D0">
        <w:rPr>
          <w:rFonts w:asciiTheme="minorHAnsi" w:hAnsiTheme="minorHAnsi" w:cstheme="minorHAnsi"/>
          <w:spacing w:val="-3"/>
        </w:rPr>
        <w:t xml:space="preserve"> </w:t>
      </w:r>
      <w:r w:rsidRPr="008954D0">
        <w:rPr>
          <w:rFonts w:asciiTheme="minorHAnsi" w:hAnsiTheme="minorHAnsi" w:cstheme="minorHAnsi"/>
        </w:rPr>
        <w:t>Telecommunication</w:t>
      </w:r>
      <w:r w:rsidRPr="008954D0">
        <w:rPr>
          <w:rFonts w:asciiTheme="minorHAnsi" w:hAnsiTheme="minorHAnsi" w:cstheme="minorHAnsi"/>
          <w:spacing w:val="-2"/>
        </w:rPr>
        <w:t xml:space="preserve"> </w:t>
      </w:r>
      <w:r w:rsidRPr="008954D0">
        <w:rPr>
          <w:rFonts w:asciiTheme="minorHAnsi" w:hAnsiTheme="minorHAnsi" w:cstheme="minorHAnsi"/>
        </w:rPr>
        <w:t>Union</w:t>
      </w:r>
      <w:r w:rsidRPr="008954D0">
        <w:rPr>
          <w:rFonts w:asciiTheme="minorHAnsi" w:hAnsiTheme="minorHAnsi" w:cstheme="minorHAnsi"/>
          <w:spacing w:val="-1"/>
        </w:rPr>
        <w:t xml:space="preserve"> </w:t>
      </w:r>
      <w:r w:rsidRPr="008954D0">
        <w:rPr>
          <w:rFonts w:asciiTheme="minorHAnsi" w:hAnsiTheme="minorHAnsi" w:cstheme="minorHAnsi"/>
        </w:rPr>
        <w:t>(Dubai,</w:t>
      </w:r>
      <w:r w:rsidRPr="008954D0">
        <w:rPr>
          <w:rFonts w:asciiTheme="minorHAnsi" w:hAnsiTheme="minorHAnsi" w:cstheme="minorHAnsi"/>
          <w:spacing w:val="-3"/>
        </w:rPr>
        <w:t xml:space="preserve"> </w:t>
      </w:r>
      <w:r w:rsidRPr="008954D0">
        <w:rPr>
          <w:rFonts w:asciiTheme="minorHAnsi" w:hAnsiTheme="minorHAnsi" w:cstheme="minorHAnsi"/>
        </w:rPr>
        <w:t>2018),</w:t>
      </w:r>
    </w:p>
    <w:p w14:paraId="4B839190" w14:textId="77777777" w:rsidR="008C6C1B" w:rsidRPr="008954D0" w:rsidRDefault="00896717" w:rsidP="008954D0">
      <w:pPr>
        <w:spacing w:before="158"/>
        <w:ind w:left="679"/>
        <w:jc w:val="both"/>
        <w:rPr>
          <w:rFonts w:asciiTheme="minorHAnsi" w:hAnsiTheme="minorHAnsi" w:cstheme="minorHAnsi"/>
          <w:i/>
          <w:sz w:val="24"/>
          <w:szCs w:val="24"/>
        </w:rPr>
      </w:pPr>
      <w:r w:rsidRPr="008954D0">
        <w:rPr>
          <w:rFonts w:asciiTheme="minorHAnsi" w:hAnsiTheme="minorHAnsi" w:cstheme="minorHAnsi"/>
          <w:i/>
          <w:sz w:val="24"/>
          <w:szCs w:val="24"/>
        </w:rPr>
        <w:t>recognizing</w:t>
      </w:r>
    </w:p>
    <w:p w14:paraId="11742006" w14:textId="77777777" w:rsidR="008C6C1B" w:rsidRPr="008954D0" w:rsidRDefault="00896717" w:rsidP="008954D0">
      <w:pPr>
        <w:pStyle w:val="ListParagraph"/>
        <w:numPr>
          <w:ilvl w:val="0"/>
          <w:numId w:val="14"/>
        </w:numPr>
        <w:tabs>
          <w:tab w:val="left" w:pos="679"/>
          <w:tab w:val="left" w:pos="680"/>
        </w:tabs>
        <w:ind w:right="156" w:firstLine="0"/>
        <w:jc w:val="both"/>
        <w:rPr>
          <w:rFonts w:asciiTheme="minorHAnsi" w:hAnsiTheme="minorHAnsi" w:cstheme="minorHAnsi"/>
          <w:sz w:val="24"/>
          <w:szCs w:val="24"/>
        </w:rPr>
      </w:pPr>
      <w:r w:rsidRPr="008954D0">
        <w:rPr>
          <w:rFonts w:asciiTheme="minorHAnsi" w:hAnsiTheme="minorHAnsi" w:cstheme="minorHAnsi"/>
          <w:sz w:val="24"/>
          <w:szCs w:val="24"/>
        </w:rPr>
        <w:t>United Nations General Assembly (UNGA) Resolution 70/1, on transforming our world: 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2030 Agenda for Sustainable Development, which addresses various aspects of child 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Sustainable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Development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Goals</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(SDGs),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particular SDGs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1,</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3,</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4,</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5,</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9,</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10</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16;</w:t>
      </w:r>
    </w:p>
    <w:p w14:paraId="2EFD506F" w14:textId="77777777" w:rsidR="008C6C1B" w:rsidRPr="008954D0" w:rsidRDefault="00896717" w:rsidP="008954D0">
      <w:pPr>
        <w:pStyle w:val="ListParagraph"/>
        <w:numPr>
          <w:ilvl w:val="0"/>
          <w:numId w:val="14"/>
        </w:numPr>
        <w:tabs>
          <w:tab w:val="left" w:pos="680"/>
        </w:tabs>
        <w:spacing w:before="122"/>
        <w:ind w:right="488" w:firstLine="0"/>
        <w:jc w:val="both"/>
        <w:rPr>
          <w:rFonts w:asciiTheme="minorHAnsi" w:hAnsiTheme="minorHAnsi" w:cstheme="minorHAnsi"/>
          <w:sz w:val="24"/>
          <w:szCs w:val="24"/>
        </w:rPr>
      </w:pPr>
      <w:r w:rsidRPr="008954D0">
        <w:rPr>
          <w:rFonts w:asciiTheme="minorHAnsi" w:hAnsiTheme="minorHAnsi" w:cstheme="minorHAnsi"/>
          <w:sz w:val="24"/>
          <w:szCs w:val="24"/>
        </w:rPr>
        <w:t>Resolution 175 (Rev. Dubai, 2018) of this conference, on telecommunication/information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and communication technology (ICT) accessibility for persons with disabilities and persons with</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specific</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needs;</w:t>
      </w:r>
    </w:p>
    <w:p w14:paraId="47038C63" w14:textId="58EC53B5" w:rsidR="008C6C1B" w:rsidRPr="008954D0" w:rsidRDefault="00896717" w:rsidP="008954D0">
      <w:pPr>
        <w:pStyle w:val="ListParagraph"/>
        <w:numPr>
          <w:ilvl w:val="0"/>
          <w:numId w:val="14"/>
        </w:numPr>
        <w:tabs>
          <w:tab w:val="left" w:pos="680"/>
        </w:tabs>
        <w:ind w:right="592" w:firstLine="0"/>
        <w:jc w:val="both"/>
        <w:rPr>
          <w:rFonts w:asciiTheme="minorHAnsi" w:hAnsiTheme="minorHAnsi" w:cstheme="minorHAnsi"/>
          <w:sz w:val="24"/>
          <w:szCs w:val="24"/>
        </w:rPr>
      </w:pPr>
      <w:r w:rsidRPr="008954D0">
        <w:rPr>
          <w:rFonts w:asciiTheme="minorHAnsi" w:hAnsiTheme="minorHAnsi" w:cstheme="minorHAnsi"/>
          <w:sz w:val="24"/>
          <w:szCs w:val="24"/>
        </w:rPr>
        <w:t xml:space="preserve">Resolution 67 (Rev. </w:t>
      </w:r>
      <w:del w:id="5" w:author="YoumHeung Youl" w:date="2022-01-22T16:55:00Z">
        <w:r w:rsidRPr="008954D0" w:rsidDel="00C80333">
          <w:rPr>
            <w:rFonts w:asciiTheme="minorHAnsi" w:hAnsiTheme="minorHAnsi" w:cstheme="minorHAnsi"/>
            <w:sz w:val="24"/>
            <w:szCs w:val="24"/>
          </w:rPr>
          <w:delText>Buenos Aire</w:delText>
        </w:r>
      </w:del>
      <w:r w:rsidRPr="008954D0">
        <w:rPr>
          <w:rFonts w:asciiTheme="minorHAnsi" w:hAnsiTheme="minorHAnsi" w:cstheme="minorHAnsi"/>
          <w:sz w:val="24"/>
          <w:szCs w:val="24"/>
        </w:rPr>
        <w:t>, 20</w:t>
      </w:r>
      <w:ins w:id="6" w:author="YoumHeung Youl" w:date="2022-01-22T16:55:00Z">
        <w:r w:rsidR="00C80333" w:rsidRPr="008954D0">
          <w:rPr>
            <w:rFonts w:asciiTheme="minorHAnsi" w:hAnsiTheme="minorHAnsi" w:cstheme="minorHAnsi"/>
            <w:sz w:val="24"/>
            <w:szCs w:val="24"/>
          </w:rPr>
          <w:t>21</w:t>
        </w:r>
      </w:ins>
      <w:del w:id="7" w:author="YoumHeung Youl" w:date="2022-01-22T16:55:00Z">
        <w:r w:rsidRPr="008954D0" w:rsidDel="00C80333">
          <w:rPr>
            <w:rFonts w:asciiTheme="minorHAnsi" w:hAnsiTheme="minorHAnsi" w:cstheme="minorHAnsi"/>
            <w:sz w:val="24"/>
            <w:szCs w:val="24"/>
          </w:rPr>
          <w:delText>17</w:delText>
        </w:r>
      </w:del>
      <w:r w:rsidRPr="008954D0">
        <w:rPr>
          <w:rFonts w:asciiTheme="minorHAnsi" w:hAnsiTheme="minorHAnsi" w:cstheme="minorHAnsi"/>
          <w:sz w:val="24"/>
          <w:szCs w:val="24"/>
        </w:rPr>
        <w:t>) of the World Telecommunication Development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Conference (WTDC), on the role of the ITU Telecommunication Development Sector (ITU-D) in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child 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p>
    <w:p w14:paraId="6E2D988A" w14:textId="77777777" w:rsidR="008C6C1B" w:rsidRPr="008954D0" w:rsidRDefault="00896717" w:rsidP="008954D0">
      <w:pPr>
        <w:pStyle w:val="ListParagraph"/>
        <w:numPr>
          <w:ilvl w:val="0"/>
          <w:numId w:val="14"/>
        </w:numPr>
        <w:tabs>
          <w:tab w:val="left" w:pos="680"/>
        </w:tabs>
        <w:spacing w:before="119"/>
        <w:ind w:right="514" w:firstLine="0"/>
        <w:jc w:val="both"/>
        <w:rPr>
          <w:rFonts w:asciiTheme="minorHAnsi" w:hAnsiTheme="minorHAnsi" w:cstheme="minorHAnsi"/>
          <w:sz w:val="24"/>
          <w:szCs w:val="24"/>
        </w:rPr>
      </w:pPr>
      <w:r w:rsidRPr="008954D0">
        <w:rPr>
          <w:rFonts w:asciiTheme="minorHAnsi" w:hAnsiTheme="minorHAnsi" w:cstheme="minorHAnsi"/>
          <w:sz w:val="24"/>
          <w:szCs w:val="24"/>
        </w:rPr>
        <w:t>Resolution 45 (Rev. Dubai, 2014) of WTDC, on mechanisms for enhancing cooperation on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cybersecurity,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including</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countering</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combating spam;</w:t>
      </w:r>
    </w:p>
    <w:p w14:paraId="6641D985" w14:textId="77777777" w:rsidR="008C6C1B" w:rsidRPr="008954D0" w:rsidRDefault="00896717" w:rsidP="008954D0">
      <w:pPr>
        <w:pStyle w:val="ListParagraph"/>
        <w:numPr>
          <w:ilvl w:val="0"/>
          <w:numId w:val="14"/>
        </w:numPr>
        <w:tabs>
          <w:tab w:val="left" w:pos="680"/>
        </w:tabs>
        <w:ind w:left="679" w:hanging="568"/>
        <w:jc w:val="both"/>
        <w:rPr>
          <w:rFonts w:asciiTheme="minorHAnsi" w:hAnsiTheme="minorHAnsi" w:cstheme="minorHAnsi"/>
          <w:sz w:val="24"/>
          <w:szCs w:val="24"/>
        </w:rPr>
      </w:pPr>
      <w:r w:rsidRPr="008954D0">
        <w:rPr>
          <w:rFonts w:asciiTheme="minorHAnsi" w:hAnsiTheme="minorHAnsi" w:cstheme="minorHAnsi"/>
          <w:sz w:val="24"/>
          <w:szCs w:val="24"/>
        </w:rPr>
        <w:t>other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relevant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ITU</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documents,</w:t>
      </w:r>
    </w:p>
    <w:p w14:paraId="0742B908" w14:textId="77777777" w:rsidR="008C6C1B" w:rsidRPr="008954D0" w:rsidRDefault="00896717" w:rsidP="008954D0">
      <w:pPr>
        <w:spacing w:before="159"/>
        <w:ind w:left="679"/>
        <w:jc w:val="both"/>
        <w:rPr>
          <w:rFonts w:asciiTheme="minorHAnsi" w:hAnsiTheme="minorHAnsi" w:cstheme="minorHAnsi"/>
          <w:i/>
          <w:sz w:val="24"/>
          <w:szCs w:val="24"/>
        </w:rPr>
      </w:pPr>
      <w:r w:rsidRPr="008954D0">
        <w:rPr>
          <w:rFonts w:asciiTheme="minorHAnsi" w:hAnsiTheme="minorHAnsi" w:cstheme="minorHAnsi"/>
          <w:i/>
          <w:sz w:val="24"/>
          <w:szCs w:val="24"/>
        </w:rPr>
        <w:t>considering</w:t>
      </w:r>
    </w:p>
    <w:p w14:paraId="25C12919" w14:textId="77777777" w:rsidR="008C6C1B" w:rsidRPr="008954D0" w:rsidRDefault="00896717" w:rsidP="008954D0">
      <w:pPr>
        <w:pStyle w:val="ListParagraph"/>
        <w:numPr>
          <w:ilvl w:val="0"/>
          <w:numId w:val="13"/>
        </w:numPr>
        <w:tabs>
          <w:tab w:val="left" w:pos="679"/>
          <w:tab w:val="left" w:pos="680"/>
        </w:tabs>
        <w:spacing w:before="122"/>
        <w:ind w:right="327" w:firstLine="0"/>
        <w:jc w:val="both"/>
        <w:rPr>
          <w:rFonts w:asciiTheme="minorHAnsi" w:hAnsiTheme="minorHAnsi" w:cstheme="minorHAnsi"/>
          <w:sz w:val="24"/>
          <w:szCs w:val="24"/>
        </w:rPr>
      </w:pPr>
      <w:r w:rsidRPr="008954D0">
        <w:rPr>
          <w:rFonts w:asciiTheme="minorHAnsi" w:hAnsiTheme="minorHAnsi" w:cstheme="minorHAnsi"/>
          <w:sz w:val="24"/>
          <w:szCs w:val="24"/>
        </w:rPr>
        <w:t xml:space="preserve">that </w:t>
      </w:r>
      <w:bookmarkStart w:id="8" w:name="_Hlk95942466"/>
      <w:r w:rsidRPr="008954D0">
        <w:rPr>
          <w:rFonts w:asciiTheme="minorHAnsi" w:hAnsiTheme="minorHAnsi" w:cstheme="minorHAnsi"/>
          <w:sz w:val="24"/>
          <w:szCs w:val="24"/>
        </w:rPr>
        <w:t>the Internet plays a very important role in the provision of education for children,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enriching the curriculum and helping to bridge language and other barriers between the children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all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nations</w:t>
      </w:r>
      <w:bookmarkEnd w:id="8"/>
      <w:r w:rsidRPr="008954D0">
        <w:rPr>
          <w:rFonts w:asciiTheme="minorHAnsi" w:hAnsiTheme="minorHAnsi" w:cstheme="minorHAnsi"/>
          <w:sz w:val="24"/>
          <w:szCs w:val="24"/>
        </w:rPr>
        <w:t>;</w:t>
      </w:r>
    </w:p>
    <w:p w14:paraId="7E52589A" w14:textId="77777777" w:rsidR="008C6C1B" w:rsidRPr="008954D0" w:rsidRDefault="00896717" w:rsidP="008954D0">
      <w:pPr>
        <w:pStyle w:val="ListParagraph"/>
        <w:numPr>
          <w:ilvl w:val="0"/>
          <w:numId w:val="13"/>
        </w:numPr>
        <w:tabs>
          <w:tab w:val="left" w:pos="679"/>
          <w:tab w:val="left" w:pos="680"/>
        </w:tabs>
        <w:spacing w:before="119"/>
        <w:ind w:right="707" w:firstLine="0"/>
        <w:jc w:val="both"/>
        <w:rPr>
          <w:rFonts w:asciiTheme="minorHAnsi" w:hAnsiTheme="minorHAnsi" w:cstheme="minorHAnsi"/>
          <w:sz w:val="24"/>
          <w:szCs w:val="24"/>
        </w:rPr>
      </w:pPr>
      <w:r w:rsidRPr="008954D0">
        <w:rPr>
          <w:rFonts w:asciiTheme="minorHAnsi" w:hAnsiTheme="minorHAnsi" w:cstheme="minorHAnsi"/>
          <w:sz w:val="24"/>
          <w:szCs w:val="24"/>
        </w:rPr>
        <w:t>that the Internet has become a major platform for many different kinds of educational,</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cultural</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entertainment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activities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for children;</w:t>
      </w:r>
    </w:p>
    <w:p w14:paraId="3527A06A" w14:textId="1FC5ECD6" w:rsidR="00806A24" w:rsidRDefault="00896717" w:rsidP="00806A24">
      <w:pPr>
        <w:pStyle w:val="ListParagraph"/>
        <w:numPr>
          <w:ilvl w:val="0"/>
          <w:numId w:val="13"/>
        </w:numPr>
        <w:tabs>
          <w:tab w:val="left" w:pos="679"/>
          <w:tab w:val="left" w:pos="680"/>
        </w:tabs>
        <w:ind w:left="679" w:hanging="568"/>
        <w:jc w:val="both"/>
        <w:rPr>
          <w:ins w:id="9" w:author="KISDI" w:date="2022-02-04T16:20:00Z"/>
          <w:rFonts w:asciiTheme="minorHAnsi" w:hAnsiTheme="minorHAnsi" w:cstheme="minorHAnsi"/>
          <w:sz w:val="24"/>
          <w:szCs w:val="24"/>
        </w:rPr>
      </w:pPr>
      <w:r w:rsidRPr="008954D0">
        <w:rPr>
          <w:rFonts w:asciiTheme="minorHAnsi" w:hAnsiTheme="minorHAnsi" w:cstheme="minorHAnsi"/>
          <w:sz w:val="24"/>
          <w:szCs w:val="24"/>
        </w:rPr>
        <w:t>that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children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are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among</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most</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active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participants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p>
    <w:p w14:paraId="071B9F45" w14:textId="49B9BF28" w:rsidR="00806A24" w:rsidRPr="00806A24" w:rsidRDefault="00806A24" w:rsidP="00806A24">
      <w:pPr>
        <w:pStyle w:val="ListParagraph"/>
        <w:numPr>
          <w:ilvl w:val="0"/>
          <w:numId w:val="13"/>
        </w:numPr>
        <w:tabs>
          <w:tab w:val="left" w:pos="679"/>
          <w:tab w:val="left" w:pos="680"/>
        </w:tabs>
        <w:ind w:left="679" w:hanging="568"/>
        <w:jc w:val="both"/>
        <w:rPr>
          <w:rFonts w:asciiTheme="minorHAnsi" w:hAnsiTheme="minorHAnsi" w:cstheme="minorHAnsi"/>
          <w:sz w:val="24"/>
          <w:szCs w:val="24"/>
        </w:rPr>
      </w:pPr>
      <w:ins w:id="10" w:author="KISDI" w:date="2022-02-04T16:20:00Z">
        <w:r>
          <w:rPr>
            <w:rFonts w:eastAsiaTheme="minorEastAsia" w:hint="eastAsia"/>
            <w:sz w:val="24"/>
            <w:lang w:eastAsia="ko-KR"/>
          </w:rPr>
          <w:t>t</w:t>
        </w:r>
        <w:r>
          <w:rPr>
            <w:rFonts w:eastAsiaTheme="minorEastAsia"/>
            <w:sz w:val="24"/>
            <w:lang w:eastAsia="ko-KR"/>
          </w:rPr>
          <w:t xml:space="preserve">hat appropriate means to support age verification are utilized by individual users </w:t>
        </w:r>
        <w:r>
          <w:rPr>
            <w:rFonts w:eastAsiaTheme="minorEastAsia" w:hint="eastAsia"/>
            <w:sz w:val="24"/>
            <w:lang w:eastAsia="ko-KR"/>
          </w:rPr>
          <w:t>i</w:t>
        </w:r>
        <w:r>
          <w:rPr>
            <w:rFonts w:eastAsiaTheme="minorEastAsia"/>
            <w:sz w:val="24"/>
            <w:lang w:eastAsia="ko-KR"/>
          </w:rPr>
          <w:t xml:space="preserve">ncluding children </w:t>
        </w:r>
        <w:r>
          <w:rPr>
            <w:rFonts w:eastAsiaTheme="minorEastAsia" w:hint="eastAsia"/>
            <w:sz w:val="24"/>
            <w:lang w:eastAsia="ko-KR"/>
          </w:rPr>
          <w:t xml:space="preserve">using </w:t>
        </w:r>
        <w:r>
          <w:rPr>
            <w:rFonts w:eastAsiaTheme="minorEastAsia"/>
            <w:sz w:val="24"/>
            <w:lang w:eastAsia="ko-KR"/>
          </w:rPr>
          <w:t xml:space="preserve">age-appropriate </w:t>
        </w:r>
        <w:r w:rsidRPr="00412E64">
          <w:rPr>
            <w:rFonts w:eastAsiaTheme="minorEastAsia"/>
            <w:sz w:val="24"/>
            <w:lang w:eastAsia="ko-KR"/>
          </w:rPr>
          <w:t>service</w:t>
        </w:r>
        <w:r>
          <w:rPr>
            <w:rFonts w:eastAsiaTheme="minorEastAsia"/>
            <w:sz w:val="24"/>
            <w:lang w:eastAsia="ko-KR"/>
          </w:rPr>
          <w:t>;</w:t>
        </w:r>
      </w:ins>
    </w:p>
    <w:p w14:paraId="75AAA99E" w14:textId="77777777" w:rsidR="008C6C1B" w:rsidRPr="008954D0" w:rsidRDefault="00896717" w:rsidP="008954D0">
      <w:pPr>
        <w:pStyle w:val="ListParagraph"/>
        <w:numPr>
          <w:ilvl w:val="0"/>
          <w:numId w:val="13"/>
        </w:numPr>
        <w:tabs>
          <w:tab w:val="left" w:pos="679"/>
          <w:tab w:val="left" w:pos="680"/>
        </w:tabs>
        <w:spacing w:line="242" w:lineRule="auto"/>
        <w:ind w:right="315" w:firstLine="0"/>
        <w:jc w:val="both"/>
        <w:rPr>
          <w:rFonts w:asciiTheme="minorHAnsi" w:hAnsiTheme="minorHAnsi" w:cstheme="minorHAnsi"/>
          <w:sz w:val="24"/>
          <w:szCs w:val="24"/>
        </w:rPr>
      </w:pPr>
      <w:r w:rsidRPr="008954D0">
        <w:rPr>
          <w:rFonts w:asciiTheme="minorHAnsi" w:hAnsiTheme="minorHAnsi" w:cstheme="minorHAnsi"/>
          <w:sz w:val="24"/>
          <w:szCs w:val="24"/>
        </w:rPr>
        <w:t>that</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parents,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guardians,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educators</w:t>
      </w:r>
      <w:r w:rsidRPr="008954D0">
        <w:rPr>
          <w:rFonts w:asciiTheme="minorHAnsi" w:hAnsiTheme="minorHAnsi" w:cstheme="minorHAnsi"/>
          <w:spacing w:val="4"/>
          <w:sz w:val="24"/>
          <w:szCs w:val="24"/>
        </w:rPr>
        <w:t xml:space="preserve"> </w:t>
      </w:r>
      <w:r w:rsidRPr="008954D0">
        <w:rPr>
          <w:rFonts w:asciiTheme="minorHAnsi" w:hAnsiTheme="minorHAnsi" w:cstheme="minorHAnsi"/>
          <w:color w:val="221F1F"/>
          <w:sz w:val="24"/>
          <w:szCs w:val="24"/>
        </w:rPr>
        <w:t>and</w:t>
      </w:r>
      <w:r w:rsidRPr="008954D0">
        <w:rPr>
          <w:rFonts w:asciiTheme="minorHAnsi" w:hAnsiTheme="minorHAnsi" w:cstheme="minorHAnsi"/>
          <w:color w:val="221F1F"/>
          <w:spacing w:val="7"/>
          <w:sz w:val="24"/>
          <w:szCs w:val="24"/>
        </w:rPr>
        <w:t xml:space="preserve"> </w:t>
      </w:r>
      <w:r w:rsidRPr="008954D0">
        <w:rPr>
          <w:rFonts w:asciiTheme="minorHAnsi" w:hAnsiTheme="minorHAnsi" w:cstheme="minorHAnsi"/>
          <w:color w:val="221F1F"/>
          <w:sz w:val="24"/>
          <w:szCs w:val="24"/>
        </w:rPr>
        <w:t>communities</w:t>
      </w:r>
      <w:r w:rsidRPr="008954D0">
        <w:rPr>
          <w:rFonts w:asciiTheme="minorHAnsi" w:hAnsiTheme="minorHAnsi" w:cstheme="minorHAnsi"/>
          <w:color w:val="221F1F"/>
          <w:spacing w:val="8"/>
          <w:sz w:val="24"/>
          <w:szCs w:val="24"/>
        </w:rPr>
        <w:t xml:space="preserve"> </w:t>
      </w:r>
      <w:r w:rsidRPr="008954D0">
        <w:rPr>
          <w:rFonts w:asciiTheme="minorHAnsi" w:hAnsiTheme="minorHAnsi" w:cstheme="minorHAnsi"/>
          <w:sz w:val="24"/>
          <w:szCs w:val="24"/>
        </w:rPr>
        <w:t>who</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have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responsibility</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children's</w:t>
      </w:r>
      <w:r w:rsidRPr="008954D0">
        <w:rPr>
          <w:rFonts w:asciiTheme="minorHAnsi" w:hAnsiTheme="minorHAnsi" w:cstheme="minorHAnsi"/>
          <w:spacing w:val="-51"/>
          <w:sz w:val="24"/>
          <w:szCs w:val="24"/>
        </w:rPr>
        <w:t xml:space="preserve"> </w:t>
      </w:r>
      <w:r w:rsidRPr="008954D0">
        <w:rPr>
          <w:rFonts w:asciiTheme="minorHAnsi" w:hAnsiTheme="minorHAnsi" w:cstheme="minorHAnsi"/>
          <w:sz w:val="24"/>
          <w:szCs w:val="24"/>
        </w:rPr>
        <w:t>activities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may</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need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guidance on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mediation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approaches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how</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children online;</w:t>
      </w:r>
    </w:p>
    <w:p w14:paraId="2F3A0C3C" w14:textId="77777777" w:rsidR="008C6C1B" w:rsidRPr="008954D0" w:rsidRDefault="00896717" w:rsidP="008954D0">
      <w:pPr>
        <w:pStyle w:val="ListParagraph"/>
        <w:numPr>
          <w:ilvl w:val="0"/>
          <w:numId w:val="13"/>
        </w:numPr>
        <w:tabs>
          <w:tab w:val="left" w:pos="680"/>
        </w:tabs>
        <w:spacing w:before="117"/>
        <w:ind w:right="221" w:firstLine="0"/>
        <w:jc w:val="both"/>
        <w:rPr>
          <w:rFonts w:asciiTheme="minorHAnsi" w:hAnsiTheme="minorHAnsi" w:cstheme="minorHAnsi"/>
          <w:sz w:val="24"/>
          <w:szCs w:val="24"/>
        </w:rPr>
      </w:pPr>
      <w:r w:rsidRPr="008954D0">
        <w:rPr>
          <w:rFonts w:asciiTheme="minorHAnsi" w:hAnsiTheme="minorHAnsi" w:cstheme="minorHAnsi"/>
          <w:sz w:val="24"/>
          <w:szCs w:val="24"/>
        </w:rPr>
        <w:t>that child online protection initiatives always consider the empowerment of the child online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and have due regard to an equal balancing of children's right to be protected from harm and their</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civil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political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rights,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as well as their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access to</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opportunities;</w:t>
      </w:r>
    </w:p>
    <w:p w14:paraId="60F41AC2" w14:textId="77777777" w:rsidR="008C6C1B" w:rsidRPr="008954D0" w:rsidRDefault="00896717" w:rsidP="008954D0">
      <w:pPr>
        <w:pStyle w:val="ListParagraph"/>
        <w:numPr>
          <w:ilvl w:val="0"/>
          <w:numId w:val="13"/>
        </w:numPr>
        <w:tabs>
          <w:tab w:val="left" w:pos="680"/>
        </w:tabs>
        <w:spacing w:before="119"/>
        <w:ind w:right="1105" w:firstLine="0"/>
        <w:jc w:val="both"/>
        <w:rPr>
          <w:rFonts w:asciiTheme="minorHAnsi" w:hAnsiTheme="minorHAnsi" w:cstheme="minorHAnsi"/>
          <w:sz w:val="24"/>
          <w:szCs w:val="24"/>
        </w:rPr>
      </w:pPr>
      <w:r w:rsidRPr="008954D0">
        <w:rPr>
          <w:rFonts w:asciiTheme="minorHAnsi" w:hAnsiTheme="minorHAnsi" w:cstheme="minorHAnsi"/>
          <w:sz w:val="24"/>
          <w:szCs w:val="24"/>
        </w:rPr>
        <w:t>that there is an urgent need and global demand for the protection of children from</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exploitation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exposure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danger</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deception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when using</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Internet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or</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ICT;</w:t>
      </w:r>
    </w:p>
    <w:p w14:paraId="6FAA9276" w14:textId="77777777" w:rsidR="008C6C1B" w:rsidRPr="008954D0" w:rsidDel="00806A24" w:rsidRDefault="008C6C1B" w:rsidP="008954D0">
      <w:pPr>
        <w:pStyle w:val="BodyText"/>
        <w:spacing w:before="0"/>
        <w:ind w:left="0"/>
        <w:jc w:val="both"/>
        <w:rPr>
          <w:del w:id="11" w:author="KISDI" w:date="2022-02-04T16:21:00Z"/>
          <w:rFonts w:asciiTheme="minorHAnsi" w:hAnsiTheme="minorHAnsi" w:cstheme="minorHAnsi"/>
        </w:rPr>
      </w:pPr>
    </w:p>
    <w:p w14:paraId="7DC1BD43" w14:textId="77777777" w:rsidR="008C6C1B" w:rsidRPr="008954D0" w:rsidRDefault="008C6C1B" w:rsidP="008954D0">
      <w:pPr>
        <w:pStyle w:val="BodyText"/>
        <w:spacing w:before="3"/>
        <w:ind w:left="0"/>
        <w:jc w:val="both"/>
        <w:rPr>
          <w:rFonts w:asciiTheme="minorHAnsi" w:hAnsiTheme="minorHAnsi" w:cstheme="minorHAnsi"/>
        </w:rPr>
      </w:pPr>
    </w:p>
    <w:p w14:paraId="0C86B20C" w14:textId="77777777" w:rsidR="008C6C1B" w:rsidRPr="008954D0" w:rsidRDefault="00896717" w:rsidP="008954D0">
      <w:pPr>
        <w:pStyle w:val="ListParagraph"/>
        <w:numPr>
          <w:ilvl w:val="0"/>
          <w:numId w:val="13"/>
        </w:numPr>
        <w:tabs>
          <w:tab w:val="left" w:pos="679"/>
          <w:tab w:val="left" w:pos="680"/>
        </w:tabs>
        <w:spacing w:before="0"/>
        <w:ind w:right="322" w:firstLine="0"/>
        <w:jc w:val="both"/>
        <w:rPr>
          <w:rFonts w:asciiTheme="minorHAnsi" w:hAnsiTheme="minorHAnsi" w:cstheme="minorHAnsi"/>
          <w:sz w:val="24"/>
          <w:szCs w:val="24"/>
        </w:rPr>
      </w:pPr>
      <w:r w:rsidRPr="008954D0">
        <w:rPr>
          <w:rFonts w:asciiTheme="minorHAnsi" w:hAnsiTheme="minorHAnsi" w:cstheme="minorHAnsi"/>
          <w:sz w:val="24"/>
          <w:szCs w:val="24"/>
        </w:rPr>
        <w:t>the growing development, diversification and spread of access to ICTs worldwide, 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particular the Internet, and the increasingly widespread use thereof by children, at times with no</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mediation,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control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guidance;</w:t>
      </w:r>
    </w:p>
    <w:p w14:paraId="26692FD5" w14:textId="77777777" w:rsidR="008C6C1B" w:rsidRPr="008954D0" w:rsidRDefault="00896717" w:rsidP="008954D0">
      <w:pPr>
        <w:pStyle w:val="ListParagraph"/>
        <w:numPr>
          <w:ilvl w:val="0"/>
          <w:numId w:val="13"/>
        </w:numPr>
        <w:tabs>
          <w:tab w:val="left" w:pos="679"/>
          <w:tab w:val="left" w:pos="680"/>
        </w:tabs>
        <w:ind w:right="372" w:firstLine="0"/>
        <w:jc w:val="both"/>
        <w:rPr>
          <w:rFonts w:asciiTheme="minorHAnsi" w:hAnsiTheme="minorHAnsi" w:cstheme="minorHAnsi"/>
          <w:sz w:val="24"/>
          <w:szCs w:val="24"/>
        </w:rPr>
      </w:pPr>
      <w:r w:rsidRPr="008954D0">
        <w:rPr>
          <w:rFonts w:asciiTheme="minorHAnsi" w:hAnsiTheme="minorHAnsi" w:cstheme="minorHAnsi"/>
          <w:sz w:val="24"/>
          <w:szCs w:val="24"/>
        </w:rPr>
        <w:t>that, in order to address the issue of cybersecurity for children, it is critical that proactive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measures</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be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taken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order</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protect</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children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at</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national,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regional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international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level;</w:t>
      </w:r>
    </w:p>
    <w:p w14:paraId="2C5CBE12" w14:textId="77777777" w:rsidR="008C6C1B" w:rsidRPr="008954D0" w:rsidRDefault="00896717" w:rsidP="008954D0">
      <w:pPr>
        <w:pStyle w:val="ListParagraph"/>
        <w:numPr>
          <w:ilvl w:val="0"/>
          <w:numId w:val="13"/>
        </w:numPr>
        <w:tabs>
          <w:tab w:val="left" w:pos="679"/>
          <w:tab w:val="left" w:pos="680"/>
        </w:tabs>
        <w:ind w:right="179" w:firstLine="0"/>
        <w:jc w:val="both"/>
        <w:rPr>
          <w:rFonts w:asciiTheme="minorHAnsi" w:hAnsiTheme="minorHAnsi" w:cstheme="minorHAnsi"/>
          <w:sz w:val="24"/>
          <w:szCs w:val="24"/>
        </w:rPr>
      </w:pPr>
      <w:r w:rsidRPr="008954D0">
        <w:rPr>
          <w:rFonts w:asciiTheme="minorHAnsi" w:hAnsiTheme="minorHAnsi" w:cstheme="minorHAnsi"/>
          <w:sz w:val="24"/>
          <w:szCs w:val="24"/>
        </w:rPr>
        <w:t>the requirement for international cooperation and continued application of a</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multistakeholder approach in order to promote social responsibility in the ICT sector so as to</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effectively make use of the variety of tools available to build confidence in the use of ICT networks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and services,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reducing</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risks for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children;</w:t>
      </w:r>
    </w:p>
    <w:p w14:paraId="7CF47B26" w14:textId="77777777" w:rsidR="008C6C1B" w:rsidRPr="008954D0" w:rsidRDefault="00896717" w:rsidP="008954D0">
      <w:pPr>
        <w:pStyle w:val="ListParagraph"/>
        <w:numPr>
          <w:ilvl w:val="0"/>
          <w:numId w:val="13"/>
        </w:numPr>
        <w:tabs>
          <w:tab w:val="left" w:pos="679"/>
          <w:tab w:val="left" w:pos="680"/>
        </w:tabs>
        <w:spacing w:before="119" w:line="242" w:lineRule="auto"/>
        <w:ind w:right="413" w:firstLine="0"/>
        <w:jc w:val="both"/>
        <w:rPr>
          <w:rFonts w:asciiTheme="minorHAnsi" w:hAnsiTheme="minorHAnsi" w:cstheme="minorHAnsi"/>
          <w:sz w:val="24"/>
          <w:szCs w:val="24"/>
        </w:rPr>
      </w:pPr>
      <w:r w:rsidRPr="008954D0">
        <w:rPr>
          <w:rFonts w:asciiTheme="minorHAnsi" w:hAnsiTheme="minorHAnsi" w:cstheme="minorHAnsi"/>
          <w:sz w:val="24"/>
          <w:szCs w:val="24"/>
        </w:rPr>
        <w:t>that child online protection is a subject of valid international global interest and is listed in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priorities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world community's global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agenda;</w:t>
      </w:r>
    </w:p>
    <w:p w14:paraId="4A254D00" w14:textId="77777777" w:rsidR="008C6C1B" w:rsidRPr="008954D0" w:rsidRDefault="00896717" w:rsidP="008954D0">
      <w:pPr>
        <w:pStyle w:val="ListParagraph"/>
        <w:numPr>
          <w:ilvl w:val="0"/>
          <w:numId w:val="13"/>
        </w:numPr>
        <w:tabs>
          <w:tab w:val="left" w:pos="679"/>
          <w:tab w:val="left" w:pos="680"/>
        </w:tabs>
        <w:spacing w:before="117"/>
        <w:ind w:right="289" w:firstLine="0"/>
        <w:jc w:val="both"/>
        <w:rPr>
          <w:rFonts w:asciiTheme="minorHAnsi" w:hAnsiTheme="minorHAnsi" w:cstheme="minorHAnsi"/>
          <w:sz w:val="24"/>
          <w:szCs w:val="24"/>
        </w:rPr>
      </w:pPr>
      <w:r w:rsidRPr="008954D0">
        <w:rPr>
          <w:rFonts w:asciiTheme="minorHAnsi" w:hAnsiTheme="minorHAnsi" w:cstheme="minorHAnsi"/>
          <w:sz w:val="24"/>
          <w:szCs w:val="24"/>
        </w:rPr>
        <w:t>that child online protection involves a national, regional and international collaborative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network, in conjunction with other United Nations agencies and partners, for action to promote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 online protection of children by providing guidance on safe online behaviour and appropriate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practical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tools,</w:t>
      </w:r>
    </w:p>
    <w:p w14:paraId="1407DDEE" w14:textId="77777777" w:rsidR="008C6C1B" w:rsidRPr="008954D0" w:rsidRDefault="00896717" w:rsidP="008954D0">
      <w:pPr>
        <w:spacing w:before="158"/>
        <w:ind w:left="679"/>
        <w:jc w:val="both"/>
        <w:rPr>
          <w:rFonts w:asciiTheme="minorHAnsi" w:hAnsiTheme="minorHAnsi" w:cstheme="minorHAnsi"/>
          <w:i/>
          <w:sz w:val="24"/>
          <w:szCs w:val="24"/>
        </w:rPr>
      </w:pPr>
      <w:r w:rsidRPr="008954D0">
        <w:rPr>
          <w:rFonts w:asciiTheme="minorHAnsi" w:hAnsiTheme="minorHAnsi" w:cstheme="minorHAnsi"/>
          <w:i/>
          <w:sz w:val="24"/>
          <w:szCs w:val="24"/>
        </w:rPr>
        <w:t>recalling</w:t>
      </w:r>
    </w:p>
    <w:p w14:paraId="0CD9C0A4" w14:textId="77777777" w:rsidR="008C6C1B" w:rsidRPr="008954D0" w:rsidRDefault="00896717" w:rsidP="008954D0">
      <w:pPr>
        <w:pStyle w:val="ListParagraph"/>
        <w:numPr>
          <w:ilvl w:val="0"/>
          <w:numId w:val="12"/>
        </w:numPr>
        <w:tabs>
          <w:tab w:val="left" w:pos="679"/>
          <w:tab w:val="left" w:pos="680"/>
        </w:tabs>
        <w:spacing w:before="122"/>
        <w:ind w:right="705" w:firstLine="0"/>
        <w:jc w:val="both"/>
        <w:rPr>
          <w:rFonts w:asciiTheme="minorHAnsi" w:hAnsiTheme="minorHAnsi" w:cstheme="minorHAnsi"/>
          <w:sz w:val="24"/>
          <w:szCs w:val="24"/>
        </w:rPr>
      </w:pPr>
      <w:r w:rsidRPr="008954D0">
        <w:rPr>
          <w:rFonts w:asciiTheme="minorHAnsi" w:hAnsiTheme="minorHAnsi" w:cstheme="minorHAnsi"/>
          <w:sz w:val="24"/>
          <w:szCs w:val="24"/>
        </w:rPr>
        <w:t>the United Nations Convention on the Rights of the Child (1989), the Declaration of the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Rights of the Child adopted by UNGA on 20 November 1989 and recognized in the Universal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Declaration of Human Rights, and all relevant United Nations resolutions regarding 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p>
    <w:p w14:paraId="18C00A81" w14:textId="77777777" w:rsidR="008C6C1B" w:rsidRPr="008954D0" w:rsidRDefault="00896717" w:rsidP="008954D0">
      <w:pPr>
        <w:pStyle w:val="ListParagraph"/>
        <w:numPr>
          <w:ilvl w:val="0"/>
          <w:numId w:val="12"/>
        </w:numPr>
        <w:tabs>
          <w:tab w:val="left" w:pos="679"/>
          <w:tab w:val="left" w:pos="680"/>
        </w:tabs>
        <w:ind w:right="356" w:firstLine="0"/>
        <w:jc w:val="both"/>
        <w:rPr>
          <w:rFonts w:asciiTheme="minorHAnsi" w:hAnsiTheme="minorHAnsi" w:cstheme="minorHAnsi"/>
          <w:sz w:val="24"/>
          <w:szCs w:val="24"/>
        </w:rPr>
      </w:pPr>
      <w:r w:rsidRPr="008954D0">
        <w:rPr>
          <w:rFonts w:asciiTheme="minorHAnsi" w:hAnsiTheme="minorHAnsi" w:cstheme="minorHAnsi"/>
          <w:sz w:val="24"/>
          <w:szCs w:val="24"/>
        </w:rPr>
        <w:t>that, within the framework of the Convention on the Rights of the Child, the States Parties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undertook to protect the child from all forms of exploitation and sexual abuse, and for that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purpose, in particular, to take all appropriate national, bilateral and multilateral measures to</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prevent a) the inducement or coercion of a child to engage in any unlawful sexual activity; b) the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exploitative use of children in prostitution or other unlawful sexual practices; c) the exploitative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use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children 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pornographic</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performances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materials (Article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34);</w:t>
      </w:r>
    </w:p>
    <w:p w14:paraId="1A5FAFD0" w14:textId="77777777" w:rsidR="008C6C1B" w:rsidRPr="008954D0" w:rsidRDefault="00896717" w:rsidP="008954D0">
      <w:pPr>
        <w:pStyle w:val="ListParagraph"/>
        <w:numPr>
          <w:ilvl w:val="0"/>
          <w:numId w:val="12"/>
        </w:numPr>
        <w:tabs>
          <w:tab w:val="left" w:pos="679"/>
          <w:tab w:val="left" w:pos="680"/>
        </w:tabs>
        <w:spacing w:before="119"/>
        <w:ind w:right="169" w:firstLine="0"/>
        <w:jc w:val="both"/>
        <w:rPr>
          <w:rFonts w:asciiTheme="minorHAnsi" w:hAnsiTheme="minorHAnsi" w:cstheme="minorHAnsi"/>
          <w:sz w:val="24"/>
          <w:szCs w:val="24"/>
        </w:rPr>
      </w:pPr>
      <w:r w:rsidRPr="008954D0">
        <w:rPr>
          <w:rFonts w:asciiTheme="minorHAnsi" w:hAnsiTheme="minorHAnsi" w:cstheme="minorHAnsi"/>
          <w:sz w:val="24"/>
          <w:szCs w:val="24"/>
        </w:rPr>
        <w:t>that, pursuant to Article 10 of the Optional Protocol to the Convention on the Rights of 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 (New York, 2000) on the sale of children, child prostitution and child pornography, the States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Parties shall take all necessary steps to strengthen international cooperation by multilateral,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regional and bilateral arrangements for the prevention, detection, investigation, prosecution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punishment of those responsible for acts involving the sale of children, child prostitution, 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pornography and child sex tourism; and shall also promote international cooperation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coordination between their authorities, national and international non-governmental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organizations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international organizations;</w:t>
      </w:r>
    </w:p>
    <w:p w14:paraId="63E873D6" w14:textId="77777777" w:rsidR="008C6C1B" w:rsidRPr="008954D0" w:rsidRDefault="00896717" w:rsidP="008954D0">
      <w:pPr>
        <w:pStyle w:val="ListParagraph"/>
        <w:numPr>
          <w:ilvl w:val="0"/>
          <w:numId w:val="12"/>
        </w:numPr>
        <w:tabs>
          <w:tab w:val="left" w:pos="679"/>
          <w:tab w:val="left" w:pos="680"/>
        </w:tabs>
        <w:spacing w:before="121"/>
        <w:ind w:right="857" w:firstLine="0"/>
        <w:jc w:val="both"/>
        <w:rPr>
          <w:rFonts w:asciiTheme="minorHAnsi" w:hAnsiTheme="minorHAnsi" w:cstheme="minorHAnsi"/>
          <w:sz w:val="24"/>
          <w:szCs w:val="24"/>
        </w:rPr>
      </w:pPr>
      <w:r w:rsidRPr="008954D0">
        <w:rPr>
          <w:rFonts w:asciiTheme="minorHAnsi" w:hAnsiTheme="minorHAnsi" w:cstheme="minorHAnsi"/>
          <w:sz w:val="24"/>
          <w:szCs w:val="24"/>
        </w:rPr>
        <w:t>United Nations Human Rights Council Resolution 20/8, adopted on 5 July 2012, which</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stresses</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that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 same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rights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that</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people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have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offline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must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also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be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protected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online";</w:t>
      </w:r>
    </w:p>
    <w:p w14:paraId="67B0B833" w14:textId="77777777" w:rsidR="008C6C1B" w:rsidRPr="008954D0" w:rsidRDefault="008C6C1B" w:rsidP="008954D0">
      <w:pPr>
        <w:jc w:val="both"/>
        <w:rPr>
          <w:rFonts w:asciiTheme="minorHAnsi" w:hAnsiTheme="minorHAnsi" w:cstheme="minorHAnsi"/>
          <w:sz w:val="24"/>
          <w:szCs w:val="24"/>
        </w:rPr>
        <w:sectPr w:rsidR="008C6C1B" w:rsidRPr="008954D0">
          <w:footerReference w:type="default" r:id="rId9"/>
          <w:footerReference w:type="first" r:id="rId10"/>
          <w:pgSz w:w="11920" w:h="16840"/>
          <w:pgMar w:top="660" w:right="1020" w:bottom="280" w:left="1020" w:header="720" w:footer="720" w:gutter="0"/>
          <w:cols w:space="720"/>
        </w:sectPr>
      </w:pPr>
    </w:p>
    <w:p w14:paraId="2834CAAA" w14:textId="77777777" w:rsidR="008C6C1B" w:rsidRPr="008954D0" w:rsidRDefault="008C6C1B" w:rsidP="008954D0">
      <w:pPr>
        <w:pStyle w:val="BodyText"/>
        <w:spacing w:before="0"/>
        <w:ind w:left="0"/>
        <w:jc w:val="both"/>
        <w:rPr>
          <w:rFonts w:asciiTheme="minorHAnsi" w:hAnsiTheme="minorHAnsi" w:cstheme="minorHAnsi"/>
        </w:rPr>
      </w:pPr>
    </w:p>
    <w:p w14:paraId="0C4F9FB9" w14:textId="77777777" w:rsidR="008C6C1B" w:rsidRPr="008954D0" w:rsidRDefault="008C6C1B" w:rsidP="008954D0">
      <w:pPr>
        <w:pStyle w:val="BodyText"/>
        <w:spacing w:before="3"/>
        <w:ind w:left="0"/>
        <w:jc w:val="both"/>
        <w:rPr>
          <w:rFonts w:asciiTheme="minorHAnsi" w:hAnsiTheme="minorHAnsi" w:cstheme="minorHAnsi"/>
        </w:rPr>
      </w:pPr>
    </w:p>
    <w:p w14:paraId="65AF3184" w14:textId="77777777" w:rsidR="008C6C1B" w:rsidRPr="008954D0" w:rsidRDefault="00896717" w:rsidP="008954D0">
      <w:pPr>
        <w:pStyle w:val="ListParagraph"/>
        <w:numPr>
          <w:ilvl w:val="0"/>
          <w:numId w:val="12"/>
        </w:numPr>
        <w:tabs>
          <w:tab w:val="left" w:pos="679"/>
          <w:tab w:val="left" w:pos="680"/>
        </w:tabs>
        <w:spacing w:before="0"/>
        <w:ind w:right="177" w:firstLine="0"/>
        <w:jc w:val="both"/>
        <w:rPr>
          <w:rFonts w:asciiTheme="minorHAnsi" w:hAnsiTheme="minorHAnsi" w:cstheme="minorHAnsi"/>
          <w:sz w:val="24"/>
          <w:szCs w:val="24"/>
        </w:rPr>
      </w:pPr>
      <w:r w:rsidRPr="008954D0">
        <w:rPr>
          <w:rFonts w:asciiTheme="minorHAnsi" w:hAnsiTheme="minorHAnsi" w:cstheme="minorHAnsi"/>
          <w:sz w:val="24"/>
          <w:szCs w:val="24"/>
        </w:rPr>
        <w:t>that the World Summit on the Information Society (WSIS), in the Tunis Commitment of 2005</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 24), recognized the role of ICTs in the protection of children and in enhancing the development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of children, urging Member States to strengthen action to protect children from abuse and defend</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their rights in the context of ICTs, emphasizing that the best interests of the child are a primary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consideration; accordingly, the Tunis Agenda for the Information Society (§ 90q)) set forth 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commitment to using ICTs as a tool to achieve the internationally agreed development goals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 xml:space="preserve">objectives, including the SDGs set out in the 2030 Agenda for Sustainable Development, by, </w:t>
      </w:r>
      <w:r w:rsidRPr="008954D0">
        <w:rPr>
          <w:rFonts w:asciiTheme="minorHAnsi" w:hAnsiTheme="minorHAnsi" w:cstheme="minorHAnsi"/>
          <w:i/>
          <w:sz w:val="24"/>
          <w:szCs w:val="24"/>
        </w:rPr>
        <w:t>inter</w:t>
      </w:r>
      <w:r w:rsidRPr="008954D0">
        <w:rPr>
          <w:rFonts w:asciiTheme="minorHAnsi" w:hAnsiTheme="minorHAnsi" w:cstheme="minorHAnsi"/>
          <w:i/>
          <w:spacing w:val="1"/>
          <w:sz w:val="24"/>
          <w:szCs w:val="24"/>
        </w:rPr>
        <w:t xml:space="preserve"> </w:t>
      </w:r>
      <w:r w:rsidRPr="008954D0">
        <w:rPr>
          <w:rFonts w:asciiTheme="minorHAnsi" w:hAnsiTheme="minorHAnsi" w:cstheme="minorHAnsi"/>
          <w:i/>
          <w:sz w:val="24"/>
          <w:szCs w:val="24"/>
        </w:rPr>
        <w:t>alia</w:t>
      </w:r>
      <w:r w:rsidRPr="008954D0">
        <w:rPr>
          <w:rFonts w:asciiTheme="minorHAnsi" w:hAnsiTheme="minorHAnsi" w:cstheme="minorHAnsi"/>
          <w:sz w:val="24"/>
          <w:szCs w:val="24"/>
        </w:rPr>
        <w:t>, incorporating regulatory, self-regulatory and other effective policies and frameworks to</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 children and young people from abuse and exploitation through ICTs into national plans of</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action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e-strategies;</w:t>
      </w:r>
    </w:p>
    <w:p w14:paraId="0D0B8B15" w14:textId="77777777" w:rsidR="008C6C1B" w:rsidRPr="008954D0" w:rsidRDefault="00896717" w:rsidP="008954D0">
      <w:pPr>
        <w:pStyle w:val="ListParagraph"/>
        <w:numPr>
          <w:ilvl w:val="0"/>
          <w:numId w:val="12"/>
        </w:numPr>
        <w:tabs>
          <w:tab w:val="left" w:pos="679"/>
          <w:tab w:val="left" w:pos="680"/>
        </w:tabs>
        <w:spacing w:before="121"/>
        <w:ind w:right="393" w:firstLine="0"/>
        <w:jc w:val="both"/>
        <w:rPr>
          <w:rFonts w:asciiTheme="minorHAnsi" w:hAnsiTheme="minorHAnsi" w:cstheme="minorHAnsi"/>
          <w:sz w:val="24"/>
          <w:szCs w:val="24"/>
        </w:rPr>
      </w:pPr>
      <w:r w:rsidRPr="008954D0">
        <w:rPr>
          <w:rFonts w:asciiTheme="minorHAnsi" w:hAnsiTheme="minorHAnsi" w:cstheme="minorHAnsi"/>
          <w:sz w:val="24"/>
          <w:szCs w:val="24"/>
        </w:rPr>
        <w:t>ITU Council Resolution 1305 (2009), which invites Member States to recognize the topic of</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protecting children and young people from abuse and exploitation as one of the international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Internet-related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public</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policy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matters;</w:t>
      </w:r>
    </w:p>
    <w:p w14:paraId="0EE352A3" w14:textId="77777777" w:rsidR="008C6C1B" w:rsidRPr="008954D0" w:rsidRDefault="00896717" w:rsidP="008954D0">
      <w:pPr>
        <w:pStyle w:val="ListParagraph"/>
        <w:numPr>
          <w:ilvl w:val="0"/>
          <w:numId w:val="12"/>
        </w:numPr>
        <w:tabs>
          <w:tab w:val="left" w:pos="679"/>
          <w:tab w:val="left" w:pos="680"/>
        </w:tabs>
        <w:ind w:right="211" w:firstLine="0"/>
        <w:jc w:val="both"/>
        <w:rPr>
          <w:rFonts w:asciiTheme="minorHAnsi" w:hAnsiTheme="minorHAnsi" w:cstheme="minorHAnsi"/>
          <w:sz w:val="24"/>
          <w:szCs w:val="24"/>
        </w:rPr>
      </w:pPr>
      <w:r w:rsidRPr="008954D0">
        <w:rPr>
          <w:rFonts w:asciiTheme="minorHAnsi" w:hAnsiTheme="minorHAnsi" w:cstheme="minorHAnsi"/>
          <w:sz w:val="24"/>
          <w:szCs w:val="24"/>
        </w:rPr>
        <w:t>Council Resolution 1306 (Rev. 2015), which sets out the mandate of the Council Working</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Group on Child Online Protection (CWG-COP), with the participation of Member States and Sector</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Members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contribution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and participation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all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relevant</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stakeholders;</w:t>
      </w:r>
    </w:p>
    <w:p w14:paraId="41E5FEEC" w14:textId="77777777" w:rsidR="008C6C1B" w:rsidRPr="008954D0" w:rsidRDefault="00896717" w:rsidP="008954D0">
      <w:pPr>
        <w:pStyle w:val="ListParagraph"/>
        <w:numPr>
          <w:ilvl w:val="0"/>
          <w:numId w:val="12"/>
        </w:numPr>
        <w:tabs>
          <w:tab w:val="left" w:pos="679"/>
          <w:tab w:val="left" w:pos="680"/>
        </w:tabs>
        <w:ind w:right="203" w:firstLine="0"/>
        <w:jc w:val="both"/>
        <w:rPr>
          <w:rFonts w:asciiTheme="minorHAnsi" w:hAnsiTheme="minorHAnsi" w:cstheme="minorHAnsi"/>
          <w:sz w:val="24"/>
          <w:szCs w:val="24"/>
        </w:rPr>
      </w:pPr>
      <w:r w:rsidRPr="008954D0">
        <w:rPr>
          <w:rFonts w:asciiTheme="minorHAnsi" w:hAnsiTheme="minorHAnsi" w:cstheme="minorHAnsi"/>
          <w:sz w:val="24"/>
          <w:szCs w:val="24"/>
        </w:rPr>
        <w:t>that, during the 2012 WSIS Forum held in Geneva, a meeting was held with associates of the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Child Online Protection (COP) initiative, at which it was agreed to work closely with the Family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 Safety Institute (FOSI) and the Internet Watch Foundation (IWF) to provide necessary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assistance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Member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States,</w:t>
      </w:r>
    </w:p>
    <w:p w14:paraId="2F71770E" w14:textId="72375C75" w:rsidR="008C6C1B" w:rsidRPr="008954D0" w:rsidRDefault="00896717" w:rsidP="008954D0">
      <w:pPr>
        <w:spacing w:before="158"/>
        <w:ind w:left="679"/>
        <w:jc w:val="both"/>
        <w:rPr>
          <w:rFonts w:asciiTheme="minorHAnsi" w:hAnsiTheme="minorHAnsi" w:cstheme="minorHAnsi"/>
          <w:i/>
          <w:sz w:val="24"/>
          <w:szCs w:val="24"/>
        </w:rPr>
      </w:pPr>
      <w:r w:rsidRPr="008954D0">
        <w:rPr>
          <w:rFonts w:asciiTheme="minorHAnsi" w:hAnsiTheme="minorHAnsi" w:cstheme="minorHAnsi"/>
          <w:i/>
          <w:sz w:val="24"/>
          <w:szCs w:val="24"/>
        </w:rPr>
        <w:t>recalling</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further</w:t>
      </w:r>
    </w:p>
    <w:p w14:paraId="2EF12D54" w14:textId="77777777" w:rsidR="008C6C1B" w:rsidRPr="008954D0" w:rsidRDefault="00896717" w:rsidP="008954D0">
      <w:pPr>
        <w:pStyle w:val="ListParagraph"/>
        <w:numPr>
          <w:ilvl w:val="0"/>
          <w:numId w:val="11"/>
        </w:numPr>
        <w:tabs>
          <w:tab w:val="left" w:pos="679"/>
          <w:tab w:val="left" w:pos="680"/>
        </w:tabs>
        <w:spacing w:before="122"/>
        <w:ind w:right="887" w:firstLine="0"/>
        <w:jc w:val="both"/>
        <w:rPr>
          <w:rFonts w:asciiTheme="minorHAnsi" w:hAnsiTheme="minorHAnsi" w:cstheme="minorHAnsi"/>
          <w:sz w:val="24"/>
          <w:szCs w:val="24"/>
        </w:rPr>
      </w:pPr>
      <w:r w:rsidRPr="008954D0">
        <w:rPr>
          <w:rFonts w:asciiTheme="minorHAnsi" w:hAnsiTheme="minorHAnsi" w:cstheme="minorHAnsi"/>
          <w:sz w:val="24"/>
          <w:szCs w:val="24"/>
        </w:rPr>
        <w:t>that ITU is the moderator/facilitator for WSIS Action Line C5 (Building confidence and</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security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use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ICTs);</w:t>
      </w:r>
    </w:p>
    <w:p w14:paraId="7564AFCD" w14:textId="77777777" w:rsidR="008C6C1B" w:rsidRPr="008954D0" w:rsidRDefault="00896717" w:rsidP="008954D0">
      <w:pPr>
        <w:pStyle w:val="ListParagraph"/>
        <w:numPr>
          <w:ilvl w:val="0"/>
          <w:numId w:val="11"/>
        </w:numPr>
        <w:tabs>
          <w:tab w:val="left" w:pos="679"/>
          <w:tab w:val="left" w:pos="680"/>
        </w:tabs>
        <w:ind w:right="397" w:firstLine="0"/>
        <w:jc w:val="both"/>
        <w:rPr>
          <w:rFonts w:asciiTheme="minorHAnsi" w:hAnsiTheme="minorHAnsi" w:cstheme="minorHAnsi"/>
          <w:sz w:val="24"/>
          <w:szCs w:val="24"/>
        </w:rPr>
      </w:pPr>
      <w:r w:rsidRPr="008954D0">
        <w:rPr>
          <w:rFonts w:asciiTheme="minorHAnsi" w:hAnsiTheme="minorHAnsi" w:cstheme="minorHAnsi"/>
          <w:sz w:val="24"/>
          <w:szCs w:val="24"/>
        </w:rPr>
        <w:t>that the COP initiative was presented to the High-Level Segment of the Council in 2008,</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where it was endorsed by the Heads of State, ministers and heads of international organizations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globally;</w:t>
      </w:r>
    </w:p>
    <w:p w14:paraId="32B945D5" w14:textId="77777777" w:rsidR="008C6C1B" w:rsidRPr="008954D0" w:rsidRDefault="00896717" w:rsidP="008954D0">
      <w:pPr>
        <w:pStyle w:val="ListParagraph"/>
        <w:numPr>
          <w:ilvl w:val="0"/>
          <w:numId w:val="11"/>
        </w:numPr>
        <w:tabs>
          <w:tab w:val="left" w:pos="679"/>
          <w:tab w:val="left" w:pos="680"/>
        </w:tabs>
        <w:spacing w:before="119"/>
        <w:ind w:right="382" w:firstLine="0"/>
        <w:jc w:val="both"/>
        <w:rPr>
          <w:rFonts w:asciiTheme="minorHAnsi" w:hAnsiTheme="minorHAnsi" w:cstheme="minorHAnsi"/>
          <w:sz w:val="24"/>
          <w:szCs w:val="24"/>
        </w:rPr>
      </w:pPr>
      <w:r w:rsidRPr="008954D0">
        <w:rPr>
          <w:rFonts w:asciiTheme="minorHAnsi" w:hAnsiTheme="minorHAnsi" w:cstheme="minorHAnsi"/>
          <w:sz w:val="24"/>
          <w:szCs w:val="24"/>
        </w:rPr>
        <w:t>that ITU, in collaboration with its COP members, has created four sets of guidelines for the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protection of children in cyberspace, namely: Guidelines for children, Guidelines for parents,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guardians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educators,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Guidelines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industry</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Guidelines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policy-makers;</w:t>
      </w:r>
    </w:p>
    <w:p w14:paraId="08B8C7AF" w14:textId="77777777" w:rsidR="008C6C1B" w:rsidRPr="008954D0" w:rsidRDefault="00896717" w:rsidP="008954D0">
      <w:pPr>
        <w:pStyle w:val="ListParagraph"/>
        <w:numPr>
          <w:ilvl w:val="0"/>
          <w:numId w:val="11"/>
        </w:numPr>
        <w:tabs>
          <w:tab w:val="left" w:pos="679"/>
          <w:tab w:val="left" w:pos="680"/>
        </w:tabs>
        <w:spacing w:before="122"/>
        <w:ind w:right="133" w:firstLine="0"/>
        <w:jc w:val="both"/>
        <w:rPr>
          <w:rFonts w:asciiTheme="minorHAnsi" w:hAnsiTheme="minorHAnsi" w:cstheme="minorHAnsi"/>
          <w:sz w:val="24"/>
          <w:szCs w:val="24"/>
        </w:rPr>
      </w:pPr>
      <w:r w:rsidRPr="008954D0">
        <w:rPr>
          <w:rFonts w:asciiTheme="minorHAnsi" w:hAnsiTheme="minorHAnsi" w:cstheme="minorHAnsi"/>
          <w:sz w:val="24"/>
          <w:szCs w:val="24"/>
        </w:rPr>
        <w:t>that, Recommendation ITU T E.1100 of the ITU Telecommunication Standardization Sector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(ITU-T), on specification of an international numbering resource for use in the provisioning 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international help lines, provides alternative numbering resources to overcome the technical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difficulties that have made it impossible to establish a single globally harmonized national number,</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as provided for in Supplement 5 to Recommendation ITU-T E.164 (11/2009), and that 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contributions that the different ITU-T study groups can make are very important in identifying</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practical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solutions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tools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facilitate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access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 protection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hotlines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worldwide,</w:t>
      </w:r>
    </w:p>
    <w:p w14:paraId="33D14D1B" w14:textId="77777777" w:rsidR="008C6C1B" w:rsidRPr="008954D0" w:rsidRDefault="008C6C1B" w:rsidP="008954D0">
      <w:pPr>
        <w:jc w:val="both"/>
        <w:rPr>
          <w:rFonts w:asciiTheme="minorHAnsi" w:hAnsiTheme="minorHAnsi" w:cstheme="minorHAnsi"/>
          <w:sz w:val="24"/>
          <w:szCs w:val="24"/>
        </w:rPr>
        <w:sectPr w:rsidR="008C6C1B" w:rsidRPr="008954D0">
          <w:pgSz w:w="11920" w:h="16840"/>
          <w:pgMar w:top="660" w:right="1020" w:bottom="280" w:left="1020" w:header="720" w:footer="720" w:gutter="0"/>
          <w:cols w:space="720"/>
        </w:sectPr>
      </w:pPr>
    </w:p>
    <w:p w14:paraId="1978635C" w14:textId="77777777" w:rsidR="008C6C1B" w:rsidRPr="008954D0" w:rsidRDefault="008C6C1B" w:rsidP="008954D0">
      <w:pPr>
        <w:pStyle w:val="BodyText"/>
        <w:spacing w:before="0"/>
        <w:ind w:left="0"/>
        <w:jc w:val="both"/>
        <w:rPr>
          <w:rFonts w:asciiTheme="minorHAnsi" w:hAnsiTheme="minorHAnsi" w:cstheme="minorHAnsi"/>
        </w:rPr>
      </w:pPr>
    </w:p>
    <w:p w14:paraId="3A8884FB" w14:textId="77777777" w:rsidR="008C6C1B" w:rsidRPr="008954D0" w:rsidRDefault="008C6C1B" w:rsidP="008954D0">
      <w:pPr>
        <w:pStyle w:val="BodyText"/>
        <w:spacing w:before="1"/>
        <w:ind w:left="0"/>
        <w:jc w:val="both"/>
        <w:rPr>
          <w:rFonts w:asciiTheme="minorHAnsi" w:hAnsiTheme="minorHAnsi" w:cstheme="minorHAnsi"/>
        </w:rPr>
      </w:pPr>
    </w:p>
    <w:p w14:paraId="226272BE" w14:textId="77777777" w:rsidR="008C6C1B" w:rsidRPr="008954D0" w:rsidRDefault="00896717" w:rsidP="008954D0">
      <w:pPr>
        <w:ind w:left="679"/>
        <w:jc w:val="both"/>
        <w:rPr>
          <w:rFonts w:asciiTheme="minorHAnsi" w:hAnsiTheme="minorHAnsi" w:cstheme="minorHAnsi"/>
          <w:i/>
          <w:sz w:val="24"/>
          <w:szCs w:val="24"/>
        </w:rPr>
      </w:pPr>
      <w:r w:rsidRPr="008954D0">
        <w:rPr>
          <w:rFonts w:asciiTheme="minorHAnsi" w:hAnsiTheme="minorHAnsi" w:cstheme="minorHAnsi"/>
          <w:i/>
          <w:sz w:val="24"/>
          <w:szCs w:val="24"/>
        </w:rPr>
        <w:t>taking</w:t>
      </w:r>
      <w:r w:rsidRPr="008954D0">
        <w:rPr>
          <w:rFonts w:asciiTheme="minorHAnsi" w:hAnsiTheme="minorHAnsi" w:cstheme="minorHAnsi"/>
          <w:i/>
          <w:spacing w:val="-4"/>
          <w:sz w:val="24"/>
          <w:szCs w:val="24"/>
        </w:rPr>
        <w:t xml:space="preserve"> </w:t>
      </w:r>
      <w:r w:rsidRPr="008954D0">
        <w:rPr>
          <w:rFonts w:asciiTheme="minorHAnsi" w:hAnsiTheme="minorHAnsi" w:cstheme="minorHAnsi"/>
          <w:i/>
          <w:sz w:val="24"/>
          <w:szCs w:val="24"/>
        </w:rPr>
        <w:t>into</w:t>
      </w:r>
      <w:r w:rsidRPr="008954D0">
        <w:rPr>
          <w:rFonts w:asciiTheme="minorHAnsi" w:hAnsiTheme="minorHAnsi" w:cstheme="minorHAnsi"/>
          <w:i/>
          <w:spacing w:val="-4"/>
          <w:sz w:val="24"/>
          <w:szCs w:val="24"/>
        </w:rPr>
        <w:t xml:space="preserve"> </w:t>
      </w:r>
      <w:r w:rsidRPr="008954D0">
        <w:rPr>
          <w:rFonts w:asciiTheme="minorHAnsi" w:hAnsiTheme="minorHAnsi" w:cstheme="minorHAnsi"/>
          <w:i/>
          <w:sz w:val="24"/>
          <w:szCs w:val="24"/>
        </w:rPr>
        <w:t>account</w:t>
      </w:r>
    </w:p>
    <w:p w14:paraId="35D8A988" w14:textId="77777777" w:rsidR="008C6C1B" w:rsidRPr="008954D0" w:rsidRDefault="00896717" w:rsidP="008954D0">
      <w:pPr>
        <w:pStyle w:val="ListParagraph"/>
        <w:numPr>
          <w:ilvl w:val="0"/>
          <w:numId w:val="10"/>
        </w:numPr>
        <w:tabs>
          <w:tab w:val="left" w:pos="679"/>
          <w:tab w:val="left" w:pos="680"/>
        </w:tabs>
        <w:spacing w:before="122"/>
        <w:ind w:hanging="568"/>
        <w:jc w:val="both"/>
        <w:rPr>
          <w:rFonts w:asciiTheme="minorHAnsi" w:hAnsiTheme="minorHAnsi" w:cstheme="minorHAnsi"/>
          <w:sz w:val="24"/>
          <w:szCs w:val="24"/>
        </w:rPr>
      </w:pPr>
      <w:r w:rsidRPr="008954D0">
        <w:rPr>
          <w:rFonts w:asciiTheme="minorHAnsi" w:hAnsiTheme="minorHAnsi" w:cstheme="minorHAnsi"/>
          <w:sz w:val="24"/>
          <w:szCs w:val="24"/>
        </w:rPr>
        <w:t>the</w:t>
      </w:r>
      <w:r w:rsidRPr="008954D0">
        <w:rPr>
          <w:rFonts w:asciiTheme="minorHAnsi" w:hAnsiTheme="minorHAnsi" w:cstheme="minorHAnsi"/>
          <w:spacing w:val="-6"/>
          <w:sz w:val="24"/>
          <w:szCs w:val="24"/>
        </w:rPr>
        <w:t xml:space="preserve"> </w:t>
      </w:r>
      <w:r w:rsidRPr="008954D0">
        <w:rPr>
          <w:rFonts w:asciiTheme="minorHAnsi" w:hAnsiTheme="minorHAnsi" w:cstheme="minorHAnsi"/>
          <w:sz w:val="24"/>
          <w:szCs w:val="24"/>
        </w:rPr>
        <w:t>discussions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consultations</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conducted</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by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CWG-COP,</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other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ITU</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activities;</w:t>
      </w:r>
    </w:p>
    <w:p w14:paraId="53EC9D52" w14:textId="7B9B1FA8" w:rsidR="008C6C1B" w:rsidRPr="008954D0" w:rsidRDefault="00896717" w:rsidP="008954D0">
      <w:pPr>
        <w:pStyle w:val="ListParagraph"/>
        <w:numPr>
          <w:ilvl w:val="0"/>
          <w:numId w:val="10"/>
        </w:numPr>
        <w:tabs>
          <w:tab w:val="left" w:pos="679"/>
          <w:tab w:val="left" w:pos="680"/>
        </w:tabs>
        <w:ind w:left="112" w:right="295" w:firstLine="0"/>
        <w:jc w:val="both"/>
        <w:rPr>
          <w:rFonts w:asciiTheme="minorHAnsi" w:hAnsiTheme="minorHAnsi" w:cstheme="minorHAnsi"/>
          <w:sz w:val="24"/>
          <w:szCs w:val="24"/>
        </w:rPr>
      </w:pPr>
      <w:r w:rsidRPr="008954D0">
        <w:rPr>
          <w:rFonts w:asciiTheme="minorHAnsi" w:hAnsiTheme="minorHAnsi" w:cstheme="minorHAnsi"/>
          <w:sz w:val="24"/>
          <w:szCs w:val="24"/>
        </w:rPr>
        <w:t xml:space="preserve">the existing technological, </w:t>
      </w:r>
      <w:ins w:id="12" w:author="YoumHeung Youl" w:date="2022-01-22T17:51:00Z">
        <w:r w:rsidR="00A40008" w:rsidRPr="008954D0">
          <w:rPr>
            <w:rFonts w:asciiTheme="minorHAnsi" w:hAnsiTheme="minorHAnsi" w:cstheme="minorHAnsi"/>
            <w:sz w:val="24"/>
            <w:szCs w:val="24"/>
          </w:rPr>
          <w:t xml:space="preserve">physical, </w:t>
        </w:r>
      </w:ins>
      <w:r w:rsidRPr="008954D0">
        <w:rPr>
          <w:rFonts w:asciiTheme="minorHAnsi" w:hAnsiTheme="minorHAnsi" w:cstheme="minorHAnsi"/>
          <w:sz w:val="24"/>
          <w:szCs w:val="24"/>
        </w:rPr>
        <w:t>managerial and organizational tools, at global, regional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national levels, to protect children online, along with innovative applications to make it easier for</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children to communicate with child online protection helplines, and the need to continue this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work aiming to find available solutions and disseminate them to governments and other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stakeholders;</w:t>
      </w:r>
    </w:p>
    <w:p w14:paraId="375C479A" w14:textId="77777777" w:rsidR="008C6C1B" w:rsidRPr="008954D0" w:rsidRDefault="00896717" w:rsidP="008954D0">
      <w:pPr>
        <w:pStyle w:val="ListParagraph"/>
        <w:numPr>
          <w:ilvl w:val="0"/>
          <w:numId w:val="10"/>
        </w:numPr>
        <w:tabs>
          <w:tab w:val="left" w:pos="679"/>
          <w:tab w:val="left" w:pos="680"/>
        </w:tabs>
        <w:spacing w:before="119"/>
        <w:ind w:left="112" w:right="928" w:firstLine="0"/>
        <w:jc w:val="both"/>
        <w:rPr>
          <w:rFonts w:asciiTheme="minorHAnsi" w:hAnsiTheme="minorHAnsi" w:cstheme="minorHAnsi"/>
          <w:sz w:val="24"/>
          <w:szCs w:val="24"/>
        </w:rPr>
      </w:pPr>
      <w:r w:rsidRPr="008954D0">
        <w:rPr>
          <w:rFonts w:asciiTheme="minorHAnsi" w:hAnsiTheme="minorHAnsi" w:cstheme="minorHAnsi"/>
          <w:sz w:val="24"/>
          <w:szCs w:val="24"/>
        </w:rPr>
        <w:t>the activities undertaken by ITU in the area of child online protection at the national,</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regional</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international levels;</w:t>
      </w:r>
    </w:p>
    <w:p w14:paraId="6A33BF9A" w14:textId="77777777" w:rsidR="008C6C1B" w:rsidRPr="008954D0" w:rsidRDefault="00896717" w:rsidP="008954D0">
      <w:pPr>
        <w:pStyle w:val="ListParagraph"/>
        <w:numPr>
          <w:ilvl w:val="0"/>
          <w:numId w:val="10"/>
        </w:numPr>
        <w:tabs>
          <w:tab w:val="left" w:pos="679"/>
          <w:tab w:val="left" w:pos="680"/>
        </w:tabs>
        <w:ind w:hanging="568"/>
        <w:jc w:val="both"/>
        <w:rPr>
          <w:rFonts w:asciiTheme="minorHAnsi" w:hAnsiTheme="minorHAnsi" w:cstheme="minorHAnsi"/>
          <w:sz w:val="24"/>
          <w:szCs w:val="24"/>
        </w:rPr>
      </w:pPr>
      <w:r w:rsidRPr="008954D0">
        <w:rPr>
          <w:rFonts w:asciiTheme="minorHAnsi" w:hAnsiTheme="minorHAnsi" w:cstheme="minorHAnsi"/>
          <w:sz w:val="24"/>
          <w:szCs w:val="24"/>
        </w:rPr>
        <w:t>the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activities undertaken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by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many</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countries in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recent</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years;</w:t>
      </w:r>
    </w:p>
    <w:p w14:paraId="5E4A5CEC" w14:textId="77777777" w:rsidR="008C6C1B" w:rsidRPr="008954D0" w:rsidRDefault="00896717" w:rsidP="008954D0">
      <w:pPr>
        <w:pStyle w:val="ListParagraph"/>
        <w:numPr>
          <w:ilvl w:val="0"/>
          <w:numId w:val="10"/>
        </w:numPr>
        <w:tabs>
          <w:tab w:val="left" w:pos="679"/>
          <w:tab w:val="left" w:pos="680"/>
        </w:tabs>
        <w:spacing w:before="123"/>
        <w:ind w:left="112" w:right="505" w:firstLine="0"/>
        <w:jc w:val="both"/>
        <w:rPr>
          <w:rFonts w:asciiTheme="minorHAnsi" w:hAnsiTheme="minorHAnsi" w:cstheme="minorHAnsi"/>
          <w:sz w:val="24"/>
          <w:szCs w:val="24"/>
        </w:rPr>
      </w:pPr>
      <w:r w:rsidRPr="008954D0">
        <w:rPr>
          <w:rFonts w:asciiTheme="minorHAnsi" w:hAnsiTheme="minorHAnsi" w:cstheme="minorHAnsi"/>
          <w:sz w:val="24"/>
          <w:szCs w:val="24"/>
        </w:rPr>
        <w:t>the call of the world's youth at the BYND2015 Global Youth Summit (San José, Costa Rica,</w:t>
      </w:r>
      <w:r w:rsidRPr="008954D0">
        <w:rPr>
          <w:rFonts w:asciiTheme="minorHAnsi" w:hAnsiTheme="minorHAnsi" w:cstheme="minorHAnsi"/>
          <w:spacing w:val="-53"/>
          <w:sz w:val="24"/>
          <w:szCs w:val="24"/>
        </w:rPr>
        <w:t xml:space="preserve"> </w:t>
      </w:r>
      <w:r w:rsidRPr="008954D0">
        <w:rPr>
          <w:rFonts w:asciiTheme="minorHAnsi" w:hAnsiTheme="minorHAnsi" w:cstheme="minorHAnsi"/>
          <w:sz w:val="24"/>
          <w:szCs w:val="24"/>
        </w:rPr>
        <w:t>2013)</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Member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States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develop</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policies</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make online communities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safe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 secure;</w:t>
      </w:r>
    </w:p>
    <w:p w14:paraId="65DBABBD" w14:textId="77777777" w:rsidR="008C6C1B" w:rsidRPr="008954D0" w:rsidRDefault="00896717" w:rsidP="008954D0">
      <w:pPr>
        <w:pStyle w:val="ListParagraph"/>
        <w:numPr>
          <w:ilvl w:val="0"/>
          <w:numId w:val="10"/>
        </w:numPr>
        <w:tabs>
          <w:tab w:val="left" w:pos="679"/>
          <w:tab w:val="left" w:pos="680"/>
        </w:tabs>
        <w:ind w:left="112" w:right="112" w:firstLine="0"/>
        <w:jc w:val="both"/>
        <w:rPr>
          <w:rFonts w:asciiTheme="minorHAnsi" w:hAnsiTheme="minorHAnsi" w:cstheme="minorHAnsi"/>
          <w:sz w:val="24"/>
          <w:szCs w:val="24"/>
        </w:rPr>
      </w:pPr>
      <w:r w:rsidRPr="008954D0">
        <w:rPr>
          <w:rFonts w:asciiTheme="minorHAnsi" w:hAnsiTheme="minorHAnsi" w:cstheme="minorHAnsi"/>
          <w:sz w:val="24"/>
          <w:szCs w:val="24"/>
        </w:rPr>
        <w:t>the many activities of governments, national, regional and international non-governmental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organizations (NGOs) and industry organizations that are promoting the exchange of best practices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p>
    <w:p w14:paraId="375861FB" w14:textId="77777777" w:rsidR="008C6C1B" w:rsidRPr="008954D0" w:rsidRDefault="00896717" w:rsidP="008954D0">
      <w:pPr>
        <w:spacing w:before="157"/>
        <w:ind w:left="679"/>
        <w:jc w:val="both"/>
        <w:rPr>
          <w:rFonts w:asciiTheme="minorHAnsi" w:hAnsiTheme="minorHAnsi" w:cstheme="minorHAnsi"/>
          <w:i/>
          <w:sz w:val="24"/>
          <w:szCs w:val="24"/>
        </w:rPr>
      </w:pPr>
      <w:r w:rsidRPr="008954D0">
        <w:rPr>
          <w:rFonts w:asciiTheme="minorHAnsi" w:hAnsiTheme="minorHAnsi" w:cstheme="minorHAnsi"/>
          <w:i/>
          <w:sz w:val="24"/>
          <w:szCs w:val="24"/>
        </w:rPr>
        <w:t>resolves</w:t>
      </w:r>
    </w:p>
    <w:p w14:paraId="54B39860" w14:textId="4CEC9D88" w:rsidR="008C6C1B" w:rsidRPr="008954D0" w:rsidRDefault="00896717" w:rsidP="008954D0">
      <w:pPr>
        <w:pStyle w:val="ListParagraph"/>
        <w:numPr>
          <w:ilvl w:val="0"/>
          <w:numId w:val="9"/>
        </w:numPr>
        <w:tabs>
          <w:tab w:val="left" w:pos="679"/>
          <w:tab w:val="left" w:pos="680"/>
        </w:tabs>
        <w:spacing w:before="123"/>
        <w:ind w:right="379" w:firstLine="0"/>
        <w:jc w:val="both"/>
        <w:rPr>
          <w:rFonts w:asciiTheme="minorHAnsi" w:hAnsiTheme="minorHAnsi" w:cstheme="minorHAnsi"/>
          <w:sz w:val="24"/>
          <w:szCs w:val="24"/>
        </w:rPr>
      </w:pPr>
      <w:r w:rsidRPr="008954D0">
        <w:rPr>
          <w:rFonts w:asciiTheme="minorHAnsi" w:hAnsiTheme="minorHAnsi" w:cstheme="minorHAnsi"/>
          <w:sz w:val="24"/>
          <w:szCs w:val="24"/>
        </w:rPr>
        <w:t>to continue the COP initiative as a platform to raise awareness and share best practices on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child 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safety issues;</w:t>
      </w:r>
    </w:p>
    <w:p w14:paraId="08E96B94" w14:textId="0191EB26" w:rsidR="008C6C1B" w:rsidRPr="008954D0" w:rsidRDefault="00896717" w:rsidP="008954D0">
      <w:pPr>
        <w:pStyle w:val="ListParagraph"/>
        <w:numPr>
          <w:ilvl w:val="0"/>
          <w:numId w:val="9"/>
        </w:numPr>
        <w:tabs>
          <w:tab w:val="left" w:pos="679"/>
          <w:tab w:val="left" w:pos="680"/>
        </w:tabs>
        <w:spacing w:before="119"/>
        <w:ind w:right="804" w:firstLine="0"/>
        <w:jc w:val="both"/>
        <w:rPr>
          <w:rFonts w:asciiTheme="minorHAnsi" w:hAnsiTheme="minorHAnsi" w:cstheme="minorHAnsi"/>
          <w:sz w:val="24"/>
          <w:szCs w:val="24"/>
        </w:rPr>
      </w:pPr>
      <w:r w:rsidRPr="008954D0">
        <w:rPr>
          <w:rFonts w:asciiTheme="minorHAnsi" w:hAnsiTheme="minorHAnsi" w:cstheme="minorHAnsi"/>
          <w:sz w:val="24"/>
          <w:szCs w:val="24"/>
        </w:rPr>
        <w:t>to continue providing assistance and support to Member States, especially developing</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countries</w:t>
      </w:r>
      <w:r w:rsidR="003A55B6" w:rsidRPr="008954D0">
        <w:rPr>
          <w:rFonts w:asciiTheme="minorHAnsi" w:eastAsia="Batang" w:hAnsiTheme="minorHAnsi" w:cstheme="minorHAnsi"/>
          <w:position w:val="6"/>
          <w:sz w:val="24"/>
          <w:szCs w:val="24"/>
          <w:lang w:val="en-GB"/>
        </w:rPr>
        <w:footnoteReference w:customMarkFollows="1" w:id="1"/>
        <w:t>1</w:t>
      </w:r>
      <w:r w:rsidRPr="008954D0">
        <w:rPr>
          <w:rFonts w:asciiTheme="minorHAnsi" w:hAnsiTheme="minorHAnsi" w:cstheme="minorHAnsi"/>
          <w:sz w:val="24"/>
          <w:szCs w:val="24"/>
        </w:rPr>
        <w: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developing</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implementing</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roadmaps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COP</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initiative;</w:t>
      </w:r>
    </w:p>
    <w:p w14:paraId="7DD0B1ED" w14:textId="77777777" w:rsidR="008C6C1B" w:rsidRPr="008954D0" w:rsidRDefault="00896717" w:rsidP="008954D0">
      <w:pPr>
        <w:pStyle w:val="ListParagraph"/>
        <w:numPr>
          <w:ilvl w:val="0"/>
          <w:numId w:val="9"/>
        </w:numPr>
        <w:tabs>
          <w:tab w:val="left" w:pos="679"/>
          <w:tab w:val="left" w:pos="680"/>
        </w:tabs>
        <w:ind w:left="679" w:hanging="568"/>
        <w:jc w:val="both"/>
        <w:rPr>
          <w:rFonts w:asciiTheme="minorHAnsi" w:hAnsiTheme="minorHAnsi" w:cstheme="minorHAnsi"/>
          <w:sz w:val="24"/>
          <w:szCs w:val="24"/>
        </w:rPr>
      </w:pPr>
      <w:r w:rsidRPr="008954D0">
        <w:rPr>
          <w:rFonts w:asciiTheme="minorHAnsi" w:hAnsiTheme="minorHAnsi" w:cstheme="minorHAnsi"/>
          <w:sz w:val="24"/>
          <w:szCs w:val="24"/>
        </w:rPr>
        <w:t>to</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continue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coordinate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COP</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initiative,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cooperation</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with</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relevant</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stakeholders;</w:t>
      </w:r>
    </w:p>
    <w:p w14:paraId="4A46D4E5" w14:textId="4E419466" w:rsidR="008C6C1B" w:rsidRPr="008954D0" w:rsidRDefault="00896717" w:rsidP="008954D0">
      <w:pPr>
        <w:pStyle w:val="ListParagraph"/>
        <w:numPr>
          <w:ilvl w:val="0"/>
          <w:numId w:val="9"/>
        </w:numPr>
        <w:tabs>
          <w:tab w:val="left" w:pos="679"/>
          <w:tab w:val="left" w:pos="680"/>
        </w:tabs>
        <w:ind w:right="163" w:firstLine="0"/>
        <w:jc w:val="both"/>
        <w:rPr>
          <w:rFonts w:asciiTheme="minorHAnsi" w:hAnsiTheme="minorHAnsi" w:cstheme="minorHAnsi"/>
          <w:sz w:val="24"/>
          <w:szCs w:val="24"/>
        </w:rPr>
      </w:pPr>
      <w:r w:rsidRPr="008954D0">
        <w:rPr>
          <w:rFonts w:asciiTheme="minorHAnsi" w:hAnsiTheme="minorHAnsi" w:cstheme="minorHAnsi"/>
          <w:sz w:val="24"/>
          <w:szCs w:val="24"/>
        </w:rPr>
        <w:t>to promote collaboration between all stakeholders involved in child online protection, based</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work</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done 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this</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area,</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order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benefit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Member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States;</w:t>
      </w:r>
    </w:p>
    <w:p w14:paraId="3D5AB8D3" w14:textId="2E0526D3" w:rsidR="008C6C1B" w:rsidRPr="008954D0" w:rsidRDefault="00896717" w:rsidP="008954D0">
      <w:pPr>
        <w:pStyle w:val="ListParagraph"/>
        <w:numPr>
          <w:ilvl w:val="0"/>
          <w:numId w:val="9"/>
        </w:numPr>
        <w:tabs>
          <w:tab w:val="left" w:pos="679"/>
          <w:tab w:val="left" w:pos="680"/>
        </w:tabs>
        <w:ind w:right="163" w:firstLine="0"/>
        <w:jc w:val="both"/>
        <w:rPr>
          <w:rFonts w:asciiTheme="minorHAnsi" w:hAnsiTheme="minorHAnsi" w:cstheme="minorHAnsi"/>
          <w:sz w:val="24"/>
          <w:szCs w:val="24"/>
        </w:rPr>
      </w:pPr>
      <w:r w:rsidRPr="008954D0">
        <w:rPr>
          <w:rFonts w:asciiTheme="minorHAnsi" w:hAnsiTheme="minorHAnsi" w:cstheme="minorHAnsi"/>
          <w:sz w:val="24"/>
          <w:szCs w:val="24"/>
        </w:rPr>
        <w:t>to continue efforts, together with relevant international organizations, to support Member States, upon request, to engage in capacity building and awareness raising on child online protection for parents, guardians, educators and communities, as well as relevant representatives of the public and private sectors,</w:t>
      </w:r>
    </w:p>
    <w:p w14:paraId="5C71464D" w14:textId="77777777" w:rsidR="008C6C1B" w:rsidRPr="008954D0" w:rsidRDefault="00896717" w:rsidP="008954D0">
      <w:pPr>
        <w:spacing w:before="157"/>
        <w:ind w:left="679"/>
        <w:jc w:val="both"/>
        <w:rPr>
          <w:rFonts w:asciiTheme="minorHAnsi" w:hAnsiTheme="minorHAnsi" w:cstheme="minorHAnsi"/>
          <w:i/>
          <w:sz w:val="24"/>
          <w:szCs w:val="24"/>
        </w:rPr>
      </w:pPr>
      <w:r w:rsidRPr="008954D0">
        <w:rPr>
          <w:rFonts w:asciiTheme="minorHAnsi" w:hAnsiTheme="minorHAnsi" w:cstheme="minorHAnsi"/>
          <w:i/>
          <w:sz w:val="24"/>
          <w:szCs w:val="24"/>
        </w:rPr>
        <w:t>requests the Council</w:t>
      </w:r>
    </w:p>
    <w:p w14:paraId="00A2D50A" w14:textId="77777777" w:rsidR="008C6C1B" w:rsidRPr="008954D0" w:rsidRDefault="00896717" w:rsidP="008954D0">
      <w:pPr>
        <w:pStyle w:val="ListParagraph"/>
        <w:numPr>
          <w:ilvl w:val="0"/>
          <w:numId w:val="8"/>
        </w:numPr>
        <w:tabs>
          <w:tab w:val="left" w:pos="679"/>
          <w:tab w:val="left" w:pos="680"/>
        </w:tabs>
        <w:spacing w:before="122"/>
        <w:ind w:right="1000" w:firstLine="0"/>
        <w:jc w:val="both"/>
        <w:rPr>
          <w:rFonts w:asciiTheme="minorHAnsi" w:hAnsiTheme="minorHAnsi" w:cstheme="minorHAnsi"/>
          <w:sz w:val="24"/>
          <w:szCs w:val="24"/>
        </w:rPr>
      </w:pPr>
      <w:r w:rsidRPr="008954D0">
        <w:rPr>
          <w:rFonts w:asciiTheme="minorHAnsi" w:hAnsiTheme="minorHAnsi" w:cstheme="minorHAnsi"/>
          <w:sz w:val="24"/>
          <w:szCs w:val="24"/>
        </w:rPr>
        <w:t>to continue the work of CWG-COP, in order to facilitate the membership's input and</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guidance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ITU's role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p>
    <w:p w14:paraId="01D384AD" w14:textId="77777777" w:rsidR="008C6C1B" w:rsidRPr="008954D0" w:rsidRDefault="00896717" w:rsidP="008954D0">
      <w:pPr>
        <w:pStyle w:val="ListParagraph"/>
        <w:numPr>
          <w:ilvl w:val="0"/>
          <w:numId w:val="8"/>
        </w:numPr>
        <w:tabs>
          <w:tab w:val="left" w:pos="679"/>
          <w:tab w:val="left" w:pos="680"/>
        </w:tabs>
        <w:ind w:right="603" w:firstLine="0"/>
        <w:jc w:val="both"/>
        <w:rPr>
          <w:rFonts w:asciiTheme="minorHAnsi" w:hAnsiTheme="minorHAnsi" w:cstheme="minorHAnsi"/>
          <w:sz w:val="24"/>
          <w:szCs w:val="24"/>
        </w:rPr>
      </w:pPr>
      <w:r w:rsidRPr="008954D0">
        <w:rPr>
          <w:rFonts w:asciiTheme="minorHAnsi" w:hAnsiTheme="minorHAnsi" w:cstheme="minorHAnsi"/>
          <w:sz w:val="24"/>
          <w:szCs w:val="24"/>
        </w:rPr>
        <w:t>to facilitate the contribution and participation of all relevant stakeholders in the work of</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CWG-COP to</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ensure maximum collaboration in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implementing</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this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resolution;</w:t>
      </w:r>
    </w:p>
    <w:p w14:paraId="2A95A27D" w14:textId="77777777" w:rsidR="008C6C1B" w:rsidRPr="008954D0" w:rsidRDefault="00896717" w:rsidP="008954D0">
      <w:pPr>
        <w:pStyle w:val="ListParagraph"/>
        <w:numPr>
          <w:ilvl w:val="0"/>
          <w:numId w:val="8"/>
        </w:numPr>
        <w:tabs>
          <w:tab w:val="left" w:pos="679"/>
          <w:tab w:val="left" w:pos="680"/>
        </w:tabs>
        <w:ind w:right="310" w:firstLine="0"/>
        <w:jc w:val="both"/>
        <w:rPr>
          <w:rFonts w:asciiTheme="minorHAnsi" w:hAnsiTheme="minorHAnsi" w:cstheme="minorHAnsi"/>
          <w:sz w:val="24"/>
          <w:szCs w:val="24"/>
        </w:rPr>
      </w:pPr>
      <w:r w:rsidRPr="008954D0">
        <w:rPr>
          <w:rFonts w:asciiTheme="minorHAnsi" w:hAnsiTheme="minorHAnsi" w:cstheme="minorHAnsi"/>
          <w:sz w:val="24"/>
          <w:szCs w:val="24"/>
        </w:rPr>
        <w:t>to encourage CWG-COP to liaise with the Council Working Group on International Internet-</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related Public Policy Issues (CWG-Internet), as appropriate, in order to contribute in a mutually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beneficial manner to fulfilment of work under the respective mandates of these Council working</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groups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relevant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issues;</w:t>
      </w:r>
    </w:p>
    <w:p w14:paraId="498758E1" w14:textId="77777777" w:rsidR="008C6C1B" w:rsidRPr="008954D0" w:rsidRDefault="00896717" w:rsidP="008954D0">
      <w:pPr>
        <w:pStyle w:val="ListParagraph"/>
        <w:numPr>
          <w:ilvl w:val="0"/>
          <w:numId w:val="8"/>
        </w:numPr>
        <w:tabs>
          <w:tab w:val="left" w:pos="680"/>
        </w:tabs>
        <w:spacing w:before="119"/>
        <w:ind w:right="380" w:firstLine="0"/>
        <w:jc w:val="both"/>
        <w:rPr>
          <w:rFonts w:asciiTheme="minorHAnsi" w:hAnsiTheme="minorHAnsi" w:cstheme="minorHAnsi"/>
          <w:sz w:val="24"/>
          <w:szCs w:val="24"/>
        </w:rPr>
      </w:pPr>
      <w:r w:rsidRPr="008954D0">
        <w:rPr>
          <w:rFonts w:asciiTheme="minorHAnsi" w:hAnsiTheme="minorHAnsi" w:cstheme="minorHAnsi"/>
          <w:sz w:val="24"/>
          <w:szCs w:val="24"/>
        </w:rPr>
        <w:t>to encourage CWG-COP to conduct, prior to its meetings, online consultations for youth of</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lastRenderedPageBreak/>
        <w:t>sufficient proposed duration to listen to their views and opinions on different matters related to</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child 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p>
    <w:p w14:paraId="68699B85" w14:textId="77777777" w:rsidR="008C6C1B" w:rsidRPr="008954D0" w:rsidRDefault="00896717" w:rsidP="008954D0">
      <w:pPr>
        <w:pStyle w:val="ListParagraph"/>
        <w:numPr>
          <w:ilvl w:val="0"/>
          <w:numId w:val="8"/>
        </w:numPr>
        <w:tabs>
          <w:tab w:val="left" w:pos="680"/>
        </w:tabs>
        <w:spacing w:before="123"/>
        <w:ind w:right="636" w:firstLine="0"/>
        <w:jc w:val="both"/>
        <w:rPr>
          <w:rFonts w:asciiTheme="minorHAnsi" w:hAnsiTheme="minorHAnsi" w:cstheme="minorHAnsi"/>
          <w:sz w:val="24"/>
          <w:szCs w:val="24"/>
        </w:rPr>
      </w:pPr>
      <w:r w:rsidRPr="008954D0">
        <w:rPr>
          <w:rFonts w:asciiTheme="minorHAnsi" w:hAnsiTheme="minorHAnsi" w:cstheme="minorHAnsi"/>
          <w:sz w:val="24"/>
          <w:szCs w:val="24"/>
        </w:rPr>
        <w:t>to continue to make output documents related to child online protection issues publicly</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accessible without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password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p>
    <w:p w14:paraId="36803581" w14:textId="77777777" w:rsidR="008C6C1B" w:rsidRPr="008954D0" w:rsidRDefault="00896717" w:rsidP="008954D0">
      <w:pPr>
        <w:spacing w:before="158"/>
        <w:ind w:left="679"/>
        <w:jc w:val="both"/>
        <w:rPr>
          <w:rFonts w:asciiTheme="minorHAnsi" w:hAnsiTheme="minorHAnsi" w:cstheme="minorHAnsi"/>
          <w:i/>
          <w:sz w:val="24"/>
          <w:szCs w:val="24"/>
        </w:rPr>
      </w:pPr>
      <w:r w:rsidRPr="008954D0">
        <w:rPr>
          <w:rFonts w:asciiTheme="minorHAnsi" w:hAnsiTheme="minorHAnsi" w:cstheme="minorHAnsi"/>
          <w:i/>
          <w:sz w:val="24"/>
          <w:szCs w:val="24"/>
        </w:rPr>
        <w:t>instructs</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the</w:t>
      </w:r>
      <w:r w:rsidRPr="008954D0">
        <w:rPr>
          <w:rFonts w:asciiTheme="minorHAnsi" w:hAnsiTheme="minorHAnsi" w:cstheme="minorHAnsi"/>
          <w:i/>
          <w:spacing w:val="-5"/>
          <w:sz w:val="24"/>
          <w:szCs w:val="24"/>
        </w:rPr>
        <w:t xml:space="preserve"> </w:t>
      </w:r>
      <w:r w:rsidRPr="008954D0">
        <w:rPr>
          <w:rFonts w:asciiTheme="minorHAnsi" w:hAnsiTheme="minorHAnsi" w:cstheme="minorHAnsi"/>
          <w:i/>
          <w:sz w:val="24"/>
          <w:szCs w:val="24"/>
        </w:rPr>
        <w:t>Secretary-General</w:t>
      </w:r>
    </w:p>
    <w:p w14:paraId="6F9156D3" w14:textId="77777777" w:rsidR="008C6C1B" w:rsidRPr="008954D0" w:rsidRDefault="00896717" w:rsidP="008954D0">
      <w:pPr>
        <w:pStyle w:val="ListParagraph"/>
        <w:numPr>
          <w:ilvl w:val="0"/>
          <w:numId w:val="7"/>
        </w:numPr>
        <w:tabs>
          <w:tab w:val="left" w:pos="679"/>
          <w:tab w:val="left" w:pos="680"/>
        </w:tabs>
        <w:spacing w:before="122"/>
        <w:ind w:right="650" w:firstLine="0"/>
        <w:jc w:val="both"/>
        <w:rPr>
          <w:rFonts w:asciiTheme="minorHAnsi" w:hAnsiTheme="minorHAnsi" w:cstheme="minorHAnsi"/>
          <w:sz w:val="24"/>
          <w:szCs w:val="24"/>
        </w:rPr>
      </w:pPr>
      <w:r w:rsidRPr="008954D0">
        <w:rPr>
          <w:rFonts w:asciiTheme="minorHAnsi" w:hAnsiTheme="minorHAnsi" w:cstheme="minorHAnsi"/>
          <w:sz w:val="24"/>
          <w:szCs w:val="24"/>
        </w:rPr>
        <w:t>to continue identifying those activities that are carried out by other United Nations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organizations in this domain and to coordinate with them appropriately, with the objective of</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establishing</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partnerships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maximize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and synergize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efforts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this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important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area;</w:t>
      </w:r>
    </w:p>
    <w:p w14:paraId="35BCC900" w14:textId="77777777" w:rsidR="008C6C1B" w:rsidRPr="008954D0" w:rsidRDefault="00896717" w:rsidP="008954D0">
      <w:pPr>
        <w:pStyle w:val="ListParagraph"/>
        <w:numPr>
          <w:ilvl w:val="0"/>
          <w:numId w:val="7"/>
        </w:numPr>
        <w:tabs>
          <w:tab w:val="left" w:pos="679"/>
          <w:tab w:val="left" w:pos="680"/>
        </w:tabs>
        <w:spacing w:before="119"/>
        <w:ind w:right="395" w:firstLine="0"/>
        <w:jc w:val="both"/>
        <w:rPr>
          <w:rFonts w:asciiTheme="minorHAnsi" w:hAnsiTheme="minorHAnsi" w:cstheme="minorHAnsi"/>
          <w:sz w:val="24"/>
          <w:szCs w:val="24"/>
        </w:rPr>
      </w:pPr>
      <w:r w:rsidRPr="008954D0">
        <w:rPr>
          <w:rFonts w:asciiTheme="minorHAnsi" w:hAnsiTheme="minorHAnsi" w:cstheme="minorHAnsi"/>
          <w:sz w:val="24"/>
          <w:szCs w:val="24"/>
        </w:rPr>
        <w:t>to coordinate ITU efforts with other United Nations agencies and entities concerned with</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this issue, in order to contribute to existing global repositories with useful information, statistics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tools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concerning</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protection;</w:t>
      </w:r>
    </w:p>
    <w:p w14:paraId="2677D1A7" w14:textId="77777777" w:rsidR="008C6C1B" w:rsidRPr="008954D0" w:rsidRDefault="00896717" w:rsidP="008954D0">
      <w:pPr>
        <w:pStyle w:val="ListParagraph"/>
        <w:numPr>
          <w:ilvl w:val="0"/>
          <w:numId w:val="7"/>
        </w:numPr>
        <w:tabs>
          <w:tab w:val="left" w:pos="679"/>
          <w:tab w:val="left" w:pos="680"/>
        </w:tabs>
        <w:ind w:right="810" w:firstLine="0"/>
        <w:jc w:val="both"/>
        <w:rPr>
          <w:rFonts w:asciiTheme="minorHAnsi" w:hAnsiTheme="minorHAnsi" w:cstheme="minorHAnsi"/>
          <w:sz w:val="24"/>
          <w:szCs w:val="24"/>
        </w:rPr>
      </w:pPr>
      <w:r w:rsidRPr="008954D0">
        <w:rPr>
          <w:rFonts w:asciiTheme="minorHAnsi" w:hAnsiTheme="minorHAnsi" w:cstheme="minorHAnsi"/>
          <w:sz w:val="24"/>
          <w:szCs w:val="24"/>
        </w:rPr>
        <w:t>to maintain and promote the online repository of resources on child online protection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efforts;</w:t>
      </w:r>
    </w:p>
    <w:p w14:paraId="5DB2C68A" w14:textId="77777777" w:rsidR="008C6C1B" w:rsidRPr="008954D0" w:rsidRDefault="00896717" w:rsidP="008954D0">
      <w:pPr>
        <w:pStyle w:val="ListParagraph"/>
        <w:numPr>
          <w:ilvl w:val="0"/>
          <w:numId w:val="7"/>
        </w:numPr>
        <w:tabs>
          <w:tab w:val="left" w:pos="679"/>
          <w:tab w:val="left" w:pos="680"/>
        </w:tabs>
        <w:ind w:right="273" w:firstLine="0"/>
        <w:jc w:val="both"/>
        <w:rPr>
          <w:rFonts w:asciiTheme="minorHAnsi" w:hAnsiTheme="minorHAnsi" w:cstheme="minorHAnsi"/>
          <w:sz w:val="24"/>
          <w:szCs w:val="24"/>
        </w:rPr>
      </w:pPr>
      <w:r w:rsidRPr="008954D0">
        <w:rPr>
          <w:rFonts w:asciiTheme="minorHAnsi" w:hAnsiTheme="minorHAnsi" w:cstheme="minorHAnsi"/>
          <w:sz w:val="24"/>
          <w:szCs w:val="24"/>
        </w:rPr>
        <w:t>to continue the coordination of ITU activities with other similar initiatives being undertaken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national,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regional</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international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levels,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in order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eliminate</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possible overlaps;</w:t>
      </w:r>
    </w:p>
    <w:p w14:paraId="2E7771ED" w14:textId="77777777" w:rsidR="008C6C1B" w:rsidRPr="008954D0" w:rsidRDefault="00896717" w:rsidP="008954D0">
      <w:pPr>
        <w:pStyle w:val="ListParagraph"/>
        <w:numPr>
          <w:ilvl w:val="0"/>
          <w:numId w:val="7"/>
        </w:numPr>
        <w:tabs>
          <w:tab w:val="left" w:pos="680"/>
        </w:tabs>
        <w:ind w:right="501" w:firstLine="0"/>
        <w:jc w:val="both"/>
        <w:rPr>
          <w:rFonts w:asciiTheme="minorHAnsi" w:hAnsiTheme="minorHAnsi" w:cstheme="minorHAnsi"/>
          <w:sz w:val="24"/>
          <w:szCs w:val="24"/>
        </w:rPr>
      </w:pPr>
      <w:r w:rsidRPr="008954D0">
        <w:rPr>
          <w:rFonts w:asciiTheme="minorHAnsi" w:hAnsiTheme="minorHAnsi" w:cstheme="minorHAnsi"/>
          <w:sz w:val="24"/>
          <w:szCs w:val="24"/>
        </w:rPr>
        <w:t>to bring this resolution to the attention of other COP members and of the United Nations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Secretary-General, with the aim of increasing the engagement of the United Nations system 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 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p>
    <w:p w14:paraId="375A6A1D" w14:textId="77777777" w:rsidR="008C6C1B" w:rsidRPr="008954D0" w:rsidRDefault="00896717" w:rsidP="008954D0">
      <w:pPr>
        <w:pStyle w:val="ListParagraph"/>
        <w:numPr>
          <w:ilvl w:val="0"/>
          <w:numId w:val="7"/>
        </w:numPr>
        <w:tabs>
          <w:tab w:val="left" w:pos="679"/>
          <w:tab w:val="left" w:pos="680"/>
        </w:tabs>
        <w:spacing w:before="119" w:line="242" w:lineRule="auto"/>
        <w:ind w:right="1377" w:firstLine="0"/>
        <w:jc w:val="both"/>
        <w:rPr>
          <w:rFonts w:asciiTheme="minorHAnsi" w:hAnsiTheme="minorHAnsi" w:cstheme="minorHAnsi"/>
          <w:sz w:val="24"/>
          <w:szCs w:val="24"/>
        </w:rPr>
      </w:pPr>
      <w:r w:rsidRPr="008954D0">
        <w:rPr>
          <w:rFonts w:asciiTheme="minorHAnsi" w:hAnsiTheme="minorHAnsi" w:cstheme="minorHAnsi"/>
          <w:sz w:val="24"/>
          <w:szCs w:val="24"/>
        </w:rPr>
        <w:t>to submit a progress report on the implementation of this resolution to the next</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plenipotentiary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conference;</w:t>
      </w:r>
    </w:p>
    <w:p w14:paraId="22A5AC49" w14:textId="77777777" w:rsidR="008C6C1B" w:rsidRPr="008954D0" w:rsidRDefault="00896717" w:rsidP="008954D0">
      <w:pPr>
        <w:pStyle w:val="ListParagraph"/>
        <w:numPr>
          <w:ilvl w:val="0"/>
          <w:numId w:val="7"/>
        </w:numPr>
        <w:tabs>
          <w:tab w:val="left" w:pos="679"/>
          <w:tab w:val="left" w:pos="680"/>
        </w:tabs>
        <w:spacing w:before="117"/>
        <w:ind w:right="716" w:firstLine="0"/>
        <w:jc w:val="both"/>
        <w:rPr>
          <w:rFonts w:asciiTheme="minorHAnsi" w:hAnsiTheme="minorHAnsi" w:cstheme="minorHAnsi"/>
          <w:sz w:val="24"/>
          <w:szCs w:val="24"/>
        </w:rPr>
      </w:pPr>
      <w:r w:rsidRPr="008954D0">
        <w:rPr>
          <w:rFonts w:asciiTheme="minorHAnsi" w:hAnsiTheme="minorHAnsi" w:cstheme="minorHAnsi"/>
          <w:sz w:val="24"/>
          <w:szCs w:val="24"/>
        </w:rPr>
        <w:t>to continue to disseminate the documents and reports of CWG-COP to all international</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organizations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stakeholders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involved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such</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matters,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so</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that</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they</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can</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collaborate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fully;</w:t>
      </w:r>
    </w:p>
    <w:p w14:paraId="716720C7" w14:textId="77777777" w:rsidR="006E4C63" w:rsidRPr="008954D0" w:rsidRDefault="00896717" w:rsidP="008954D0">
      <w:pPr>
        <w:pStyle w:val="ListParagraph"/>
        <w:numPr>
          <w:ilvl w:val="0"/>
          <w:numId w:val="7"/>
        </w:numPr>
        <w:tabs>
          <w:tab w:val="left" w:pos="679"/>
          <w:tab w:val="left" w:pos="680"/>
        </w:tabs>
        <w:ind w:right="150" w:firstLine="0"/>
        <w:jc w:val="both"/>
        <w:rPr>
          <w:rFonts w:asciiTheme="minorHAnsi" w:hAnsiTheme="minorHAnsi" w:cstheme="minorHAnsi"/>
          <w:i/>
          <w:sz w:val="24"/>
          <w:szCs w:val="24"/>
        </w:rPr>
      </w:pPr>
      <w:r w:rsidRPr="008954D0">
        <w:rPr>
          <w:rFonts w:asciiTheme="minorHAnsi" w:hAnsiTheme="minorHAnsi" w:cstheme="minorHAnsi"/>
          <w:sz w:val="24"/>
          <w:szCs w:val="24"/>
        </w:rPr>
        <w:t>to encourage Member States and Sector Members to submit best practices on issues of child</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online protection,</w:t>
      </w:r>
    </w:p>
    <w:p w14:paraId="79AE94F0" w14:textId="67819612" w:rsidR="008C6C1B" w:rsidRPr="008954D0" w:rsidRDefault="00896717" w:rsidP="008954D0">
      <w:pPr>
        <w:spacing w:before="158"/>
        <w:ind w:left="679"/>
        <w:jc w:val="both"/>
        <w:rPr>
          <w:rFonts w:asciiTheme="minorHAnsi" w:hAnsiTheme="minorHAnsi" w:cstheme="minorHAnsi"/>
          <w:i/>
          <w:sz w:val="24"/>
          <w:szCs w:val="24"/>
        </w:rPr>
      </w:pPr>
      <w:r w:rsidRPr="008954D0">
        <w:rPr>
          <w:rFonts w:asciiTheme="minorHAnsi" w:hAnsiTheme="minorHAnsi" w:cstheme="minorHAnsi"/>
          <w:i/>
          <w:sz w:val="24"/>
          <w:szCs w:val="24"/>
        </w:rPr>
        <w:t>instructs the Secretary-General and the Directors of the Bureaux</w:t>
      </w:r>
    </w:p>
    <w:p w14:paraId="3994A596" w14:textId="77777777" w:rsidR="008C6C1B" w:rsidRPr="008954D0" w:rsidRDefault="00896717" w:rsidP="008954D0">
      <w:pPr>
        <w:pStyle w:val="ListParagraph"/>
        <w:numPr>
          <w:ilvl w:val="0"/>
          <w:numId w:val="6"/>
        </w:numPr>
        <w:tabs>
          <w:tab w:val="left" w:pos="679"/>
          <w:tab w:val="left" w:pos="680"/>
        </w:tabs>
        <w:spacing w:before="122"/>
        <w:ind w:right="299" w:firstLine="0"/>
        <w:jc w:val="both"/>
        <w:rPr>
          <w:rFonts w:asciiTheme="minorHAnsi" w:hAnsiTheme="minorHAnsi" w:cstheme="minorHAnsi"/>
          <w:sz w:val="24"/>
          <w:szCs w:val="24"/>
        </w:rPr>
      </w:pPr>
      <w:r w:rsidRPr="008954D0">
        <w:rPr>
          <w:rFonts w:asciiTheme="minorHAnsi" w:hAnsiTheme="minorHAnsi" w:cstheme="minorHAnsi"/>
          <w:sz w:val="24"/>
          <w:szCs w:val="24"/>
        </w:rPr>
        <w:t>to continue to coordinate those activities that relate to the implementation of child 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 xml:space="preserve">protection with respect to the effective application of </w:t>
      </w:r>
      <w:r w:rsidRPr="008954D0">
        <w:rPr>
          <w:rFonts w:asciiTheme="minorHAnsi" w:hAnsiTheme="minorHAnsi" w:cstheme="minorHAnsi"/>
          <w:i/>
          <w:sz w:val="24"/>
          <w:szCs w:val="24"/>
        </w:rPr>
        <w:t xml:space="preserve">resolves </w:t>
      </w:r>
      <w:r w:rsidRPr="008954D0">
        <w:rPr>
          <w:rFonts w:asciiTheme="minorHAnsi" w:hAnsiTheme="minorHAnsi" w:cstheme="minorHAnsi"/>
          <w:sz w:val="24"/>
          <w:szCs w:val="24"/>
        </w:rPr>
        <w:t>1, 2 and 3 above, in order to avoid</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overlapping</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among</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the activities 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 ITU</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Bureaux</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General Secretariat;</w:t>
      </w:r>
    </w:p>
    <w:p w14:paraId="16A142A3" w14:textId="77777777" w:rsidR="008C6C1B" w:rsidRPr="008954D0" w:rsidRDefault="00896717" w:rsidP="008954D0">
      <w:pPr>
        <w:pStyle w:val="ListParagraph"/>
        <w:numPr>
          <w:ilvl w:val="0"/>
          <w:numId w:val="6"/>
        </w:numPr>
        <w:tabs>
          <w:tab w:val="left" w:pos="679"/>
          <w:tab w:val="left" w:pos="680"/>
        </w:tabs>
        <w:ind w:right="1283" w:firstLine="0"/>
        <w:jc w:val="both"/>
        <w:rPr>
          <w:rFonts w:asciiTheme="minorHAnsi" w:hAnsiTheme="minorHAnsi" w:cstheme="minorHAnsi"/>
          <w:sz w:val="24"/>
          <w:szCs w:val="24"/>
        </w:rPr>
      </w:pPr>
      <w:r w:rsidRPr="008954D0">
        <w:rPr>
          <w:rFonts w:asciiTheme="minorHAnsi" w:hAnsiTheme="minorHAnsi" w:cstheme="minorHAnsi"/>
          <w:sz w:val="24"/>
          <w:szCs w:val="24"/>
        </w:rPr>
        <w:t>to work on enhancing the COP initiative page on the ITU website to make it more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informative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all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users,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within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available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resources,</w:t>
      </w:r>
    </w:p>
    <w:p w14:paraId="43862435" w14:textId="77777777" w:rsidR="008C6C1B" w:rsidRPr="008954D0" w:rsidRDefault="00896717" w:rsidP="008954D0">
      <w:pPr>
        <w:spacing w:before="158"/>
        <w:ind w:left="679"/>
        <w:jc w:val="both"/>
        <w:rPr>
          <w:rFonts w:asciiTheme="minorHAnsi" w:hAnsiTheme="minorHAnsi" w:cstheme="minorHAnsi"/>
          <w:i/>
          <w:sz w:val="24"/>
          <w:szCs w:val="24"/>
        </w:rPr>
      </w:pPr>
      <w:r w:rsidRPr="008954D0">
        <w:rPr>
          <w:rFonts w:asciiTheme="minorHAnsi" w:hAnsiTheme="minorHAnsi" w:cstheme="minorHAnsi"/>
          <w:i/>
          <w:sz w:val="24"/>
          <w:szCs w:val="24"/>
        </w:rPr>
        <w:t>instructs</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the</w:t>
      </w:r>
      <w:r w:rsidRPr="008954D0">
        <w:rPr>
          <w:rFonts w:asciiTheme="minorHAnsi" w:hAnsiTheme="minorHAnsi" w:cstheme="minorHAnsi"/>
          <w:i/>
          <w:spacing w:val="-5"/>
          <w:sz w:val="24"/>
          <w:szCs w:val="24"/>
        </w:rPr>
        <w:t xml:space="preserve"> </w:t>
      </w:r>
      <w:r w:rsidRPr="008954D0">
        <w:rPr>
          <w:rFonts w:asciiTheme="minorHAnsi" w:hAnsiTheme="minorHAnsi" w:cstheme="minorHAnsi"/>
          <w:i/>
          <w:sz w:val="24"/>
          <w:szCs w:val="24"/>
        </w:rPr>
        <w:t>Director</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of</w:t>
      </w:r>
      <w:r w:rsidRPr="008954D0">
        <w:rPr>
          <w:rFonts w:asciiTheme="minorHAnsi" w:hAnsiTheme="minorHAnsi" w:cstheme="minorHAnsi"/>
          <w:i/>
          <w:spacing w:val="-4"/>
          <w:sz w:val="24"/>
          <w:szCs w:val="24"/>
        </w:rPr>
        <w:t xml:space="preserve"> </w:t>
      </w:r>
      <w:r w:rsidRPr="008954D0">
        <w:rPr>
          <w:rFonts w:asciiTheme="minorHAnsi" w:hAnsiTheme="minorHAnsi" w:cstheme="minorHAnsi"/>
          <w:i/>
          <w:sz w:val="24"/>
          <w:szCs w:val="24"/>
        </w:rPr>
        <w:t>the</w:t>
      </w:r>
      <w:r w:rsidRPr="008954D0">
        <w:rPr>
          <w:rFonts w:asciiTheme="minorHAnsi" w:hAnsiTheme="minorHAnsi" w:cstheme="minorHAnsi"/>
          <w:i/>
          <w:spacing w:val="-2"/>
          <w:sz w:val="24"/>
          <w:szCs w:val="24"/>
        </w:rPr>
        <w:t xml:space="preserve"> </w:t>
      </w:r>
      <w:r w:rsidRPr="008954D0">
        <w:rPr>
          <w:rFonts w:asciiTheme="minorHAnsi" w:hAnsiTheme="minorHAnsi" w:cstheme="minorHAnsi"/>
          <w:i/>
          <w:sz w:val="24"/>
          <w:szCs w:val="24"/>
        </w:rPr>
        <w:t>Telecommunication</w:t>
      </w:r>
      <w:r w:rsidRPr="008954D0">
        <w:rPr>
          <w:rFonts w:asciiTheme="minorHAnsi" w:hAnsiTheme="minorHAnsi" w:cstheme="minorHAnsi"/>
          <w:i/>
          <w:spacing w:val="-4"/>
          <w:sz w:val="24"/>
          <w:szCs w:val="24"/>
        </w:rPr>
        <w:t xml:space="preserve"> </w:t>
      </w:r>
      <w:r w:rsidRPr="008954D0">
        <w:rPr>
          <w:rFonts w:asciiTheme="minorHAnsi" w:hAnsiTheme="minorHAnsi" w:cstheme="minorHAnsi"/>
          <w:i/>
          <w:sz w:val="24"/>
          <w:szCs w:val="24"/>
        </w:rPr>
        <w:t>Development</w:t>
      </w:r>
      <w:r w:rsidRPr="008954D0">
        <w:rPr>
          <w:rFonts w:asciiTheme="minorHAnsi" w:hAnsiTheme="minorHAnsi" w:cstheme="minorHAnsi"/>
          <w:i/>
          <w:spacing w:val="-2"/>
          <w:sz w:val="24"/>
          <w:szCs w:val="24"/>
        </w:rPr>
        <w:t xml:space="preserve"> </w:t>
      </w:r>
      <w:r w:rsidRPr="008954D0">
        <w:rPr>
          <w:rFonts w:asciiTheme="minorHAnsi" w:hAnsiTheme="minorHAnsi" w:cstheme="minorHAnsi"/>
          <w:i/>
          <w:sz w:val="24"/>
          <w:szCs w:val="24"/>
        </w:rPr>
        <w:t>Bureau</w:t>
      </w:r>
    </w:p>
    <w:p w14:paraId="0C27D98D" w14:textId="2770262B" w:rsidR="008C6C1B" w:rsidRPr="008954D0" w:rsidRDefault="00896717" w:rsidP="008954D0">
      <w:pPr>
        <w:pStyle w:val="ListParagraph"/>
        <w:numPr>
          <w:ilvl w:val="0"/>
          <w:numId w:val="5"/>
        </w:numPr>
        <w:tabs>
          <w:tab w:val="left" w:pos="680"/>
        </w:tabs>
        <w:spacing w:before="122"/>
        <w:ind w:right="461" w:firstLine="0"/>
        <w:jc w:val="both"/>
        <w:rPr>
          <w:rFonts w:asciiTheme="minorHAnsi" w:hAnsiTheme="minorHAnsi" w:cstheme="minorHAnsi"/>
          <w:sz w:val="24"/>
          <w:szCs w:val="24"/>
        </w:rPr>
      </w:pPr>
      <w:r w:rsidRPr="008954D0">
        <w:rPr>
          <w:rFonts w:asciiTheme="minorHAnsi" w:hAnsiTheme="minorHAnsi" w:cstheme="minorHAnsi"/>
          <w:sz w:val="24"/>
          <w:szCs w:val="24"/>
        </w:rPr>
        <w:t>to report to the Council annually, as appropriate, on the implementation of Resolution 67</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(Rev.</w:t>
      </w:r>
      <w:r w:rsidRPr="008954D0">
        <w:rPr>
          <w:rFonts w:asciiTheme="minorHAnsi" w:hAnsiTheme="minorHAnsi" w:cstheme="minorHAnsi"/>
          <w:spacing w:val="-1"/>
          <w:sz w:val="24"/>
          <w:szCs w:val="24"/>
        </w:rPr>
        <w:t xml:space="preserve"> </w:t>
      </w:r>
      <w:del w:id="15" w:author="YoumHeung Youl" w:date="2022-01-22T17:00:00Z">
        <w:r w:rsidRPr="008954D0" w:rsidDel="00206289">
          <w:rPr>
            <w:rFonts w:asciiTheme="minorHAnsi" w:hAnsiTheme="minorHAnsi" w:cstheme="minorHAnsi"/>
            <w:sz w:val="24"/>
            <w:szCs w:val="24"/>
          </w:rPr>
          <w:delText>Buenos</w:delText>
        </w:r>
        <w:r w:rsidRPr="008954D0" w:rsidDel="00206289">
          <w:rPr>
            <w:rFonts w:asciiTheme="minorHAnsi" w:hAnsiTheme="minorHAnsi" w:cstheme="minorHAnsi"/>
            <w:spacing w:val="1"/>
            <w:sz w:val="24"/>
            <w:szCs w:val="24"/>
          </w:rPr>
          <w:delText xml:space="preserve"> </w:delText>
        </w:r>
        <w:r w:rsidRPr="008954D0" w:rsidDel="00206289">
          <w:rPr>
            <w:rFonts w:asciiTheme="minorHAnsi" w:hAnsiTheme="minorHAnsi" w:cstheme="minorHAnsi"/>
            <w:sz w:val="24"/>
            <w:szCs w:val="24"/>
          </w:rPr>
          <w:delText>Aires</w:delText>
        </w:r>
      </w:del>
      <w:r w:rsidRPr="008954D0">
        <w:rPr>
          <w:rFonts w:asciiTheme="minorHAnsi" w:hAnsiTheme="minorHAnsi" w:cstheme="minorHAnsi"/>
          <w:sz w:val="24"/>
          <w:szCs w:val="24"/>
        </w:rPr>
        <w:t>,</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20</w:t>
      </w:r>
      <w:ins w:id="16" w:author="YoumHeung Youl" w:date="2022-01-22T17:00:00Z">
        <w:r w:rsidR="00206289" w:rsidRPr="008954D0">
          <w:rPr>
            <w:rFonts w:asciiTheme="minorHAnsi" w:hAnsiTheme="minorHAnsi" w:cstheme="minorHAnsi"/>
            <w:sz w:val="24"/>
            <w:szCs w:val="24"/>
          </w:rPr>
          <w:t>21</w:t>
        </w:r>
      </w:ins>
      <w:del w:id="17" w:author="YoumHeung Youl" w:date="2022-01-22T17:00:00Z">
        <w:r w:rsidRPr="008954D0" w:rsidDel="00206289">
          <w:rPr>
            <w:rFonts w:asciiTheme="minorHAnsi" w:hAnsiTheme="minorHAnsi" w:cstheme="minorHAnsi"/>
            <w:sz w:val="24"/>
            <w:szCs w:val="24"/>
          </w:rPr>
          <w:delText>17</w:delText>
        </w:r>
      </w:del>
      <w:r w:rsidRPr="008954D0">
        <w:rPr>
          <w:rFonts w:asciiTheme="minorHAnsi" w:hAnsiTheme="minorHAnsi" w:cstheme="minorHAnsi"/>
          <w:sz w:val="24"/>
          <w:szCs w:val="24"/>
        </w:rPr>
        <w:t>);</w:t>
      </w:r>
    </w:p>
    <w:p w14:paraId="6FD1B6F5" w14:textId="77777777" w:rsidR="008C6C1B" w:rsidRPr="008954D0" w:rsidRDefault="00896717" w:rsidP="008954D0">
      <w:pPr>
        <w:pStyle w:val="ListParagraph"/>
        <w:numPr>
          <w:ilvl w:val="0"/>
          <w:numId w:val="5"/>
        </w:numPr>
        <w:tabs>
          <w:tab w:val="left" w:pos="680"/>
        </w:tabs>
        <w:ind w:right="842" w:firstLine="0"/>
        <w:jc w:val="both"/>
        <w:rPr>
          <w:rFonts w:asciiTheme="minorHAnsi" w:hAnsiTheme="minorHAnsi" w:cstheme="minorHAnsi"/>
          <w:sz w:val="24"/>
          <w:szCs w:val="24"/>
        </w:rPr>
      </w:pPr>
      <w:r w:rsidRPr="008954D0">
        <w:rPr>
          <w:rFonts w:asciiTheme="minorHAnsi" w:hAnsiTheme="minorHAnsi" w:cstheme="minorHAnsi"/>
          <w:sz w:val="24"/>
          <w:szCs w:val="24"/>
        </w:rPr>
        <w:t>to collaborate closely with CWG-COP and CWG-Internet and to gain the best possible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outputs through the work on the relevant ITU-D study questions and the regional initiatives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relevant to</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protecting</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children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while</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avoiding</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duplication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effort;</w:t>
      </w:r>
    </w:p>
    <w:p w14:paraId="5B64D2CF" w14:textId="77777777" w:rsidR="008C6C1B" w:rsidRPr="008954D0" w:rsidRDefault="00896717" w:rsidP="008954D0">
      <w:pPr>
        <w:pStyle w:val="ListParagraph"/>
        <w:numPr>
          <w:ilvl w:val="0"/>
          <w:numId w:val="5"/>
        </w:numPr>
        <w:tabs>
          <w:tab w:val="left" w:pos="680"/>
        </w:tabs>
        <w:ind w:right="830" w:firstLine="0"/>
        <w:jc w:val="both"/>
        <w:rPr>
          <w:rFonts w:asciiTheme="minorHAnsi" w:hAnsiTheme="minorHAnsi" w:cstheme="minorHAnsi"/>
          <w:sz w:val="24"/>
          <w:szCs w:val="24"/>
        </w:rPr>
      </w:pPr>
      <w:r w:rsidRPr="008954D0">
        <w:rPr>
          <w:rFonts w:asciiTheme="minorHAnsi" w:hAnsiTheme="minorHAnsi" w:cstheme="minorHAnsi"/>
          <w:sz w:val="24"/>
          <w:szCs w:val="24"/>
        </w:rPr>
        <w:t>to coordinate with other similar initiatives being undertaken at national, regional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international level with the objective of establishing partnerships to maximize efforts in this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important area;</w:t>
      </w:r>
    </w:p>
    <w:p w14:paraId="45F82824" w14:textId="77777777" w:rsidR="008C6C1B" w:rsidRPr="008954D0" w:rsidRDefault="00896717" w:rsidP="008954D0">
      <w:pPr>
        <w:pStyle w:val="ListParagraph"/>
        <w:numPr>
          <w:ilvl w:val="0"/>
          <w:numId w:val="5"/>
        </w:numPr>
        <w:tabs>
          <w:tab w:val="left" w:pos="680"/>
        </w:tabs>
        <w:spacing w:before="122"/>
        <w:ind w:right="722" w:firstLine="0"/>
        <w:jc w:val="both"/>
        <w:rPr>
          <w:rFonts w:asciiTheme="minorHAnsi" w:hAnsiTheme="minorHAnsi" w:cstheme="minorHAnsi"/>
          <w:sz w:val="24"/>
          <w:szCs w:val="24"/>
        </w:rPr>
      </w:pPr>
      <w:r w:rsidRPr="008954D0">
        <w:rPr>
          <w:rFonts w:asciiTheme="minorHAnsi" w:hAnsiTheme="minorHAnsi" w:cstheme="minorHAnsi"/>
          <w:sz w:val="24"/>
          <w:szCs w:val="24"/>
        </w:rPr>
        <w:t>to assist developing countries in drawing the greatest possible attention to child online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protection;</w:t>
      </w:r>
    </w:p>
    <w:p w14:paraId="5C28B7DB" w14:textId="77777777" w:rsidR="008C6C1B" w:rsidRPr="008954D0" w:rsidRDefault="00896717" w:rsidP="008954D0">
      <w:pPr>
        <w:pStyle w:val="ListParagraph"/>
        <w:numPr>
          <w:ilvl w:val="0"/>
          <w:numId w:val="5"/>
        </w:numPr>
        <w:tabs>
          <w:tab w:val="left" w:pos="679"/>
          <w:tab w:val="left" w:pos="680"/>
        </w:tabs>
        <w:ind w:right="243" w:firstLine="0"/>
        <w:jc w:val="both"/>
        <w:rPr>
          <w:rFonts w:asciiTheme="minorHAnsi" w:hAnsiTheme="minorHAnsi" w:cstheme="minorHAnsi"/>
          <w:sz w:val="24"/>
          <w:szCs w:val="24"/>
        </w:rPr>
      </w:pPr>
      <w:r w:rsidRPr="008954D0">
        <w:rPr>
          <w:rFonts w:asciiTheme="minorHAnsi" w:hAnsiTheme="minorHAnsi" w:cstheme="minorHAnsi"/>
          <w:sz w:val="24"/>
          <w:szCs w:val="24"/>
        </w:rPr>
        <w:lastRenderedPageBreak/>
        <w:t>to update, as appropriate, the guidelines created by ITU, in collaboration with COP initiative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partners, taking into consideration technology developments in the telecommunication industry,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including guidelines on children with disabilities and children with specific needs, and to</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disseminate them through the ITU regional offices and relevant entities in the six official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languages;</w:t>
      </w:r>
    </w:p>
    <w:p w14:paraId="2122310A" w14:textId="77777777" w:rsidR="008C6C1B" w:rsidRPr="008954D0" w:rsidRDefault="00896717" w:rsidP="008954D0">
      <w:pPr>
        <w:pStyle w:val="ListParagraph"/>
        <w:numPr>
          <w:ilvl w:val="0"/>
          <w:numId w:val="5"/>
        </w:numPr>
        <w:tabs>
          <w:tab w:val="left" w:pos="679"/>
          <w:tab w:val="left" w:pos="680"/>
        </w:tabs>
        <w:spacing w:before="119"/>
        <w:ind w:right="187" w:firstLine="0"/>
        <w:jc w:val="both"/>
        <w:rPr>
          <w:rFonts w:asciiTheme="minorHAnsi" w:hAnsiTheme="minorHAnsi" w:cstheme="minorHAnsi"/>
          <w:sz w:val="24"/>
          <w:szCs w:val="24"/>
        </w:rPr>
      </w:pPr>
      <w:r w:rsidRPr="008954D0">
        <w:rPr>
          <w:rFonts w:asciiTheme="minorHAnsi" w:hAnsiTheme="minorHAnsi" w:cstheme="minorHAnsi"/>
          <w:sz w:val="24"/>
          <w:szCs w:val="24"/>
        </w:rPr>
        <w:t>to disseminate methodological frameworks for data production and statistics on child online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protection with the purpose of maximizing data comparison among countries and capacity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development</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voluntary data</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production;</w:t>
      </w:r>
    </w:p>
    <w:p w14:paraId="37C0165D" w14:textId="77777777" w:rsidR="008C6C1B" w:rsidRPr="008954D0" w:rsidRDefault="00896717" w:rsidP="008954D0">
      <w:pPr>
        <w:pStyle w:val="ListParagraph"/>
        <w:numPr>
          <w:ilvl w:val="0"/>
          <w:numId w:val="5"/>
        </w:numPr>
        <w:tabs>
          <w:tab w:val="left" w:pos="679"/>
          <w:tab w:val="left" w:pos="680"/>
        </w:tabs>
        <w:ind w:right="123" w:firstLine="0"/>
        <w:jc w:val="both"/>
        <w:rPr>
          <w:rFonts w:asciiTheme="minorHAnsi" w:hAnsiTheme="minorHAnsi" w:cstheme="minorHAnsi"/>
          <w:sz w:val="24"/>
          <w:szCs w:val="24"/>
        </w:rPr>
      </w:pPr>
      <w:r w:rsidRPr="008954D0">
        <w:rPr>
          <w:rFonts w:asciiTheme="minorHAnsi" w:hAnsiTheme="minorHAnsi" w:cstheme="minorHAnsi"/>
          <w:sz w:val="24"/>
          <w:szCs w:val="24"/>
        </w:rPr>
        <w:t>to consider the needs of children with disabilities in current and future awareness campaigns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undertaken in coordination with the Telecommunication Standardization Bureau and 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cooperation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with</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relevant stakeholders and interested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countries;</w:t>
      </w:r>
    </w:p>
    <w:p w14:paraId="5F26BD6F" w14:textId="77777777" w:rsidR="008C6C1B" w:rsidRPr="008954D0" w:rsidRDefault="00896717" w:rsidP="008954D0">
      <w:pPr>
        <w:pStyle w:val="ListParagraph"/>
        <w:numPr>
          <w:ilvl w:val="0"/>
          <w:numId w:val="5"/>
        </w:numPr>
        <w:tabs>
          <w:tab w:val="left" w:pos="679"/>
          <w:tab w:val="left" w:pos="680"/>
        </w:tabs>
        <w:spacing w:before="119" w:line="242" w:lineRule="auto"/>
        <w:ind w:right="331" w:firstLine="0"/>
        <w:jc w:val="both"/>
        <w:rPr>
          <w:rFonts w:asciiTheme="minorHAnsi" w:hAnsiTheme="minorHAnsi" w:cstheme="minorHAnsi"/>
          <w:sz w:val="24"/>
          <w:szCs w:val="24"/>
        </w:rPr>
      </w:pPr>
      <w:r w:rsidRPr="008954D0">
        <w:rPr>
          <w:rFonts w:asciiTheme="minorHAnsi" w:hAnsiTheme="minorHAnsi" w:cstheme="minorHAnsi"/>
          <w:sz w:val="24"/>
          <w:szCs w:val="24"/>
        </w:rPr>
        <w:t>to continue to assist Member States, in particular developing countries, in developing their</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national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protection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strategies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in collaboration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with</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stakeholders;</w:t>
      </w:r>
    </w:p>
    <w:p w14:paraId="27DF1E03" w14:textId="27392D60" w:rsidR="008C6C1B" w:rsidRPr="008954D0" w:rsidRDefault="00896717" w:rsidP="008954D0">
      <w:pPr>
        <w:pStyle w:val="ListParagraph"/>
        <w:numPr>
          <w:ilvl w:val="0"/>
          <w:numId w:val="5"/>
        </w:numPr>
        <w:tabs>
          <w:tab w:val="left" w:pos="679"/>
          <w:tab w:val="left" w:pos="680"/>
        </w:tabs>
        <w:spacing w:before="0"/>
        <w:ind w:left="0" w:right="168" w:firstLine="0"/>
        <w:jc w:val="both"/>
        <w:rPr>
          <w:rFonts w:asciiTheme="minorHAnsi" w:hAnsiTheme="minorHAnsi" w:cstheme="minorHAnsi"/>
          <w:sz w:val="24"/>
          <w:szCs w:val="24"/>
        </w:rPr>
      </w:pPr>
      <w:r w:rsidRPr="008954D0">
        <w:rPr>
          <w:rFonts w:asciiTheme="minorHAnsi" w:hAnsiTheme="minorHAnsi" w:cstheme="minorHAnsi"/>
          <w:sz w:val="24"/>
          <w:szCs w:val="24"/>
        </w:rPr>
        <w:t>to continue promoting training programmes for all stakeholders, including working with COP</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initiative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partners,</w:t>
      </w:r>
    </w:p>
    <w:p w14:paraId="358F22BF" w14:textId="77777777" w:rsidR="008C6C1B" w:rsidRPr="008954D0" w:rsidRDefault="008C6C1B" w:rsidP="008954D0">
      <w:pPr>
        <w:pStyle w:val="BodyText"/>
        <w:spacing w:before="1"/>
        <w:ind w:left="0"/>
        <w:jc w:val="both"/>
        <w:rPr>
          <w:rFonts w:asciiTheme="minorHAnsi" w:hAnsiTheme="minorHAnsi" w:cstheme="minorHAnsi"/>
        </w:rPr>
      </w:pPr>
    </w:p>
    <w:p w14:paraId="4F34C211" w14:textId="77777777" w:rsidR="008C6C1B" w:rsidRPr="008954D0" w:rsidRDefault="00896717" w:rsidP="008954D0">
      <w:pPr>
        <w:ind w:left="679"/>
        <w:jc w:val="both"/>
        <w:rPr>
          <w:rFonts w:asciiTheme="minorHAnsi" w:hAnsiTheme="minorHAnsi" w:cstheme="minorHAnsi"/>
          <w:i/>
          <w:sz w:val="24"/>
          <w:szCs w:val="24"/>
        </w:rPr>
      </w:pPr>
      <w:r w:rsidRPr="008954D0">
        <w:rPr>
          <w:rFonts w:asciiTheme="minorHAnsi" w:hAnsiTheme="minorHAnsi" w:cstheme="minorHAnsi"/>
          <w:i/>
          <w:sz w:val="24"/>
          <w:szCs w:val="24"/>
        </w:rPr>
        <w:t>instructs</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the</w:t>
      </w:r>
      <w:r w:rsidRPr="008954D0">
        <w:rPr>
          <w:rFonts w:asciiTheme="minorHAnsi" w:hAnsiTheme="minorHAnsi" w:cstheme="minorHAnsi"/>
          <w:i/>
          <w:spacing w:val="-5"/>
          <w:sz w:val="24"/>
          <w:szCs w:val="24"/>
        </w:rPr>
        <w:t xml:space="preserve"> </w:t>
      </w:r>
      <w:r w:rsidRPr="008954D0">
        <w:rPr>
          <w:rFonts w:asciiTheme="minorHAnsi" w:hAnsiTheme="minorHAnsi" w:cstheme="minorHAnsi"/>
          <w:i/>
          <w:sz w:val="24"/>
          <w:szCs w:val="24"/>
        </w:rPr>
        <w:t>Director</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of</w:t>
      </w:r>
      <w:r w:rsidRPr="008954D0">
        <w:rPr>
          <w:rFonts w:asciiTheme="minorHAnsi" w:hAnsiTheme="minorHAnsi" w:cstheme="minorHAnsi"/>
          <w:i/>
          <w:spacing w:val="-4"/>
          <w:sz w:val="24"/>
          <w:szCs w:val="24"/>
        </w:rPr>
        <w:t xml:space="preserve"> </w:t>
      </w:r>
      <w:r w:rsidRPr="008954D0">
        <w:rPr>
          <w:rFonts w:asciiTheme="minorHAnsi" w:hAnsiTheme="minorHAnsi" w:cstheme="minorHAnsi"/>
          <w:i/>
          <w:sz w:val="24"/>
          <w:szCs w:val="24"/>
        </w:rPr>
        <w:t>the</w:t>
      </w:r>
      <w:r w:rsidRPr="008954D0">
        <w:rPr>
          <w:rFonts w:asciiTheme="minorHAnsi" w:hAnsiTheme="minorHAnsi" w:cstheme="minorHAnsi"/>
          <w:i/>
          <w:spacing w:val="-2"/>
          <w:sz w:val="24"/>
          <w:szCs w:val="24"/>
        </w:rPr>
        <w:t xml:space="preserve"> </w:t>
      </w:r>
      <w:r w:rsidRPr="008954D0">
        <w:rPr>
          <w:rFonts w:asciiTheme="minorHAnsi" w:hAnsiTheme="minorHAnsi" w:cstheme="minorHAnsi"/>
          <w:i/>
          <w:sz w:val="24"/>
          <w:szCs w:val="24"/>
        </w:rPr>
        <w:t>Telecommunication Standardization</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Bureau</w:t>
      </w:r>
    </w:p>
    <w:p w14:paraId="3605E75C" w14:textId="5DFB48F3" w:rsidR="008C6C1B" w:rsidRPr="008954D0" w:rsidRDefault="00896717" w:rsidP="008954D0">
      <w:pPr>
        <w:pStyle w:val="ListParagraph"/>
        <w:numPr>
          <w:ilvl w:val="0"/>
          <w:numId w:val="4"/>
        </w:numPr>
        <w:tabs>
          <w:tab w:val="left" w:pos="680"/>
        </w:tabs>
        <w:spacing w:before="122"/>
        <w:ind w:right="360" w:firstLine="0"/>
        <w:jc w:val="both"/>
        <w:rPr>
          <w:rFonts w:asciiTheme="minorHAnsi" w:hAnsiTheme="minorHAnsi" w:cstheme="minorHAnsi"/>
          <w:sz w:val="24"/>
          <w:szCs w:val="24"/>
        </w:rPr>
      </w:pPr>
      <w:r w:rsidRPr="008954D0">
        <w:rPr>
          <w:rFonts w:asciiTheme="minorHAnsi" w:hAnsiTheme="minorHAnsi" w:cstheme="minorHAnsi"/>
          <w:sz w:val="24"/>
          <w:szCs w:val="24"/>
        </w:rPr>
        <w:t>to encourage the ITU-T study groups, within the framework of their specific competencies,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and considering new technological developments, to continue to explore practical solutions and</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tools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that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facilitate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access to 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protection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hotlines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worldwide;</w:t>
      </w:r>
    </w:p>
    <w:p w14:paraId="1B897E74" w14:textId="70990BCF" w:rsidR="008C6C1B" w:rsidRPr="008954D0" w:rsidRDefault="00896717" w:rsidP="008954D0">
      <w:pPr>
        <w:pStyle w:val="ListParagraph"/>
        <w:numPr>
          <w:ilvl w:val="0"/>
          <w:numId w:val="4"/>
        </w:numPr>
        <w:tabs>
          <w:tab w:val="left" w:pos="679"/>
          <w:tab w:val="left" w:pos="680"/>
        </w:tabs>
        <w:ind w:right="265" w:firstLine="0"/>
        <w:jc w:val="both"/>
        <w:rPr>
          <w:rFonts w:asciiTheme="minorHAnsi" w:hAnsiTheme="minorHAnsi" w:cstheme="minorHAnsi"/>
          <w:sz w:val="24"/>
          <w:szCs w:val="24"/>
        </w:rPr>
      </w:pPr>
      <w:r w:rsidRPr="008954D0">
        <w:rPr>
          <w:rFonts w:asciiTheme="minorHAnsi" w:hAnsiTheme="minorHAnsi" w:cstheme="minorHAnsi"/>
          <w:sz w:val="24"/>
          <w:szCs w:val="24"/>
        </w:rPr>
        <w:t>to encourage the ITU-T study groups, within the framework of their specific competencies,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6"/>
          <w:sz w:val="24"/>
          <w:szCs w:val="24"/>
        </w:rPr>
        <w:t xml:space="preserve"> </w:t>
      </w:r>
      <w:r w:rsidRPr="008954D0">
        <w:rPr>
          <w:rFonts w:asciiTheme="minorHAnsi" w:hAnsiTheme="minorHAnsi" w:cstheme="minorHAnsi"/>
          <w:sz w:val="24"/>
          <w:szCs w:val="24"/>
        </w:rPr>
        <w:t>considering</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new</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technological</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developments,</w:t>
      </w:r>
      <w:r w:rsidRPr="008954D0">
        <w:rPr>
          <w:rFonts w:asciiTheme="minorHAnsi" w:hAnsiTheme="minorHAnsi" w:cstheme="minorHAnsi"/>
          <w:spacing w:val="10"/>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18"/>
          <w:sz w:val="24"/>
          <w:szCs w:val="24"/>
        </w:rPr>
        <w:t xml:space="preserve"> </w:t>
      </w:r>
      <w:r w:rsidRPr="008954D0">
        <w:rPr>
          <w:rFonts w:asciiTheme="minorHAnsi" w:hAnsiTheme="minorHAnsi" w:cstheme="minorHAnsi"/>
          <w:sz w:val="24"/>
          <w:szCs w:val="24"/>
        </w:rPr>
        <w:t>seek</w:t>
      </w:r>
      <w:r w:rsidRPr="008954D0">
        <w:rPr>
          <w:rFonts w:asciiTheme="minorHAnsi" w:hAnsiTheme="minorHAnsi" w:cstheme="minorHAnsi"/>
          <w:spacing w:val="7"/>
          <w:sz w:val="24"/>
          <w:szCs w:val="24"/>
        </w:rPr>
        <w:t xml:space="preserve"> </w:t>
      </w:r>
      <w:r w:rsidRPr="008954D0">
        <w:rPr>
          <w:rFonts w:asciiTheme="minorHAnsi" w:hAnsiTheme="minorHAnsi" w:cstheme="minorHAnsi"/>
          <w:sz w:val="24"/>
          <w:szCs w:val="24"/>
        </w:rPr>
        <w:t>appropriate</w:t>
      </w:r>
      <w:r w:rsidRPr="008954D0">
        <w:rPr>
          <w:rFonts w:asciiTheme="minorHAnsi" w:hAnsiTheme="minorHAnsi" w:cstheme="minorHAnsi"/>
          <w:spacing w:val="10"/>
          <w:sz w:val="24"/>
          <w:szCs w:val="24"/>
        </w:rPr>
        <w:t xml:space="preserve"> </w:t>
      </w:r>
      <w:r w:rsidRPr="008954D0">
        <w:rPr>
          <w:rFonts w:asciiTheme="minorHAnsi" w:hAnsiTheme="minorHAnsi" w:cstheme="minorHAnsi"/>
          <w:sz w:val="24"/>
          <w:szCs w:val="24"/>
        </w:rPr>
        <w:t>solutions</w:t>
      </w:r>
      <w:r w:rsidRPr="008954D0">
        <w:rPr>
          <w:rFonts w:asciiTheme="minorHAnsi" w:hAnsiTheme="minorHAnsi" w:cstheme="minorHAnsi"/>
          <w:spacing w:val="10"/>
          <w:sz w:val="24"/>
          <w:szCs w:val="24"/>
        </w:rPr>
        <w:t xml:space="preserve"> </w:t>
      </w:r>
      <w:ins w:id="18" w:author="YoumHeung Youl" w:date="2022-01-22T17:27:00Z">
        <w:r w:rsidR="00450986" w:rsidRPr="008954D0">
          <w:rPr>
            <w:rFonts w:asciiTheme="minorHAnsi" w:hAnsiTheme="minorHAnsi" w:cstheme="minorHAnsi"/>
            <w:spacing w:val="10"/>
            <w:sz w:val="24"/>
            <w:szCs w:val="24"/>
          </w:rPr>
          <w:t xml:space="preserve">by providing </w:t>
        </w:r>
      </w:ins>
      <w:ins w:id="19" w:author="YoumHeung Youl" w:date="2022-01-26T19:19:00Z">
        <w:r w:rsidR="00EA576C" w:rsidRPr="008954D0">
          <w:rPr>
            <w:rFonts w:asciiTheme="minorHAnsi" w:hAnsiTheme="minorHAnsi" w:cstheme="minorHAnsi"/>
            <w:spacing w:val="10"/>
            <w:sz w:val="24"/>
            <w:szCs w:val="24"/>
          </w:rPr>
          <w:t xml:space="preserve">guidelines, recommendations, technical reports and best practices </w:t>
        </w:r>
      </w:ins>
      <w:r w:rsidRPr="008954D0">
        <w:rPr>
          <w:rFonts w:asciiTheme="minorHAnsi" w:hAnsiTheme="minorHAnsi" w:cstheme="minorHAnsi"/>
          <w:sz w:val="24"/>
          <w:szCs w:val="24"/>
        </w:rPr>
        <w:t>to</w:t>
      </w:r>
      <w:r w:rsidRPr="008954D0">
        <w:rPr>
          <w:rFonts w:asciiTheme="minorHAnsi" w:hAnsiTheme="minorHAnsi" w:cstheme="minorHAnsi"/>
          <w:spacing w:val="12"/>
          <w:sz w:val="24"/>
          <w:szCs w:val="24"/>
        </w:rPr>
        <w:t xml:space="preserve"> </w:t>
      </w:r>
      <w:r w:rsidRPr="008954D0">
        <w:rPr>
          <w:rFonts w:asciiTheme="minorHAnsi" w:hAnsiTheme="minorHAnsi" w:cstheme="minorHAnsi"/>
          <w:sz w:val="24"/>
          <w:szCs w:val="24"/>
        </w:rPr>
        <w:t>help</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governments,</w:t>
      </w:r>
      <w:r w:rsidRPr="008954D0">
        <w:rPr>
          <w:rFonts w:asciiTheme="minorHAnsi" w:hAnsiTheme="minorHAnsi" w:cstheme="minorHAnsi"/>
          <w:spacing w:val="36"/>
          <w:sz w:val="24"/>
          <w:szCs w:val="24"/>
        </w:rPr>
        <w:t xml:space="preserve"> </w:t>
      </w:r>
      <w:r w:rsidRPr="008954D0">
        <w:rPr>
          <w:rFonts w:asciiTheme="minorHAnsi" w:hAnsiTheme="minorHAnsi" w:cstheme="minorHAnsi"/>
          <w:sz w:val="24"/>
          <w:szCs w:val="24"/>
        </w:rPr>
        <w:t>organizations</w:t>
      </w:r>
      <w:r w:rsidRPr="008954D0">
        <w:rPr>
          <w:rFonts w:asciiTheme="minorHAnsi" w:hAnsiTheme="minorHAnsi" w:cstheme="minorHAnsi"/>
          <w:spacing w:val="37"/>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34"/>
          <w:sz w:val="24"/>
          <w:szCs w:val="24"/>
        </w:rPr>
        <w:t xml:space="preserve"> </w:t>
      </w:r>
      <w:r w:rsidRPr="008954D0">
        <w:rPr>
          <w:rFonts w:asciiTheme="minorHAnsi" w:hAnsiTheme="minorHAnsi" w:cstheme="minorHAnsi"/>
          <w:sz w:val="24"/>
          <w:szCs w:val="24"/>
        </w:rPr>
        <w:t>educators</w:t>
      </w:r>
      <w:r w:rsidRPr="008954D0">
        <w:rPr>
          <w:rFonts w:asciiTheme="minorHAnsi" w:hAnsiTheme="minorHAnsi" w:cstheme="minorHAnsi"/>
          <w:spacing w:val="37"/>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41"/>
          <w:sz w:val="24"/>
          <w:szCs w:val="24"/>
        </w:rPr>
        <w:t xml:space="preserve"> </w:t>
      </w:r>
      <w:r w:rsidRPr="008954D0">
        <w:rPr>
          <w:rFonts w:asciiTheme="minorHAnsi" w:hAnsiTheme="minorHAnsi" w:cstheme="minorHAnsi"/>
          <w:sz w:val="24"/>
          <w:szCs w:val="24"/>
        </w:rPr>
        <w:t>protect</w:t>
      </w:r>
      <w:r w:rsidRPr="008954D0">
        <w:rPr>
          <w:rFonts w:asciiTheme="minorHAnsi" w:hAnsiTheme="minorHAnsi" w:cstheme="minorHAnsi"/>
          <w:spacing w:val="37"/>
          <w:sz w:val="24"/>
          <w:szCs w:val="24"/>
        </w:rPr>
        <w:t xml:space="preserve"> </w:t>
      </w:r>
      <w:r w:rsidRPr="008954D0">
        <w:rPr>
          <w:rFonts w:asciiTheme="minorHAnsi" w:hAnsiTheme="minorHAnsi" w:cstheme="minorHAnsi"/>
          <w:sz w:val="24"/>
          <w:szCs w:val="24"/>
        </w:rPr>
        <w:t>children</w:t>
      </w:r>
      <w:r w:rsidRPr="008954D0">
        <w:rPr>
          <w:rFonts w:asciiTheme="minorHAnsi" w:hAnsiTheme="minorHAnsi" w:cstheme="minorHAnsi"/>
          <w:spacing w:val="37"/>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40"/>
          <w:sz w:val="24"/>
          <w:szCs w:val="24"/>
        </w:rPr>
        <w:t xml:space="preserve"> </w:t>
      </w:r>
      <w:r w:rsidRPr="008954D0">
        <w:rPr>
          <w:rFonts w:asciiTheme="minorHAnsi" w:hAnsiTheme="minorHAnsi" w:cstheme="minorHAnsi"/>
          <w:sz w:val="24"/>
          <w:szCs w:val="24"/>
        </w:rPr>
        <w:t>(including</w:t>
      </w:r>
      <w:r w:rsidRPr="008954D0">
        <w:rPr>
          <w:rFonts w:asciiTheme="minorHAnsi" w:hAnsiTheme="minorHAnsi" w:cstheme="minorHAnsi"/>
          <w:spacing w:val="40"/>
          <w:sz w:val="24"/>
          <w:szCs w:val="24"/>
        </w:rPr>
        <w:t xml:space="preserve"> </w:t>
      </w:r>
      <w:r w:rsidRPr="008954D0">
        <w:rPr>
          <w:rFonts w:asciiTheme="minorHAnsi" w:hAnsiTheme="minorHAnsi" w:cstheme="minorHAnsi"/>
          <w:sz w:val="24"/>
          <w:szCs w:val="24"/>
        </w:rPr>
        <w:t>children</w:t>
      </w:r>
      <w:r w:rsidRPr="008954D0">
        <w:rPr>
          <w:rFonts w:asciiTheme="minorHAnsi" w:hAnsiTheme="minorHAnsi" w:cstheme="minorHAnsi"/>
          <w:spacing w:val="37"/>
          <w:sz w:val="24"/>
          <w:szCs w:val="24"/>
        </w:rPr>
        <w:t xml:space="preserve"> </w:t>
      </w:r>
      <w:r w:rsidRPr="008954D0">
        <w:rPr>
          <w:rFonts w:asciiTheme="minorHAnsi" w:hAnsiTheme="minorHAnsi" w:cstheme="minorHAnsi"/>
          <w:sz w:val="24"/>
          <w:szCs w:val="24"/>
        </w:rPr>
        <w:t>with</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disabilities</w:t>
      </w:r>
      <w:r w:rsidRPr="008954D0">
        <w:rPr>
          <w:rFonts w:asciiTheme="minorHAnsi" w:hAnsiTheme="minorHAnsi" w:cstheme="minorHAnsi"/>
          <w:spacing w:val="7"/>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6"/>
          <w:sz w:val="24"/>
          <w:szCs w:val="24"/>
        </w:rPr>
        <w:t xml:space="preserve"> </w:t>
      </w:r>
      <w:r w:rsidRPr="008954D0">
        <w:rPr>
          <w:rFonts w:asciiTheme="minorHAnsi" w:hAnsiTheme="minorHAnsi" w:cstheme="minorHAnsi"/>
          <w:sz w:val="24"/>
          <w:szCs w:val="24"/>
        </w:rPr>
        <w:t>children</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with</w:t>
      </w:r>
      <w:r w:rsidRPr="008954D0">
        <w:rPr>
          <w:rFonts w:asciiTheme="minorHAnsi" w:hAnsiTheme="minorHAnsi" w:cstheme="minorHAnsi"/>
          <w:spacing w:val="6"/>
          <w:sz w:val="24"/>
          <w:szCs w:val="24"/>
        </w:rPr>
        <w:t xml:space="preserve"> </w:t>
      </w:r>
      <w:r w:rsidRPr="008954D0">
        <w:rPr>
          <w:rFonts w:asciiTheme="minorHAnsi" w:hAnsiTheme="minorHAnsi" w:cstheme="minorHAnsi"/>
          <w:sz w:val="24"/>
          <w:szCs w:val="24"/>
        </w:rPr>
        <w:t>specific</w:t>
      </w:r>
      <w:r w:rsidRPr="008954D0">
        <w:rPr>
          <w:rFonts w:asciiTheme="minorHAnsi" w:hAnsiTheme="minorHAnsi" w:cstheme="minorHAnsi"/>
          <w:spacing w:val="7"/>
          <w:sz w:val="24"/>
          <w:szCs w:val="24"/>
        </w:rPr>
        <w:t xml:space="preserve"> </w:t>
      </w:r>
      <w:r w:rsidRPr="008954D0">
        <w:rPr>
          <w:rFonts w:asciiTheme="minorHAnsi" w:hAnsiTheme="minorHAnsi" w:cstheme="minorHAnsi"/>
          <w:sz w:val="24"/>
          <w:szCs w:val="24"/>
        </w:rPr>
        <w:t>needs);</w:t>
      </w:r>
    </w:p>
    <w:p w14:paraId="04C4ED4E" w14:textId="77777777" w:rsidR="008C6C1B" w:rsidRPr="008954D0" w:rsidRDefault="00896717" w:rsidP="008954D0">
      <w:pPr>
        <w:pStyle w:val="ListParagraph"/>
        <w:numPr>
          <w:ilvl w:val="0"/>
          <w:numId w:val="4"/>
        </w:numPr>
        <w:tabs>
          <w:tab w:val="left" w:pos="679"/>
          <w:tab w:val="left" w:pos="680"/>
        </w:tabs>
        <w:spacing w:before="119"/>
        <w:ind w:right="315" w:firstLine="0"/>
        <w:jc w:val="both"/>
        <w:rPr>
          <w:rFonts w:asciiTheme="minorHAnsi" w:hAnsiTheme="minorHAnsi" w:cstheme="minorHAnsi"/>
          <w:sz w:val="24"/>
          <w:szCs w:val="24"/>
        </w:rPr>
      </w:pPr>
      <w:r w:rsidRPr="008954D0">
        <w:rPr>
          <w:rFonts w:asciiTheme="minorHAnsi" w:hAnsiTheme="minorHAnsi" w:cstheme="minorHAnsi"/>
          <w:sz w:val="24"/>
          <w:szCs w:val="24"/>
        </w:rPr>
        <w:t>to promote cooperation among the ITU-T study groups, and to liaise with the other Sectors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as appropriate;</w:t>
      </w:r>
    </w:p>
    <w:p w14:paraId="11D06F8D" w14:textId="77777777" w:rsidR="008C6C1B" w:rsidRPr="008954D0" w:rsidRDefault="00896717" w:rsidP="008954D0">
      <w:pPr>
        <w:pStyle w:val="ListParagraph"/>
        <w:numPr>
          <w:ilvl w:val="0"/>
          <w:numId w:val="4"/>
        </w:numPr>
        <w:tabs>
          <w:tab w:val="left" w:pos="679"/>
          <w:tab w:val="left" w:pos="680"/>
        </w:tabs>
        <w:spacing w:before="123"/>
        <w:ind w:right="565" w:firstLine="0"/>
        <w:jc w:val="both"/>
        <w:rPr>
          <w:rFonts w:asciiTheme="minorHAnsi" w:hAnsiTheme="minorHAnsi" w:cstheme="minorHAnsi"/>
          <w:sz w:val="24"/>
          <w:szCs w:val="24"/>
        </w:rPr>
      </w:pPr>
      <w:r w:rsidRPr="008954D0">
        <w:rPr>
          <w:rFonts w:asciiTheme="minorHAnsi" w:hAnsiTheme="minorHAnsi" w:cstheme="minorHAnsi"/>
          <w:sz w:val="24"/>
          <w:szCs w:val="24"/>
        </w:rPr>
        <w:t>to continue to work with Member States, upon request, on the allocation of a telephone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number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regional</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basis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protection;</w:t>
      </w:r>
    </w:p>
    <w:p w14:paraId="04544021" w14:textId="77777777" w:rsidR="008C6C1B" w:rsidRPr="008954D0" w:rsidRDefault="00896717" w:rsidP="008954D0">
      <w:pPr>
        <w:pStyle w:val="ListParagraph"/>
        <w:numPr>
          <w:ilvl w:val="0"/>
          <w:numId w:val="4"/>
        </w:numPr>
        <w:tabs>
          <w:tab w:val="left" w:pos="679"/>
          <w:tab w:val="left" w:pos="680"/>
        </w:tabs>
        <w:ind w:right="181" w:firstLine="0"/>
        <w:jc w:val="both"/>
        <w:rPr>
          <w:rFonts w:asciiTheme="minorHAnsi" w:hAnsiTheme="minorHAnsi" w:cstheme="minorHAnsi"/>
          <w:sz w:val="24"/>
          <w:szCs w:val="24"/>
        </w:rPr>
      </w:pPr>
      <w:r w:rsidRPr="008954D0">
        <w:rPr>
          <w:rFonts w:asciiTheme="minorHAnsi" w:hAnsiTheme="minorHAnsi" w:cstheme="minorHAnsi"/>
          <w:sz w:val="24"/>
          <w:szCs w:val="24"/>
        </w:rPr>
        <w:t>to assist ITU-T study groups in their various activities related to child online protection, to be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performed,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as appropriate, 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collaboration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with</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other relevant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bodies,</w:t>
      </w:r>
    </w:p>
    <w:p w14:paraId="2F2CE58A" w14:textId="77777777" w:rsidR="008C6C1B" w:rsidRPr="008954D0" w:rsidRDefault="00896717" w:rsidP="008954D0">
      <w:pPr>
        <w:spacing w:before="158"/>
        <w:ind w:left="679"/>
        <w:jc w:val="both"/>
        <w:rPr>
          <w:rFonts w:asciiTheme="minorHAnsi" w:hAnsiTheme="minorHAnsi" w:cstheme="minorHAnsi"/>
          <w:i/>
          <w:sz w:val="24"/>
          <w:szCs w:val="24"/>
        </w:rPr>
      </w:pPr>
      <w:r w:rsidRPr="008954D0">
        <w:rPr>
          <w:rFonts w:asciiTheme="minorHAnsi" w:hAnsiTheme="minorHAnsi" w:cstheme="minorHAnsi"/>
          <w:i/>
          <w:sz w:val="24"/>
          <w:szCs w:val="24"/>
        </w:rPr>
        <w:t>invites</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Member</w:t>
      </w:r>
      <w:r w:rsidRPr="008954D0">
        <w:rPr>
          <w:rFonts w:asciiTheme="minorHAnsi" w:hAnsiTheme="minorHAnsi" w:cstheme="minorHAnsi"/>
          <w:i/>
          <w:spacing w:val="-1"/>
          <w:sz w:val="24"/>
          <w:szCs w:val="24"/>
        </w:rPr>
        <w:t xml:space="preserve"> </w:t>
      </w:r>
      <w:r w:rsidRPr="008954D0">
        <w:rPr>
          <w:rFonts w:asciiTheme="minorHAnsi" w:hAnsiTheme="minorHAnsi" w:cstheme="minorHAnsi"/>
          <w:i/>
          <w:sz w:val="24"/>
          <w:szCs w:val="24"/>
        </w:rPr>
        <w:t>States</w:t>
      </w:r>
    </w:p>
    <w:p w14:paraId="686EB7C5" w14:textId="77777777" w:rsidR="008C6C1B" w:rsidRPr="008954D0" w:rsidRDefault="00896717" w:rsidP="008954D0">
      <w:pPr>
        <w:pStyle w:val="ListParagraph"/>
        <w:numPr>
          <w:ilvl w:val="0"/>
          <w:numId w:val="3"/>
        </w:numPr>
        <w:tabs>
          <w:tab w:val="left" w:pos="679"/>
          <w:tab w:val="left" w:pos="680"/>
        </w:tabs>
        <w:spacing w:before="122"/>
        <w:ind w:right="374" w:firstLine="0"/>
        <w:jc w:val="both"/>
        <w:rPr>
          <w:rFonts w:asciiTheme="minorHAnsi" w:hAnsiTheme="minorHAnsi" w:cstheme="minorHAnsi"/>
          <w:sz w:val="24"/>
          <w:szCs w:val="24"/>
        </w:rPr>
      </w:pPr>
      <w:r w:rsidRPr="008954D0">
        <w:rPr>
          <w:rFonts w:asciiTheme="minorHAnsi" w:hAnsiTheme="minorHAnsi" w:cstheme="minorHAnsi"/>
          <w:sz w:val="24"/>
          <w:szCs w:val="24"/>
        </w:rPr>
        <w:t>to join and continue participating actively in CWG-COP and in the related ITU activities, for</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the purposes of a comprehensive discussion and exchange of best-practice information on legal,</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technical, organizational and procedural issues, as well as capacity building and international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cooperation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protecting children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p>
    <w:p w14:paraId="7A8CFC32" w14:textId="77777777" w:rsidR="008C6C1B" w:rsidRPr="008954D0" w:rsidRDefault="00896717" w:rsidP="008954D0">
      <w:pPr>
        <w:pStyle w:val="ListParagraph"/>
        <w:numPr>
          <w:ilvl w:val="0"/>
          <w:numId w:val="3"/>
        </w:numPr>
        <w:tabs>
          <w:tab w:val="left" w:pos="679"/>
          <w:tab w:val="left" w:pos="680"/>
        </w:tabs>
        <w:spacing w:before="119"/>
        <w:ind w:right="277" w:firstLine="0"/>
        <w:jc w:val="both"/>
        <w:rPr>
          <w:rFonts w:asciiTheme="minorHAnsi" w:hAnsiTheme="minorHAnsi" w:cstheme="minorHAnsi"/>
          <w:sz w:val="24"/>
          <w:szCs w:val="24"/>
        </w:rPr>
      </w:pPr>
      <w:r w:rsidRPr="008954D0">
        <w:rPr>
          <w:rFonts w:asciiTheme="minorHAnsi" w:hAnsiTheme="minorHAnsi" w:cstheme="minorHAnsi"/>
          <w:sz w:val="24"/>
          <w:szCs w:val="24"/>
        </w:rPr>
        <w:t>to develop information, to educate and to create consumer-awareness campaigns aimed at</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parents, guardians, educators, industry, other relevant stakeholders, and the population 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general, in order to make children aware of the risks that may be encountered online and 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measures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protect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against</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such</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risks;</w:t>
      </w:r>
    </w:p>
    <w:p w14:paraId="0DB3FF21" w14:textId="77777777" w:rsidR="008C6C1B" w:rsidRPr="008954D0" w:rsidRDefault="00896717" w:rsidP="008954D0">
      <w:pPr>
        <w:pStyle w:val="ListParagraph"/>
        <w:numPr>
          <w:ilvl w:val="0"/>
          <w:numId w:val="3"/>
        </w:numPr>
        <w:tabs>
          <w:tab w:val="left" w:pos="679"/>
          <w:tab w:val="left" w:pos="680"/>
        </w:tabs>
        <w:ind w:right="380" w:firstLine="0"/>
        <w:jc w:val="both"/>
        <w:rPr>
          <w:rFonts w:asciiTheme="minorHAnsi" w:hAnsiTheme="minorHAnsi" w:cstheme="minorHAnsi"/>
          <w:sz w:val="24"/>
          <w:szCs w:val="24"/>
        </w:rPr>
      </w:pPr>
      <w:r w:rsidRPr="008954D0">
        <w:rPr>
          <w:rFonts w:asciiTheme="minorHAnsi" w:hAnsiTheme="minorHAnsi" w:cstheme="minorHAnsi"/>
          <w:sz w:val="24"/>
          <w:szCs w:val="24"/>
        </w:rPr>
        <w:t>to work together to develop awareness campaigns and periodic training to ensure 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children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taking</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into</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account the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evolving</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nature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risks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threats;</w:t>
      </w:r>
    </w:p>
    <w:p w14:paraId="4D4F5D4B" w14:textId="77777777" w:rsidR="008C6C1B" w:rsidRPr="008954D0" w:rsidRDefault="00896717" w:rsidP="008954D0">
      <w:pPr>
        <w:pStyle w:val="ListParagraph"/>
        <w:numPr>
          <w:ilvl w:val="0"/>
          <w:numId w:val="3"/>
        </w:numPr>
        <w:tabs>
          <w:tab w:val="left" w:pos="679"/>
          <w:tab w:val="left" w:pos="680"/>
        </w:tabs>
        <w:ind w:right="656" w:firstLine="0"/>
        <w:jc w:val="both"/>
        <w:rPr>
          <w:rFonts w:asciiTheme="minorHAnsi" w:hAnsiTheme="minorHAnsi" w:cstheme="minorHAnsi"/>
          <w:sz w:val="24"/>
          <w:szCs w:val="24"/>
        </w:rPr>
      </w:pPr>
      <w:r w:rsidRPr="008954D0">
        <w:rPr>
          <w:rFonts w:asciiTheme="minorHAnsi" w:hAnsiTheme="minorHAnsi" w:cstheme="minorHAnsi"/>
          <w:sz w:val="24"/>
          <w:szCs w:val="24"/>
        </w:rPr>
        <w:t>to exchange information on the current state of legislative, organizational and technical</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measures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area</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of 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p>
    <w:p w14:paraId="78BAEAF2" w14:textId="77777777" w:rsidR="008C6C1B" w:rsidRPr="008954D0" w:rsidRDefault="00896717" w:rsidP="008954D0">
      <w:pPr>
        <w:pStyle w:val="ListParagraph"/>
        <w:numPr>
          <w:ilvl w:val="0"/>
          <w:numId w:val="3"/>
        </w:numPr>
        <w:tabs>
          <w:tab w:val="left" w:pos="679"/>
          <w:tab w:val="left" w:pos="680"/>
        </w:tabs>
        <w:spacing w:before="119"/>
        <w:ind w:right="222" w:firstLine="0"/>
        <w:jc w:val="both"/>
        <w:rPr>
          <w:rFonts w:asciiTheme="minorHAnsi" w:hAnsiTheme="minorHAnsi" w:cstheme="minorHAnsi"/>
          <w:sz w:val="24"/>
          <w:szCs w:val="24"/>
        </w:rPr>
      </w:pPr>
      <w:r w:rsidRPr="008954D0">
        <w:rPr>
          <w:rFonts w:asciiTheme="minorHAnsi" w:hAnsiTheme="minorHAnsi" w:cstheme="minorHAnsi"/>
          <w:sz w:val="24"/>
          <w:szCs w:val="24"/>
        </w:rPr>
        <w:t>to support the collection and analysis of data and the production of statistics, disaggregated</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lastRenderedPageBreak/>
        <w:t>by sex and age, where possible, on child online protection that will contribute to public policy</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design and implementation, enabling comparisons between countries and encouraging data</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production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by national</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statistical</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offices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other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data</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producers;</w:t>
      </w:r>
    </w:p>
    <w:p w14:paraId="35D44AEA" w14:textId="77777777" w:rsidR="008C6C1B" w:rsidRPr="008954D0" w:rsidRDefault="00896717" w:rsidP="008954D0">
      <w:pPr>
        <w:pStyle w:val="ListParagraph"/>
        <w:numPr>
          <w:ilvl w:val="0"/>
          <w:numId w:val="3"/>
        </w:numPr>
        <w:tabs>
          <w:tab w:val="left" w:pos="679"/>
          <w:tab w:val="left" w:pos="680"/>
        </w:tabs>
        <w:spacing w:before="123"/>
        <w:ind w:right="468" w:firstLine="0"/>
        <w:jc w:val="both"/>
        <w:rPr>
          <w:rFonts w:asciiTheme="minorHAnsi" w:hAnsiTheme="minorHAnsi" w:cstheme="minorHAnsi"/>
          <w:sz w:val="24"/>
          <w:szCs w:val="24"/>
        </w:rPr>
      </w:pPr>
      <w:r w:rsidRPr="008954D0">
        <w:rPr>
          <w:rFonts w:asciiTheme="minorHAnsi" w:hAnsiTheme="minorHAnsi" w:cstheme="minorHAnsi"/>
          <w:sz w:val="24"/>
          <w:szCs w:val="24"/>
        </w:rPr>
        <w:t>to consider establishing frameworks for national child online protection and their</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incorporation into national cybersecurity strategies, as appropriate, taking into account the ITU</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guidelines 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w:t>
      </w:r>
    </w:p>
    <w:p w14:paraId="7B64AB18" w14:textId="77777777" w:rsidR="008C6C1B" w:rsidRPr="008954D0" w:rsidRDefault="008C6C1B" w:rsidP="008954D0">
      <w:pPr>
        <w:jc w:val="both"/>
        <w:rPr>
          <w:rFonts w:asciiTheme="minorHAnsi" w:hAnsiTheme="minorHAnsi" w:cstheme="minorHAnsi"/>
          <w:sz w:val="24"/>
          <w:szCs w:val="24"/>
        </w:rPr>
      </w:pPr>
    </w:p>
    <w:p w14:paraId="7CF47828" w14:textId="77777777" w:rsidR="008C6C1B" w:rsidRPr="008954D0" w:rsidRDefault="00896717" w:rsidP="008954D0">
      <w:pPr>
        <w:pStyle w:val="ListParagraph"/>
        <w:numPr>
          <w:ilvl w:val="0"/>
          <w:numId w:val="3"/>
        </w:numPr>
        <w:tabs>
          <w:tab w:val="left" w:pos="679"/>
          <w:tab w:val="left" w:pos="680"/>
        </w:tabs>
        <w:spacing w:before="0"/>
        <w:ind w:left="679" w:hanging="568"/>
        <w:jc w:val="both"/>
        <w:rPr>
          <w:rFonts w:asciiTheme="minorHAnsi" w:hAnsiTheme="minorHAnsi" w:cstheme="minorHAnsi"/>
          <w:sz w:val="24"/>
          <w:szCs w:val="24"/>
        </w:rPr>
      </w:pPr>
      <w:r w:rsidRPr="008954D0">
        <w:rPr>
          <w:rFonts w:asciiTheme="minorHAnsi" w:hAnsiTheme="minorHAnsi" w:cstheme="minorHAnsi"/>
          <w:sz w:val="24"/>
          <w:szCs w:val="24"/>
        </w:rPr>
        <w:t>to</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foster</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allocation</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resources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run</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protection</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hotlines;</w:t>
      </w:r>
    </w:p>
    <w:p w14:paraId="49B28DF7" w14:textId="77777777" w:rsidR="008C6C1B" w:rsidRPr="008954D0" w:rsidRDefault="00896717" w:rsidP="008954D0">
      <w:pPr>
        <w:pStyle w:val="ListParagraph"/>
        <w:numPr>
          <w:ilvl w:val="0"/>
          <w:numId w:val="3"/>
        </w:numPr>
        <w:tabs>
          <w:tab w:val="left" w:pos="679"/>
          <w:tab w:val="left" w:pos="680"/>
        </w:tabs>
        <w:ind w:right="541" w:firstLine="0"/>
        <w:jc w:val="both"/>
        <w:rPr>
          <w:rFonts w:asciiTheme="minorHAnsi" w:hAnsiTheme="minorHAnsi" w:cstheme="minorHAnsi"/>
          <w:sz w:val="24"/>
          <w:szCs w:val="24"/>
        </w:rPr>
      </w:pPr>
      <w:r w:rsidRPr="008954D0">
        <w:rPr>
          <w:rFonts w:asciiTheme="minorHAnsi" w:hAnsiTheme="minorHAnsi" w:cstheme="minorHAnsi"/>
          <w:sz w:val="24"/>
          <w:szCs w:val="24"/>
        </w:rPr>
        <w:t>to foster the allocation of specific numbers to service communications dedicated to child</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online protection;</w:t>
      </w:r>
    </w:p>
    <w:p w14:paraId="61FD2B3F" w14:textId="77777777" w:rsidR="008C6C1B" w:rsidRPr="008954D0" w:rsidRDefault="00896717" w:rsidP="008954D0">
      <w:pPr>
        <w:pStyle w:val="ListParagraph"/>
        <w:numPr>
          <w:ilvl w:val="0"/>
          <w:numId w:val="3"/>
        </w:numPr>
        <w:tabs>
          <w:tab w:val="left" w:pos="679"/>
          <w:tab w:val="left" w:pos="680"/>
        </w:tabs>
        <w:ind w:right="602" w:firstLine="0"/>
        <w:jc w:val="both"/>
        <w:rPr>
          <w:rFonts w:asciiTheme="minorHAnsi" w:hAnsiTheme="minorHAnsi" w:cstheme="minorHAnsi"/>
          <w:sz w:val="24"/>
          <w:szCs w:val="24"/>
        </w:rPr>
      </w:pPr>
      <w:r w:rsidRPr="008954D0">
        <w:rPr>
          <w:rFonts w:asciiTheme="minorHAnsi" w:hAnsiTheme="minorHAnsi" w:cstheme="minorHAnsi"/>
          <w:sz w:val="24"/>
          <w:szCs w:val="24"/>
        </w:rPr>
        <w:t>to promote the use of parental or other safety tools that are available and accessible for</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parents,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guardians,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educators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communities;</w:t>
      </w:r>
    </w:p>
    <w:p w14:paraId="48710D04" w14:textId="77777777" w:rsidR="008C6C1B" w:rsidRPr="008954D0" w:rsidRDefault="00896717" w:rsidP="008954D0">
      <w:pPr>
        <w:pStyle w:val="ListParagraph"/>
        <w:numPr>
          <w:ilvl w:val="0"/>
          <w:numId w:val="3"/>
        </w:numPr>
        <w:tabs>
          <w:tab w:val="left" w:pos="679"/>
          <w:tab w:val="left" w:pos="680"/>
        </w:tabs>
        <w:ind w:right="377" w:firstLine="0"/>
        <w:jc w:val="both"/>
        <w:rPr>
          <w:rFonts w:asciiTheme="minorHAnsi" w:hAnsiTheme="minorHAnsi" w:cstheme="minorHAnsi"/>
          <w:sz w:val="24"/>
          <w:szCs w:val="24"/>
        </w:rPr>
      </w:pPr>
      <w:r w:rsidRPr="008954D0">
        <w:rPr>
          <w:rFonts w:asciiTheme="minorHAnsi" w:hAnsiTheme="minorHAnsi" w:cstheme="minorHAnsi"/>
          <w:sz w:val="24"/>
          <w:szCs w:val="24"/>
        </w:rPr>
        <w:t>to involve communities and civil-society organizations in child online protection initiatives,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socialization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campaigns;</w:t>
      </w:r>
    </w:p>
    <w:p w14:paraId="340D3955" w14:textId="77777777" w:rsidR="008C6C1B" w:rsidRPr="008954D0" w:rsidRDefault="00896717" w:rsidP="008954D0">
      <w:pPr>
        <w:pStyle w:val="ListParagraph"/>
        <w:numPr>
          <w:ilvl w:val="0"/>
          <w:numId w:val="3"/>
        </w:numPr>
        <w:tabs>
          <w:tab w:val="left" w:pos="679"/>
          <w:tab w:val="left" w:pos="680"/>
        </w:tabs>
        <w:spacing w:before="119"/>
        <w:ind w:right="868" w:firstLine="0"/>
        <w:jc w:val="both"/>
        <w:rPr>
          <w:rFonts w:asciiTheme="minorHAnsi" w:hAnsiTheme="minorHAnsi" w:cstheme="minorHAnsi"/>
          <w:sz w:val="24"/>
          <w:szCs w:val="24"/>
        </w:rPr>
      </w:pPr>
      <w:r w:rsidRPr="008954D0">
        <w:rPr>
          <w:rFonts w:asciiTheme="minorHAnsi" w:hAnsiTheme="minorHAnsi" w:cstheme="minorHAnsi"/>
          <w:sz w:val="24"/>
          <w:szCs w:val="24"/>
        </w:rPr>
        <w:t>to establish mechanisms for collaboration among government offices and institutions</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working</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this</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issue</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5"/>
          <w:sz w:val="24"/>
          <w:szCs w:val="24"/>
        </w:rPr>
        <w:t xml:space="preserve"> </w:t>
      </w:r>
      <w:r w:rsidRPr="008954D0">
        <w:rPr>
          <w:rFonts w:asciiTheme="minorHAnsi" w:hAnsiTheme="minorHAnsi" w:cstheme="minorHAnsi"/>
          <w:sz w:val="24"/>
          <w:szCs w:val="24"/>
        </w:rPr>
        <w:t>gather</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statistical</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information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access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students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Internet,</w:t>
      </w:r>
    </w:p>
    <w:p w14:paraId="7A5D3469" w14:textId="77777777" w:rsidR="008C6C1B" w:rsidRPr="008954D0" w:rsidRDefault="00896717" w:rsidP="008954D0">
      <w:pPr>
        <w:spacing w:before="158"/>
        <w:ind w:left="679"/>
        <w:jc w:val="both"/>
        <w:rPr>
          <w:rFonts w:asciiTheme="minorHAnsi" w:hAnsiTheme="minorHAnsi" w:cstheme="minorHAnsi"/>
          <w:i/>
          <w:sz w:val="24"/>
          <w:szCs w:val="24"/>
        </w:rPr>
      </w:pPr>
      <w:r w:rsidRPr="008954D0">
        <w:rPr>
          <w:rFonts w:asciiTheme="minorHAnsi" w:hAnsiTheme="minorHAnsi" w:cstheme="minorHAnsi"/>
          <w:i/>
          <w:sz w:val="24"/>
          <w:szCs w:val="24"/>
        </w:rPr>
        <w:t>invites</w:t>
      </w:r>
      <w:r w:rsidRPr="008954D0">
        <w:rPr>
          <w:rFonts w:asciiTheme="minorHAnsi" w:hAnsiTheme="minorHAnsi" w:cstheme="minorHAnsi"/>
          <w:i/>
          <w:spacing w:val="-1"/>
          <w:sz w:val="24"/>
          <w:szCs w:val="24"/>
        </w:rPr>
        <w:t xml:space="preserve"> </w:t>
      </w:r>
      <w:r w:rsidRPr="008954D0">
        <w:rPr>
          <w:rFonts w:asciiTheme="minorHAnsi" w:hAnsiTheme="minorHAnsi" w:cstheme="minorHAnsi"/>
          <w:i/>
          <w:sz w:val="24"/>
          <w:szCs w:val="24"/>
        </w:rPr>
        <w:t>Sector</w:t>
      </w:r>
      <w:r w:rsidRPr="008954D0">
        <w:rPr>
          <w:rFonts w:asciiTheme="minorHAnsi" w:hAnsiTheme="minorHAnsi" w:cstheme="minorHAnsi"/>
          <w:i/>
          <w:spacing w:val="-5"/>
          <w:sz w:val="24"/>
          <w:szCs w:val="24"/>
        </w:rPr>
        <w:t xml:space="preserve"> </w:t>
      </w:r>
      <w:r w:rsidRPr="008954D0">
        <w:rPr>
          <w:rFonts w:asciiTheme="minorHAnsi" w:hAnsiTheme="minorHAnsi" w:cstheme="minorHAnsi"/>
          <w:i/>
          <w:sz w:val="24"/>
          <w:szCs w:val="24"/>
        </w:rPr>
        <w:t>Members</w:t>
      </w:r>
    </w:p>
    <w:p w14:paraId="64B0ABBC" w14:textId="77777777" w:rsidR="008C6C1B" w:rsidRPr="008954D0" w:rsidRDefault="00896717" w:rsidP="008954D0">
      <w:pPr>
        <w:pStyle w:val="ListParagraph"/>
        <w:numPr>
          <w:ilvl w:val="0"/>
          <w:numId w:val="2"/>
        </w:numPr>
        <w:tabs>
          <w:tab w:val="left" w:pos="679"/>
          <w:tab w:val="left" w:pos="680"/>
        </w:tabs>
        <w:spacing w:before="123"/>
        <w:ind w:right="273" w:firstLine="0"/>
        <w:jc w:val="both"/>
        <w:rPr>
          <w:rFonts w:asciiTheme="minorHAnsi" w:hAnsiTheme="minorHAnsi" w:cstheme="minorHAnsi"/>
          <w:sz w:val="24"/>
          <w:szCs w:val="24"/>
        </w:rPr>
      </w:pPr>
      <w:r w:rsidRPr="008954D0">
        <w:rPr>
          <w:rFonts w:asciiTheme="minorHAnsi" w:hAnsiTheme="minorHAnsi" w:cstheme="minorHAnsi"/>
          <w:sz w:val="24"/>
          <w:szCs w:val="24"/>
        </w:rPr>
        <w:t>to participate actively in CWG-COP and in other ITU activities, with the aim of informing the</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ITU</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membership</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about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technological tools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for</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protecting</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children</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p>
    <w:p w14:paraId="68B9346B" w14:textId="27E084A6" w:rsidR="008C6C1B" w:rsidRPr="008954D0" w:rsidRDefault="00896717" w:rsidP="008954D0">
      <w:pPr>
        <w:pStyle w:val="ListParagraph"/>
        <w:numPr>
          <w:ilvl w:val="0"/>
          <w:numId w:val="2"/>
        </w:numPr>
        <w:tabs>
          <w:tab w:val="left" w:pos="679"/>
          <w:tab w:val="left" w:pos="680"/>
        </w:tabs>
        <w:ind w:right="828" w:firstLine="0"/>
        <w:jc w:val="both"/>
        <w:rPr>
          <w:rFonts w:asciiTheme="minorHAnsi" w:hAnsiTheme="minorHAnsi" w:cstheme="minorHAnsi"/>
          <w:sz w:val="24"/>
          <w:szCs w:val="24"/>
        </w:rPr>
      </w:pPr>
      <w:r w:rsidRPr="008954D0">
        <w:rPr>
          <w:rFonts w:asciiTheme="minorHAnsi" w:hAnsiTheme="minorHAnsi" w:cstheme="minorHAnsi"/>
          <w:sz w:val="24"/>
          <w:szCs w:val="24"/>
        </w:rPr>
        <w:t>to develop innovative solutions and applications to facilitate communication between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children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protection hotlines;</w:t>
      </w:r>
    </w:p>
    <w:p w14:paraId="6B4D9B09" w14:textId="633A32C9" w:rsidR="0013594A" w:rsidRPr="008954D0" w:rsidRDefault="0013594A" w:rsidP="008954D0">
      <w:pPr>
        <w:tabs>
          <w:tab w:val="left" w:pos="679"/>
          <w:tab w:val="left" w:pos="680"/>
        </w:tabs>
        <w:ind w:left="112" w:right="828"/>
        <w:jc w:val="both"/>
        <w:rPr>
          <w:rFonts w:asciiTheme="minorHAnsi" w:eastAsiaTheme="minorEastAsia" w:hAnsiTheme="minorHAnsi" w:cstheme="minorHAnsi"/>
          <w:sz w:val="24"/>
          <w:szCs w:val="24"/>
          <w:lang w:eastAsia="ko-KR"/>
        </w:rPr>
      </w:pPr>
      <w:ins w:id="20" w:author="YoumHeung Youl" w:date="2022-01-22T18:00:00Z">
        <w:r w:rsidRPr="008954D0">
          <w:rPr>
            <w:rFonts w:asciiTheme="minorHAnsi" w:eastAsiaTheme="minorEastAsia" w:hAnsiTheme="minorHAnsi" w:cstheme="minorHAnsi"/>
            <w:sz w:val="24"/>
            <w:szCs w:val="24"/>
            <w:lang w:eastAsia="ko-KR"/>
          </w:rPr>
          <w:t xml:space="preserve">3        to </w:t>
        </w:r>
      </w:ins>
      <w:ins w:id="21" w:author="YoumHeung Youl" w:date="2022-01-22T18:01:00Z">
        <w:r w:rsidRPr="008954D0">
          <w:rPr>
            <w:rFonts w:asciiTheme="minorHAnsi" w:eastAsiaTheme="minorEastAsia" w:hAnsiTheme="minorHAnsi" w:cstheme="minorHAnsi"/>
            <w:sz w:val="24"/>
            <w:szCs w:val="24"/>
            <w:lang w:eastAsia="ko-KR"/>
          </w:rPr>
          <w:t xml:space="preserve">develop </w:t>
        </w:r>
      </w:ins>
      <w:ins w:id="22" w:author="YoumHeung Youl" w:date="2022-01-22T18:02:00Z">
        <w:r w:rsidR="00896717" w:rsidRPr="008954D0">
          <w:rPr>
            <w:rFonts w:asciiTheme="minorHAnsi" w:eastAsiaTheme="minorEastAsia" w:hAnsiTheme="minorHAnsi" w:cstheme="minorHAnsi"/>
            <w:sz w:val="24"/>
            <w:szCs w:val="24"/>
            <w:lang w:eastAsia="ko-KR"/>
          </w:rPr>
          <w:t>inn</w:t>
        </w:r>
      </w:ins>
      <w:ins w:id="23" w:author="YoumHeung Youl" w:date="2022-01-22T18:03:00Z">
        <w:r w:rsidR="00896717" w:rsidRPr="008954D0">
          <w:rPr>
            <w:rFonts w:asciiTheme="minorHAnsi" w:eastAsiaTheme="minorEastAsia" w:hAnsiTheme="minorHAnsi" w:cstheme="minorHAnsi"/>
            <w:sz w:val="24"/>
            <w:szCs w:val="24"/>
            <w:lang w:eastAsia="ko-KR"/>
          </w:rPr>
          <w:t>ovative</w:t>
        </w:r>
      </w:ins>
      <w:ins w:id="24" w:author="YoumHeung Youl" w:date="2022-01-22T18:01:00Z">
        <w:r w:rsidRPr="008954D0">
          <w:rPr>
            <w:rFonts w:asciiTheme="minorHAnsi" w:hAnsiTheme="minorHAnsi" w:cstheme="minorHAnsi"/>
            <w:spacing w:val="10"/>
            <w:sz w:val="24"/>
            <w:szCs w:val="24"/>
          </w:rPr>
          <w:t xml:space="preserve"> </w:t>
        </w:r>
        <w:r w:rsidRPr="008954D0">
          <w:rPr>
            <w:rFonts w:asciiTheme="minorHAnsi" w:hAnsiTheme="minorHAnsi" w:cstheme="minorHAnsi"/>
            <w:sz w:val="24"/>
            <w:szCs w:val="24"/>
          </w:rPr>
          <w:t xml:space="preserve">solutions and applications to </w:t>
        </w:r>
      </w:ins>
      <w:ins w:id="25" w:author="YoumHeung Youl" w:date="2022-01-24T21:05:00Z">
        <w:r w:rsidR="009D3CCB" w:rsidRPr="008954D0">
          <w:rPr>
            <w:rFonts w:asciiTheme="minorHAnsi" w:hAnsiTheme="minorHAnsi" w:cstheme="minorHAnsi"/>
            <w:sz w:val="24"/>
            <w:szCs w:val="24"/>
          </w:rPr>
          <w:t xml:space="preserve">facilitate </w:t>
        </w:r>
      </w:ins>
      <w:ins w:id="26" w:author="YoumHeung Youl" w:date="2022-01-22T18:02:00Z">
        <w:r w:rsidR="00896717" w:rsidRPr="008954D0">
          <w:rPr>
            <w:rFonts w:asciiTheme="minorHAnsi" w:hAnsiTheme="minorHAnsi" w:cstheme="minorHAnsi"/>
            <w:sz w:val="24"/>
            <w:szCs w:val="24"/>
          </w:rPr>
          <w:t>provid</w:t>
        </w:r>
      </w:ins>
      <w:ins w:id="27" w:author="YoumHeung Youl" w:date="2022-01-24T21:06:00Z">
        <w:r w:rsidR="009D3CCB" w:rsidRPr="008954D0">
          <w:rPr>
            <w:rFonts w:asciiTheme="minorHAnsi" w:hAnsiTheme="minorHAnsi" w:cstheme="minorHAnsi"/>
            <w:sz w:val="24"/>
            <w:szCs w:val="24"/>
          </w:rPr>
          <w:t xml:space="preserve">ing </w:t>
        </w:r>
      </w:ins>
      <w:ins w:id="28" w:author="YoumHeung Youl" w:date="2022-01-24T21:07:00Z">
        <w:r w:rsidR="009D3CCB" w:rsidRPr="008954D0">
          <w:rPr>
            <w:rFonts w:asciiTheme="minorHAnsi" w:hAnsiTheme="minorHAnsi" w:cstheme="minorHAnsi"/>
            <w:sz w:val="24"/>
            <w:szCs w:val="24"/>
          </w:rPr>
          <w:t xml:space="preserve">appropriate </w:t>
        </w:r>
      </w:ins>
      <w:ins w:id="29" w:author="YoumHeung Youl" w:date="2022-01-24T21:08:00Z">
        <w:r w:rsidR="006619CB" w:rsidRPr="008954D0">
          <w:rPr>
            <w:rFonts w:asciiTheme="minorHAnsi" w:hAnsiTheme="minorHAnsi" w:cstheme="minorHAnsi"/>
            <w:sz w:val="24"/>
            <w:szCs w:val="24"/>
          </w:rPr>
          <w:t xml:space="preserve">practical </w:t>
        </w:r>
      </w:ins>
      <w:ins w:id="30" w:author="YoumHeung Youl" w:date="2022-01-22T18:02:00Z">
        <w:r w:rsidR="00896717" w:rsidRPr="008954D0">
          <w:rPr>
            <w:rFonts w:asciiTheme="minorHAnsi" w:hAnsiTheme="minorHAnsi" w:cstheme="minorHAnsi"/>
            <w:sz w:val="24"/>
            <w:szCs w:val="24"/>
          </w:rPr>
          <w:t>tools;</w:t>
        </w:r>
      </w:ins>
    </w:p>
    <w:p w14:paraId="241CE702" w14:textId="77777777" w:rsidR="008C6C1B" w:rsidRPr="008954D0" w:rsidRDefault="00896717" w:rsidP="008954D0">
      <w:pPr>
        <w:pStyle w:val="ListParagraph"/>
        <w:numPr>
          <w:ilvl w:val="0"/>
          <w:numId w:val="2"/>
        </w:numPr>
        <w:tabs>
          <w:tab w:val="left" w:pos="679"/>
          <w:tab w:val="left" w:pos="680"/>
        </w:tabs>
        <w:spacing w:line="242" w:lineRule="auto"/>
        <w:ind w:right="427" w:firstLine="0"/>
        <w:jc w:val="both"/>
        <w:rPr>
          <w:rFonts w:asciiTheme="minorHAnsi" w:hAnsiTheme="minorHAnsi" w:cstheme="minorHAnsi"/>
          <w:sz w:val="24"/>
          <w:szCs w:val="24"/>
        </w:rPr>
      </w:pPr>
      <w:r w:rsidRPr="008954D0">
        <w:rPr>
          <w:rFonts w:asciiTheme="minorHAnsi" w:hAnsiTheme="minorHAnsi" w:cstheme="minorHAnsi"/>
          <w:sz w:val="24"/>
          <w:szCs w:val="24"/>
        </w:rPr>
        <w:t>to collaborate, within their respective areas of competence, in the dissemination of public</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policies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and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initiatives</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that are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implemented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for 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protection;</w:t>
      </w:r>
    </w:p>
    <w:p w14:paraId="03D6EE0E" w14:textId="77777777" w:rsidR="008C6C1B" w:rsidRPr="008954D0" w:rsidRDefault="00896717" w:rsidP="008954D0">
      <w:pPr>
        <w:pStyle w:val="ListParagraph"/>
        <w:numPr>
          <w:ilvl w:val="0"/>
          <w:numId w:val="2"/>
        </w:numPr>
        <w:tabs>
          <w:tab w:val="left" w:pos="679"/>
          <w:tab w:val="left" w:pos="680"/>
        </w:tabs>
        <w:spacing w:before="116"/>
        <w:ind w:right="881" w:firstLine="0"/>
        <w:jc w:val="both"/>
        <w:rPr>
          <w:rFonts w:asciiTheme="minorHAnsi" w:hAnsiTheme="minorHAnsi" w:cstheme="minorHAnsi"/>
          <w:sz w:val="24"/>
          <w:szCs w:val="24"/>
        </w:rPr>
      </w:pPr>
      <w:r w:rsidRPr="008954D0">
        <w:rPr>
          <w:rFonts w:asciiTheme="minorHAnsi" w:hAnsiTheme="minorHAnsi" w:cstheme="minorHAnsi"/>
          <w:sz w:val="24"/>
          <w:szCs w:val="24"/>
        </w:rPr>
        <w:t>to work on developing different programmes and tools to increase awareness among</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parents,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guardians,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educators and</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communities;</w:t>
      </w:r>
    </w:p>
    <w:p w14:paraId="677736A5" w14:textId="77777777" w:rsidR="008C6C1B" w:rsidRPr="008954D0" w:rsidRDefault="00896717" w:rsidP="008954D0">
      <w:pPr>
        <w:pStyle w:val="ListParagraph"/>
        <w:numPr>
          <w:ilvl w:val="0"/>
          <w:numId w:val="2"/>
        </w:numPr>
        <w:tabs>
          <w:tab w:val="left" w:pos="679"/>
          <w:tab w:val="left" w:pos="680"/>
        </w:tabs>
        <w:spacing w:before="119"/>
        <w:ind w:right="314" w:firstLine="0"/>
        <w:jc w:val="both"/>
        <w:rPr>
          <w:rFonts w:asciiTheme="minorHAnsi" w:hAnsiTheme="minorHAnsi" w:cstheme="minorHAnsi"/>
          <w:sz w:val="24"/>
          <w:szCs w:val="24"/>
        </w:rPr>
      </w:pPr>
      <w:r w:rsidRPr="008954D0">
        <w:rPr>
          <w:rFonts w:asciiTheme="minorHAnsi" w:hAnsiTheme="minorHAnsi" w:cstheme="minorHAnsi"/>
          <w:sz w:val="24"/>
          <w:szCs w:val="24"/>
        </w:rPr>
        <w:t>to inform Member States about modern technological solutions for child online protection,</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taking</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into</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account</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the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best</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practices</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of</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the sector and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of other relevant stakeholders,</w:t>
      </w:r>
    </w:p>
    <w:p w14:paraId="6378548C" w14:textId="77777777" w:rsidR="008C6C1B" w:rsidRPr="008954D0" w:rsidRDefault="00896717" w:rsidP="008954D0">
      <w:pPr>
        <w:spacing w:before="159"/>
        <w:ind w:left="679"/>
        <w:jc w:val="both"/>
        <w:rPr>
          <w:rFonts w:asciiTheme="minorHAnsi" w:hAnsiTheme="minorHAnsi" w:cstheme="minorHAnsi"/>
          <w:i/>
          <w:sz w:val="24"/>
          <w:szCs w:val="24"/>
        </w:rPr>
      </w:pPr>
      <w:r w:rsidRPr="008954D0">
        <w:rPr>
          <w:rFonts w:asciiTheme="minorHAnsi" w:hAnsiTheme="minorHAnsi" w:cstheme="minorHAnsi"/>
          <w:i/>
          <w:sz w:val="24"/>
          <w:szCs w:val="24"/>
        </w:rPr>
        <w:t>invites</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Member</w:t>
      </w:r>
      <w:r w:rsidRPr="008954D0">
        <w:rPr>
          <w:rFonts w:asciiTheme="minorHAnsi" w:hAnsiTheme="minorHAnsi" w:cstheme="minorHAnsi"/>
          <w:i/>
          <w:spacing w:val="-2"/>
          <w:sz w:val="24"/>
          <w:szCs w:val="24"/>
        </w:rPr>
        <w:t xml:space="preserve"> </w:t>
      </w:r>
      <w:r w:rsidRPr="008954D0">
        <w:rPr>
          <w:rFonts w:asciiTheme="minorHAnsi" w:hAnsiTheme="minorHAnsi" w:cstheme="minorHAnsi"/>
          <w:i/>
          <w:sz w:val="24"/>
          <w:szCs w:val="24"/>
        </w:rPr>
        <w:t>States</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and</w:t>
      </w:r>
      <w:r w:rsidRPr="008954D0">
        <w:rPr>
          <w:rFonts w:asciiTheme="minorHAnsi" w:hAnsiTheme="minorHAnsi" w:cstheme="minorHAnsi"/>
          <w:i/>
          <w:spacing w:val="-2"/>
          <w:sz w:val="24"/>
          <w:szCs w:val="24"/>
        </w:rPr>
        <w:t xml:space="preserve"> </w:t>
      </w:r>
      <w:r w:rsidRPr="008954D0">
        <w:rPr>
          <w:rFonts w:asciiTheme="minorHAnsi" w:hAnsiTheme="minorHAnsi" w:cstheme="minorHAnsi"/>
          <w:i/>
          <w:sz w:val="24"/>
          <w:szCs w:val="24"/>
        </w:rPr>
        <w:t>Sector</w:t>
      </w:r>
      <w:r w:rsidRPr="008954D0">
        <w:rPr>
          <w:rFonts w:asciiTheme="minorHAnsi" w:hAnsiTheme="minorHAnsi" w:cstheme="minorHAnsi"/>
          <w:i/>
          <w:spacing w:val="-3"/>
          <w:sz w:val="24"/>
          <w:szCs w:val="24"/>
        </w:rPr>
        <w:t xml:space="preserve"> </w:t>
      </w:r>
      <w:r w:rsidRPr="008954D0">
        <w:rPr>
          <w:rFonts w:asciiTheme="minorHAnsi" w:hAnsiTheme="minorHAnsi" w:cstheme="minorHAnsi"/>
          <w:i/>
          <w:sz w:val="24"/>
          <w:szCs w:val="24"/>
        </w:rPr>
        <w:t>Members</w:t>
      </w:r>
    </w:p>
    <w:p w14:paraId="1A505B53" w14:textId="77777777" w:rsidR="008C6C1B" w:rsidRPr="008954D0" w:rsidRDefault="00896717" w:rsidP="008954D0">
      <w:pPr>
        <w:pStyle w:val="ListParagraph"/>
        <w:numPr>
          <w:ilvl w:val="0"/>
          <w:numId w:val="1"/>
        </w:numPr>
        <w:tabs>
          <w:tab w:val="left" w:pos="679"/>
          <w:tab w:val="left" w:pos="680"/>
        </w:tabs>
        <w:spacing w:before="122"/>
        <w:ind w:right="816" w:firstLine="0"/>
        <w:jc w:val="both"/>
        <w:rPr>
          <w:rFonts w:asciiTheme="minorHAnsi" w:hAnsiTheme="minorHAnsi" w:cstheme="minorHAnsi"/>
          <w:sz w:val="24"/>
          <w:szCs w:val="24"/>
        </w:rPr>
      </w:pPr>
      <w:r w:rsidRPr="008954D0">
        <w:rPr>
          <w:rFonts w:asciiTheme="minorHAnsi" w:hAnsiTheme="minorHAnsi" w:cstheme="minorHAnsi"/>
          <w:sz w:val="24"/>
          <w:szCs w:val="24"/>
        </w:rPr>
        <w:t>to exchange information on practical methods of identifying and introducing the most</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effective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technologies</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contribute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to</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more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effective</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child</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online</w:t>
      </w:r>
      <w:r w:rsidRPr="008954D0">
        <w:rPr>
          <w:rFonts w:asciiTheme="minorHAnsi" w:hAnsiTheme="minorHAnsi" w:cstheme="minorHAnsi"/>
          <w:spacing w:val="-3"/>
          <w:sz w:val="24"/>
          <w:szCs w:val="24"/>
        </w:rPr>
        <w:t xml:space="preserve"> </w:t>
      </w:r>
      <w:r w:rsidRPr="008954D0">
        <w:rPr>
          <w:rFonts w:asciiTheme="minorHAnsi" w:hAnsiTheme="minorHAnsi" w:cstheme="minorHAnsi"/>
          <w:sz w:val="24"/>
          <w:szCs w:val="24"/>
        </w:rPr>
        <w:t>protection;</w:t>
      </w:r>
    </w:p>
    <w:p w14:paraId="17CC382D" w14:textId="77777777" w:rsidR="008C6C1B" w:rsidRPr="008954D0" w:rsidRDefault="00896717" w:rsidP="008954D0">
      <w:pPr>
        <w:pStyle w:val="ListParagraph"/>
        <w:numPr>
          <w:ilvl w:val="0"/>
          <w:numId w:val="1"/>
        </w:numPr>
        <w:tabs>
          <w:tab w:val="left" w:pos="679"/>
          <w:tab w:val="left" w:pos="680"/>
        </w:tabs>
        <w:ind w:left="679" w:hanging="568"/>
        <w:jc w:val="both"/>
        <w:rPr>
          <w:rFonts w:asciiTheme="minorHAnsi" w:hAnsiTheme="minorHAnsi" w:cstheme="minorHAnsi"/>
          <w:sz w:val="24"/>
          <w:szCs w:val="24"/>
        </w:rPr>
      </w:pPr>
      <w:r w:rsidRPr="008954D0">
        <w:rPr>
          <w:rFonts w:asciiTheme="minorHAnsi" w:hAnsiTheme="minorHAnsi" w:cstheme="minorHAnsi"/>
          <w:sz w:val="24"/>
          <w:szCs w:val="24"/>
        </w:rPr>
        <w:t>to</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apply</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Recommendation</w:t>
      </w:r>
      <w:r w:rsidRPr="008954D0">
        <w:rPr>
          <w:rFonts w:asciiTheme="minorHAnsi" w:hAnsiTheme="minorHAnsi" w:cstheme="minorHAnsi"/>
          <w:spacing w:val="-2"/>
          <w:sz w:val="24"/>
          <w:szCs w:val="24"/>
        </w:rPr>
        <w:t xml:space="preserve"> </w:t>
      </w:r>
      <w:r w:rsidRPr="008954D0">
        <w:rPr>
          <w:rFonts w:asciiTheme="minorHAnsi" w:hAnsiTheme="minorHAnsi" w:cstheme="minorHAnsi"/>
          <w:sz w:val="24"/>
          <w:szCs w:val="24"/>
        </w:rPr>
        <w:t>ITU-T</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E.1100</w:t>
      </w:r>
      <w:r w:rsidRPr="008954D0">
        <w:rPr>
          <w:rFonts w:asciiTheme="minorHAnsi" w:hAnsiTheme="minorHAnsi" w:cstheme="minorHAnsi"/>
          <w:spacing w:val="-1"/>
          <w:sz w:val="24"/>
          <w:szCs w:val="24"/>
        </w:rPr>
        <w:t xml:space="preserve"> </w:t>
      </w:r>
      <w:r w:rsidRPr="008954D0">
        <w:rPr>
          <w:rFonts w:asciiTheme="minorHAnsi" w:hAnsiTheme="minorHAnsi" w:cstheme="minorHAnsi"/>
          <w:sz w:val="24"/>
          <w:szCs w:val="24"/>
        </w:rPr>
        <w:t>as</w:t>
      </w:r>
      <w:r w:rsidRPr="008954D0">
        <w:rPr>
          <w:rFonts w:asciiTheme="minorHAnsi" w:hAnsiTheme="minorHAnsi" w:cstheme="minorHAnsi"/>
          <w:spacing w:val="-4"/>
          <w:sz w:val="24"/>
          <w:szCs w:val="24"/>
        </w:rPr>
        <w:t xml:space="preserve"> </w:t>
      </w:r>
      <w:r w:rsidRPr="008954D0">
        <w:rPr>
          <w:rFonts w:asciiTheme="minorHAnsi" w:hAnsiTheme="minorHAnsi" w:cstheme="minorHAnsi"/>
          <w:sz w:val="24"/>
          <w:szCs w:val="24"/>
        </w:rPr>
        <w:t>appropriate;</w:t>
      </w:r>
    </w:p>
    <w:p w14:paraId="2F906DAD" w14:textId="509A33E9" w:rsidR="00B52725" w:rsidRPr="008954D0" w:rsidRDefault="00896717" w:rsidP="008954D0">
      <w:pPr>
        <w:pStyle w:val="ListParagraph"/>
        <w:numPr>
          <w:ilvl w:val="0"/>
          <w:numId w:val="1"/>
        </w:numPr>
        <w:tabs>
          <w:tab w:val="left" w:pos="679"/>
          <w:tab w:val="left" w:pos="680"/>
        </w:tabs>
        <w:ind w:right="1259" w:firstLine="0"/>
        <w:jc w:val="both"/>
        <w:rPr>
          <w:rFonts w:asciiTheme="minorHAnsi" w:hAnsiTheme="minorHAnsi" w:cstheme="minorHAnsi"/>
          <w:sz w:val="24"/>
          <w:szCs w:val="24"/>
        </w:rPr>
      </w:pPr>
      <w:r w:rsidRPr="008954D0">
        <w:rPr>
          <w:rFonts w:asciiTheme="minorHAnsi" w:hAnsiTheme="minorHAnsi" w:cstheme="minorHAnsi"/>
          <w:sz w:val="24"/>
          <w:szCs w:val="24"/>
        </w:rPr>
        <w:t>to foster and contribute to consultations on child online protection issues with all</w:t>
      </w:r>
      <w:r w:rsidRPr="008954D0">
        <w:rPr>
          <w:rFonts w:asciiTheme="minorHAnsi" w:hAnsiTheme="minorHAnsi" w:cstheme="minorHAnsi"/>
          <w:spacing w:val="-52"/>
          <w:sz w:val="24"/>
          <w:szCs w:val="24"/>
        </w:rPr>
        <w:t xml:space="preserve"> </w:t>
      </w:r>
      <w:r w:rsidRPr="008954D0">
        <w:rPr>
          <w:rFonts w:asciiTheme="minorHAnsi" w:hAnsiTheme="minorHAnsi" w:cstheme="minorHAnsi"/>
          <w:sz w:val="24"/>
          <w:szCs w:val="24"/>
        </w:rPr>
        <w:t>stakeholders.</w:t>
      </w:r>
    </w:p>
    <w:p w14:paraId="6EACD4FE" w14:textId="14CBC984" w:rsidR="00B52725" w:rsidRPr="008954D0" w:rsidRDefault="00B52725" w:rsidP="008954D0">
      <w:pPr>
        <w:pStyle w:val="BodyText"/>
        <w:spacing w:before="10"/>
        <w:ind w:left="0"/>
        <w:jc w:val="both"/>
        <w:rPr>
          <w:rFonts w:asciiTheme="minorHAnsi" w:hAnsiTheme="minorHAnsi" w:cstheme="minorHAnsi"/>
        </w:rPr>
      </w:pPr>
      <w:r w:rsidRPr="008954D0">
        <w:rPr>
          <w:rFonts w:asciiTheme="minorHAnsi" w:hAnsiTheme="minorHAnsi" w:cstheme="minorHAnsi"/>
          <w:noProof/>
        </w:rPr>
        <mc:AlternateContent>
          <mc:Choice Requires="wps">
            <w:drawing>
              <wp:anchor distT="0" distB="0" distL="0" distR="0" simplePos="0" relativeHeight="251658752" behindDoc="1" locked="0" layoutInCell="1" allowOverlap="1" wp14:anchorId="63A33CB5" wp14:editId="4B1F8F5D">
                <wp:simplePos x="0" y="0"/>
                <wp:positionH relativeFrom="page">
                  <wp:posOffset>3098800</wp:posOffset>
                </wp:positionH>
                <wp:positionV relativeFrom="paragraph">
                  <wp:posOffset>160020</wp:posOffset>
                </wp:positionV>
                <wp:extent cx="1367790" cy="1270"/>
                <wp:effectExtent l="0" t="0" r="0" b="0"/>
                <wp:wrapTopAndBottom/>
                <wp:docPr id="1" name="자유형: 도형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67790" cy="1270"/>
                        </a:xfrm>
                        <a:custGeom>
                          <a:avLst/>
                          <a:gdLst>
                            <a:gd name="T0" fmla="+- 0 4880 4880"/>
                            <a:gd name="T1" fmla="*/ T0 w 2154"/>
                            <a:gd name="T2" fmla="+- 0 7033 4880"/>
                            <a:gd name="T3" fmla="*/ T2 w 2154"/>
                          </a:gdLst>
                          <a:ahLst/>
                          <a:cxnLst>
                            <a:cxn ang="0">
                              <a:pos x="T1" y="0"/>
                            </a:cxn>
                            <a:cxn ang="0">
                              <a:pos x="T3" y="0"/>
                            </a:cxn>
                          </a:cxnLst>
                          <a:rect l="0" t="0" r="r" b="b"/>
                          <a:pathLst>
                            <a:path w="2154">
                              <a:moveTo>
                                <a:pt x="0" y="0"/>
                              </a:moveTo>
                              <a:lnTo>
                                <a:pt x="2153" y="0"/>
                              </a:lnTo>
                            </a:path>
                          </a:pathLst>
                        </a:custGeom>
                        <a:noFill/>
                        <a:ln w="989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C4437" id="자유형: 도형 1" o:spid="_x0000_s1026" style="position:absolute;margin-left:244pt;margin-top:12.6pt;width:107.7pt;height:.1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54,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" path="m,l2153,e" filled="f" strokeweight=".27489mm">
                <v:path arrowok="t" o:connecttype="custom" o:connectlocs="0,0;1367155,0" o:connectangles="0,0"/>
                <w10:wrap type="topAndBottom" anchorx="page"/>
              </v:shape>
            </w:pict>
          </mc:Fallback>
        </mc:AlternateContent>
      </w:r>
    </w:p>
    <w:p w14:paraId="5141C805" w14:textId="77777777" w:rsidR="00B52725" w:rsidRPr="008954D0" w:rsidRDefault="00B52725" w:rsidP="008954D0">
      <w:pPr>
        <w:tabs>
          <w:tab w:val="left" w:pos="679"/>
          <w:tab w:val="left" w:pos="680"/>
        </w:tabs>
        <w:ind w:right="1259"/>
        <w:jc w:val="both"/>
        <w:rPr>
          <w:rFonts w:asciiTheme="minorHAnsi" w:hAnsiTheme="minorHAnsi" w:cstheme="minorHAnsi"/>
          <w:sz w:val="24"/>
          <w:szCs w:val="24"/>
        </w:rPr>
      </w:pPr>
    </w:p>
    <w:sectPr w:rsidR="00B52725" w:rsidRPr="008954D0">
      <w:pgSz w:w="11920" w:h="16840"/>
      <w:pgMar w:top="660" w:right="1020" w:bottom="280" w:left="10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185ABD" w14:textId="77777777" w:rsidR="00336A50" w:rsidRDefault="00336A50" w:rsidP="00EA576C">
      <w:r>
        <w:separator/>
      </w:r>
    </w:p>
  </w:endnote>
  <w:endnote w:type="continuationSeparator" w:id="0">
    <w:p w14:paraId="753F936F" w14:textId="77777777" w:rsidR="00336A50" w:rsidRDefault="00336A50" w:rsidP="00EA5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BatangChe">
    <w:altName w:val="BatangChe"/>
    <w:charset w:val="81"/>
    <w:family w:val="modern"/>
    <w:pitch w:val="fixed"/>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598AA" w14:textId="70DA3F30" w:rsidR="00371474" w:rsidRPr="00F9143D" w:rsidRDefault="00C7337B" w:rsidP="00371474">
    <w:pPr>
      <w:pStyle w:val="Footer"/>
      <w:tabs>
        <w:tab w:val="clear" w:pos="4513"/>
        <w:tab w:val="clear" w:pos="9026"/>
        <w:tab w:val="right" w:pos="9540"/>
      </w:tabs>
      <w:rPr>
        <w:rFonts w:ascii="Times New Roman" w:eastAsia="MS Mincho" w:hAnsi="Times New Roman" w:cs="Times New Roman"/>
        <w:sz w:val="24"/>
        <w:szCs w:val="24"/>
        <w:lang w:val="en-GB" w:eastAsia="ja-JP"/>
      </w:rPr>
    </w:pPr>
    <w:r>
      <w:rPr>
        <w:rFonts w:ascii="Times New Roman" w:eastAsia="MS Mincho" w:hAnsi="Times New Roman" w:cs="Times New Roman"/>
        <w:sz w:val="24"/>
        <w:szCs w:val="24"/>
        <w:lang w:val="en-GB" w:eastAsia="ja-JP"/>
      </w:rPr>
      <w:t xml:space="preserve">APT </w:t>
    </w:r>
    <w:r w:rsidR="00371474" w:rsidRPr="00F9143D">
      <w:rPr>
        <w:rFonts w:ascii="Times New Roman" w:eastAsia="MS Mincho" w:hAnsi="Times New Roman" w:cs="Times New Roman"/>
        <w:sz w:val="24"/>
        <w:szCs w:val="24"/>
        <w:lang w:val="en-GB" w:eastAsia="ja-JP"/>
      </w:rPr>
      <w:t>PP22-2/</w:t>
    </w:r>
    <w:r w:rsidR="00403972">
      <w:rPr>
        <w:rFonts w:ascii="Times New Roman" w:eastAsia="MS Mincho" w:hAnsi="Times New Roman" w:cs="Times New Roman"/>
        <w:sz w:val="24"/>
        <w:szCs w:val="24"/>
        <w:lang w:val="en-GB" w:eastAsia="ja-JP"/>
      </w:rPr>
      <w:t>OUT</w:t>
    </w:r>
    <w:r w:rsidR="00371474" w:rsidRPr="00F9143D">
      <w:rPr>
        <w:rFonts w:ascii="Times New Roman" w:eastAsia="MS Mincho" w:hAnsi="Times New Roman" w:cs="Times New Roman"/>
        <w:sz w:val="24"/>
        <w:szCs w:val="24"/>
        <w:lang w:val="en-GB" w:eastAsia="ja-JP"/>
      </w:rPr>
      <w:t>-</w:t>
    </w:r>
    <w:r w:rsidR="00607514">
      <w:rPr>
        <w:rFonts w:ascii="Times New Roman" w:eastAsia="MS Mincho" w:hAnsi="Times New Roman" w:cs="Times New Roman"/>
        <w:sz w:val="24"/>
        <w:szCs w:val="24"/>
        <w:lang w:val="en-GB" w:eastAsia="ja-JP"/>
      </w:rPr>
      <w:t>0</w:t>
    </w:r>
    <w:r w:rsidR="00403972">
      <w:rPr>
        <w:rFonts w:ascii="Times New Roman" w:eastAsia="MS Mincho" w:hAnsi="Times New Roman" w:cs="Times New Roman"/>
        <w:sz w:val="24"/>
        <w:szCs w:val="24"/>
        <w:lang w:val="en-GB" w:eastAsia="ja-JP"/>
      </w:rPr>
      <w:t>7</w:t>
    </w:r>
    <w:r w:rsidR="00371474" w:rsidRPr="00F9143D">
      <w:rPr>
        <w:rFonts w:ascii="Times New Roman" w:eastAsia="MS Mincho" w:hAnsi="Times New Roman" w:cs="Times New Roman"/>
        <w:sz w:val="24"/>
        <w:szCs w:val="24"/>
        <w:lang w:val="en-GB" w:eastAsia="ja-JP"/>
      </w:rPr>
      <w:tab/>
      <w:t xml:space="preserve">Page </w:t>
    </w:r>
    <w:r w:rsidR="00371474" w:rsidRPr="00F9143D">
      <w:rPr>
        <w:rFonts w:ascii="Times New Roman" w:eastAsia="MS Mincho" w:hAnsi="Times New Roman" w:cs="Times New Roman"/>
        <w:sz w:val="24"/>
        <w:szCs w:val="24"/>
        <w:lang w:val="en-GB" w:eastAsia="ja-JP"/>
      </w:rPr>
      <w:fldChar w:fldCharType="begin"/>
    </w:r>
    <w:r w:rsidR="00371474" w:rsidRPr="00F9143D">
      <w:rPr>
        <w:rFonts w:ascii="Times New Roman" w:eastAsia="MS Mincho" w:hAnsi="Times New Roman" w:cs="Times New Roman"/>
        <w:sz w:val="24"/>
        <w:szCs w:val="24"/>
        <w:lang w:val="en-GB" w:eastAsia="ja-JP"/>
      </w:rPr>
      <w:instrText xml:space="preserve"> PAGE  \* Arabic  \* MERGEFORMAT </w:instrText>
    </w:r>
    <w:r w:rsidR="00371474" w:rsidRPr="00F9143D">
      <w:rPr>
        <w:rFonts w:ascii="Times New Roman" w:eastAsia="MS Mincho" w:hAnsi="Times New Roman" w:cs="Times New Roman"/>
        <w:sz w:val="24"/>
        <w:szCs w:val="24"/>
        <w:lang w:val="en-GB" w:eastAsia="ja-JP"/>
      </w:rPr>
      <w:fldChar w:fldCharType="separate"/>
    </w:r>
    <w:r w:rsidR="00371474">
      <w:rPr>
        <w:rFonts w:ascii="Times New Roman" w:eastAsia="MS Mincho" w:hAnsi="Times New Roman" w:cs="Times New Roman"/>
        <w:sz w:val="24"/>
        <w:szCs w:val="24"/>
        <w:lang w:val="en-GB" w:eastAsia="ja-JP"/>
      </w:rPr>
      <w:t>2</w:t>
    </w:r>
    <w:r w:rsidR="00371474" w:rsidRPr="00F9143D">
      <w:rPr>
        <w:rFonts w:ascii="Times New Roman" w:eastAsia="MS Mincho" w:hAnsi="Times New Roman" w:cs="Times New Roman"/>
        <w:sz w:val="24"/>
        <w:szCs w:val="24"/>
        <w:lang w:val="en-GB" w:eastAsia="ja-JP"/>
      </w:rPr>
      <w:fldChar w:fldCharType="end"/>
    </w:r>
    <w:r w:rsidR="00371474" w:rsidRPr="00F9143D">
      <w:rPr>
        <w:rFonts w:ascii="Times New Roman" w:eastAsia="MS Mincho" w:hAnsi="Times New Roman" w:cs="Times New Roman"/>
        <w:sz w:val="24"/>
        <w:szCs w:val="24"/>
        <w:lang w:val="en-GB" w:eastAsia="ja-JP"/>
      </w:rPr>
      <w:t xml:space="preserve"> of </w:t>
    </w:r>
    <w:r w:rsidR="00371474" w:rsidRPr="00F9143D">
      <w:rPr>
        <w:rFonts w:ascii="Times New Roman" w:eastAsia="MS Mincho" w:hAnsi="Times New Roman" w:cs="Times New Roman"/>
        <w:sz w:val="24"/>
        <w:szCs w:val="24"/>
        <w:lang w:val="en-GB" w:eastAsia="ja-JP"/>
      </w:rPr>
      <w:fldChar w:fldCharType="begin"/>
    </w:r>
    <w:r w:rsidR="00371474" w:rsidRPr="00F9143D">
      <w:rPr>
        <w:rFonts w:ascii="Times New Roman" w:eastAsia="MS Mincho" w:hAnsi="Times New Roman" w:cs="Times New Roman"/>
        <w:sz w:val="24"/>
        <w:szCs w:val="24"/>
        <w:lang w:val="en-GB" w:eastAsia="ja-JP"/>
      </w:rPr>
      <w:instrText xml:space="preserve"> NUMPAGES  \* Arabic  \* MERGEFORMAT </w:instrText>
    </w:r>
    <w:r w:rsidR="00371474" w:rsidRPr="00F9143D">
      <w:rPr>
        <w:rFonts w:ascii="Times New Roman" w:eastAsia="MS Mincho" w:hAnsi="Times New Roman" w:cs="Times New Roman"/>
        <w:sz w:val="24"/>
        <w:szCs w:val="24"/>
        <w:lang w:val="en-GB" w:eastAsia="ja-JP"/>
      </w:rPr>
      <w:fldChar w:fldCharType="separate"/>
    </w:r>
    <w:r w:rsidR="00371474">
      <w:rPr>
        <w:rFonts w:ascii="Times New Roman" w:eastAsia="MS Mincho" w:hAnsi="Times New Roman" w:cs="Times New Roman"/>
        <w:sz w:val="24"/>
        <w:szCs w:val="24"/>
        <w:lang w:val="en-GB" w:eastAsia="ja-JP"/>
      </w:rPr>
      <w:t>17</w:t>
    </w:r>
    <w:r w:rsidR="00371474" w:rsidRPr="00F9143D">
      <w:rPr>
        <w:rFonts w:ascii="Times New Roman" w:eastAsia="MS Mincho" w:hAnsi="Times New Roman" w:cs="Times New Roman"/>
        <w:sz w:val="24"/>
        <w:szCs w:val="24"/>
        <w:lang w:val="en-GB" w:eastAsia="ja-JP"/>
      </w:rPr>
      <w:fldChar w:fldCharType="end"/>
    </w:r>
  </w:p>
  <w:p w14:paraId="1CE9C80D" w14:textId="6E6BF4A7" w:rsidR="00371474" w:rsidRPr="00371474" w:rsidRDefault="00371474">
    <w:pPr>
      <w:pStyle w:val="Footer"/>
      <w:rPr>
        <w:lang w:val="en-GB"/>
      </w:rPr>
    </w:pPr>
  </w:p>
  <w:p w14:paraId="004568D6" w14:textId="77777777" w:rsidR="00371474" w:rsidRDefault="003714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89" w:type="dxa"/>
      <w:tblBorders>
        <w:top w:val="single" w:sz="4" w:space="0" w:color="auto"/>
      </w:tblBorders>
      <w:tblLayout w:type="fixed"/>
      <w:tblCellMar>
        <w:left w:w="43" w:type="dxa"/>
        <w:right w:w="43" w:type="dxa"/>
      </w:tblCellMar>
      <w:tblLook w:val="04A0" w:firstRow="1" w:lastRow="0" w:firstColumn="1" w:lastColumn="0" w:noHBand="0" w:noVBand="1"/>
    </w:tblPr>
    <w:tblGrid>
      <w:gridCol w:w="1393"/>
      <w:gridCol w:w="5490"/>
      <w:gridCol w:w="2506"/>
    </w:tblGrid>
    <w:tr w:rsidR="00371474" w:rsidRPr="00F9143D" w14:paraId="10145215" w14:textId="77777777" w:rsidTr="00D72342">
      <w:tc>
        <w:tcPr>
          <w:tcW w:w="1393" w:type="dxa"/>
          <w:shd w:val="clear" w:color="auto" w:fill="auto"/>
        </w:tcPr>
        <w:p w14:paraId="07257763" w14:textId="77777777" w:rsidR="00371474" w:rsidRPr="00F9143D" w:rsidRDefault="00371474" w:rsidP="00371474">
          <w:pPr>
            <w:widowControl/>
            <w:autoSpaceDE/>
            <w:autoSpaceDN/>
            <w:ind w:left="144"/>
            <w:rPr>
              <w:rFonts w:ascii="Times New Roman" w:eastAsia="BatangChe" w:hAnsi="Times New Roman" w:cs="Times New Roman"/>
              <w:b/>
              <w:bCs/>
              <w:sz w:val="24"/>
              <w:szCs w:val="24"/>
            </w:rPr>
          </w:pPr>
          <w:r w:rsidRPr="00F9143D">
            <w:rPr>
              <w:rFonts w:ascii="Times New Roman" w:eastAsia="BatangChe" w:hAnsi="Times New Roman" w:cs="Times New Roman"/>
              <w:b/>
              <w:bCs/>
              <w:sz w:val="24"/>
              <w:szCs w:val="24"/>
            </w:rPr>
            <w:t>Contact:</w:t>
          </w:r>
        </w:p>
      </w:tc>
      <w:tc>
        <w:tcPr>
          <w:tcW w:w="5490" w:type="dxa"/>
          <w:shd w:val="clear" w:color="auto" w:fill="auto"/>
        </w:tcPr>
        <w:p w14:paraId="4361B980" w14:textId="77777777" w:rsidR="00371474" w:rsidRPr="00F9143D" w:rsidRDefault="00371474" w:rsidP="00371474">
          <w:pPr>
            <w:widowControl/>
            <w:autoSpaceDE/>
            <w:autoSpaceDN/>
            <w:rPr>
              <w:rFonts w:ascii="Times New Roman" w:eastAsia="BatangChe" w:hAnsi="Times New Roman" w:cs="Times New Roman"/>
              <w:sz w:val="24"/>
              <w:szCs w:val="24"/>
            </w:rPr>
          </w:pPr>
          <w:r>
            <w:rPr>
              <w:rFonts w:ascii="Times New Roman" w:eastAsia="BatangChe" w:hAnsi="Times New Roman" w:cs="Times New Roman"/>
              <w:sz w:val="24"/>
              <w:szCs w:val="24"/>
            </w:rPr>
            <w:t xml:space="preserve">Prof. </w:t>
          </w:r>
          <w:r w:rsidRPr="00F9143D">
            <w:rPr>
              <w:rFonts w:ascii="Times New Roman" w:eastAsia="BatangChe" w:hAnsi="Times New Roman" w:cs="Times New Roman"/>
              <w:sz w:val="24"/>
              <w:szCs w:val="24"/>
            </w:rPr>
            <w:t>Heung Youl Youm</w:t>
          </w:r>
        </w:p>
        <w:p w14:paraId="1716479B" w14:textId="77777777" w:rsidR="00371474" w:rsidRPr="00F9143D" w:rsidRDefault="00371474" w:rsidP="00371474">
          <w:pPr>
            <w:widowControl/>
            <w:overflowPunct w:val="0"/>
            <w:adjustRightInd w:val="0"/>
            <w:spacing w:line="240" w:lineRule="atLeast"/>
            <w:textAlignment w:val="baseline"/>
            <w:rPr>
              <w:rFonts w:ascii="Times New Roman" w:eastAsia="Batang" w:hAnsi="Times New Roman" w:cs="Times New Roman"/>
              <w:lang w:val="en-GB" w:eastAsia="ko-KR"/>
            </w:rPr>
          </w:pPr>
          <w:r w:rsidRPr="00F9143D">
            <w:rPr>
              <w:rFonts w:ascii="Times New Roman" w:eastAsia="BatangChe" w:hAnsi="Times New Roman" w:cs="Times New Roman"/>
              <w:sz w:val="24"/>
              <w:szCs w:val="24"/>
            </w:rPr>
            <w:t>SoonchunhyangUniversity</w:t>
          </w:r>
        </w:p>
      </w:tc>
      <w:tc>
        <w:tcPr>
          <w:tcW w:w="2506" w:type="dxa"/>
          <w:shd w:val="clear" w:color="auto" w:fill="auto"/>
        </w:tcPr>
        <w:p w14:paraId="4CC5D28F" w14:textId="77777777" w:rsidR="00371474" w:rsidRDefault="00371474" w:rsidP="00371474">
          <w:pPr>
            <w:widowControl/>
            <w:autoSpaceDE/>
            <w:autoSpaceDN/>
            <w:rPr>
              <w:rFonts w:ascii="Times New Roman" w:eastAsia="BatangChe" w:hAnsi="Times New Roman" w:cs="Times New Roman"/>
              <w:color w:val="0000FF"/>
              <w:sz w:val="24"/>
              <w:szCs w:val="24"/>
              <w:u w:val="single"/>
            </w:rPr>
          </w:pPr>
          <w:r w:rsidRPr="00F9143D">
            <w:rPr>
              <w:rFonts w:ascii="Times New Roman" w:eastAsia="BatangChe" w:hAnsi="Times New Roman" w:cs="Times New Roman"/>
              <w:sz w:val="24"/>
              <w:szCs w:val="24"/>
            </w:rPr>
            <w:t xml:space="preserve">Email: </w:t>
          </w:r>
          <w:hyperlink r:id="rId1" w:history="1">
            <w:r w:rsidRPr="00F614F0">
              <w:rPr>
                <w:rFonts w:ascii="Times New Roman" w:eastAsia="BatangChe" w:hAnsi="Times New Roman" w:cs="Times New Roman"/>
                <w:color w:val="0000FF"/>
                <w:sz w:val="24"/>
                <w:szCs w:val="24"/>
                <w:u w:val="single"/>
              </w:rPr>
              <w:t>hyyoum@sch.ac.kr</w:t>
            </w:r>
          </w:hyperlink>
        </w:p>
        <w:p w14:paraId="5C2B9C34" w14:textId="77777777" w:rsidR="00371474" w:rsidRPr="00F9143D" w:rsidRDefault="00371474" w:rsidP="00371474">
          <w:pPr>
            <w:widowControl/>
            <w:autoSpaceDE/>
            <w:autoSpaceDN/>
            <w:rPr>
              <w:rFonts w:ascii="Times New Roman" w:eastAsia="BatangChe" w:hAnsi="Times New Roman" w:cs="Times New Roman"/>
              <w:sz w:val="24"/>
              <w:szCs w:val="24"/>
            </w:rPr>
          </w:pPr>
        </w:p>
      </w:tc>
    </w:tr>
  </w:tbl>
  <w:p w14:paraId="07DF4F17" w14:textId="77777777" w:rsidR="00371474" w:rsidRDefault="003714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FE63F" w14:textId="77777777" w:rsidR="00336A50" w:rsidRDefault="00336A50" w:rsidP="00EA576C">
      <w:r>
        <w:separator/>
      </w:r>
    </w:p>
  </w:footnote>
  <w:footnote w:type="continuationSeparator" w:id="0">
    <w:p w14:paraId="4B714865" w14:textId="77777777" w:rsidR="00336A50" w:rsidRDefault="00336A50" w:rsidP="00EA576C">
      <w:r>
        <w:continuationSeparator/>
      </w:r>
    </w:p>
  </w:footnote>
  <w:footnote w:id="1">
    <w:p w14:paraId="03F45F7A" w14:textId="1BD97CB5" w:rsidR="003A55B6" w:rsidRPr="00962624" w:rsidRDefault="003A55B6" w:rsidP="003A55B6">
      <w:pPr>
        <w:pStyle w:val="FootnoteText"/>
        <w:rPr>
          <w:ins w:id="13" w:author="Bennett, Nicola" w:date="2021-08-10T16:29:00Z"/>
          <w:rFonts w:ascii="Calibri" w:hAnsi="Calibri" w:cs="Calibri"/>
        </w:rPr>
      </w:pPr>
      <w:r w:rsidRPr="00962624">
        <w:rPr>
          <w:rStyle w:val="FootnoteReference1"/>
          <w:rFonts w:cs="Calibri"/>
        </w:rPr>
        <w:t>1</w:t>
      </w:r>
      <w:r w:rsidRPr="00962624">
        <w:rPr>
          <w:rFonts w:ascii="Calibri" w:hAnsi="Calibri" w:cs="Calibri"/>
        </w:rPr>
        <w:t xml:space="preserve"> </w:t>
      </w:r>
      <w:r w:rsidRPr="00962624">
        <w:rPr>
          <w:rFonts w:ascii="Calibri" w:hAnsi="Calibri" w:cs="Calibri"/>
        </w:rPr>
        <w:tab/>
        <w:t>These include the least developed countries, small island developing states, landlocked</w:t>
      </w:r>
      <w:r w:rsidRPr="00962624">
        <w:rPr>
          <w:rFonts w:ascii="Calibri" w:hAnsi="Calibri" w:cs="Calibri"/>
          <w:spacing w:val="-52"/>
        </w:rPr>
        <w:t xml:space="preserve"> </w:t>
      </w:r>
      <w:r w:rsidRPr="00962624">
        <w:rPr>
          <w:rFonts w:ascii="Calibri" w:hAnsi="Calibri" w:cs="Calibri"/>
        </w:rPr>
        <w:t>developing countries</w:t>
      </w:r>
      <w:r w:rsidRPr="00962624">
        <w:rPr>
          <w:rFonts w:ascii="Calibri" w:hAnsi="Calibri" w:cs="Calibri"/>
          <w:spacing w:val="-1"/>
        </w:rPr>
        <w:t xml:space="preserve"> </w:t>
      </w:r>
      <w:r w:rsidRPr="00962624">
        <w:rPr>
          <w:rFonts w:ascii="Calibri" w:hAnsi="Calibri" w:cs="Calibri"/>
        </w:rPr>
        <w:t>and countries</w:t>
      </w:r>
      <w:r w:rsidRPr="00962624">
        <w:rPr>
          <w:rFonts w:ascii="Calibri" w:hAnsi="Calibri" w:cs="Calibri"/>
          <w:spacing w:val="1"/>
        </w:rPr>
        <w:t xml:space="preserve"> </w:t>
      </w:r>
      <w:r w:rsidRPr="00962624">
        <w:rPr>
          <w:rFonts w:ascii="Calibri" w:hAnsi="Calibri" w:cs="Calibri"/>
        </w:rPr>
        <w:t>with</w:t>
      </w:r>
      <w:r w:rsidRPr="00962624">
        <w:rPr>
          <w:rFonts w:ascii="Calibri" w:hAnsi="Calibri" w:cs="Calibri"/>
          <w:spacing w:val="-2"/>
        </w:rPr>
        <w:t xml:space="preserve"> </w:t>
      </w:r>
      <w:r w:rsidRPr="00962624">
        <w:rPr>
          <w:rFonts w:ascii="Calibri" w:hAnsi="Calibri" w:cs="Calibri"/>
        </w:rPr>
        <w:t>economies</w:t>
      </w:r>
      <w:r w:rsidRPr="00962624">
        <w:rPr>
          <w:rFonts w:ascii="Calibri" w:hAnsi="Calibri" w:cs="Calibri"/>
          <w:spacing w:val="1"/>
        </w:rPr>
        <w:t xml:space="preserve"> </w:t>
      </w:r>
      <w:r w:rsidRPr="00962624">
        <w:rPr>
          <w:rFonts w:ascii="Calibri" w:hAnsi="Calibri" w:cs="Calibri"/>
        </w:rPr>
        <w:t>in</w:t>
      </w:r>
      <w:r w:rsidRPr="00962624">
        <w:rPr>
          <w:rFonts w:ascii="Calibri" w:hAnsi="Calibri" w:cs="Calibri"/>
          <w:spacing w:val="-2"/>
        </w:rPr>
        <w:t xml:space="preserve"> </w:t>
      </w:r>
      <w:r w:rsidRPr="00962624">
        <w:rPr>
          <w:rFonts w:ascii="Calibri" w:hAnsi="Calibri" w:cs="Calibri"/>
        </w:rPr>
        <w:t>transition.</w:t>
      </w:r>
      <w:ins w:id="14" w:author="Bennett, Nicola" w:date="2021-08-10T16:29:00Z">
        <w:r w:rsidRPr="00962624">
          <w:rPr>
            <w:rFonts w:ascii="Calibri" w:hAnsi="Calibri" w:cs="Calibri"/>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70E4F"/>
    <w:multiLevelType w:val="hybridMultilevel"/>
    <w:tmpl w:val="508A31F6"/>
    <w:lvl w:ilvl="0" w:tplc="F87EAB42">
      <w:start w:val="1"/>
      <w:numFmt w:val="lowerLetter"/>
      <w:lvlText w:val="%1)"/>
      <w:lvlJc w:val="left"/>
      <w:pPr>
        <w:ind w:left="112" w:hanging="567"/>
      </w:pPr>
      <w:rPr>
        <w:rFonts w:ascii="Calibri" w:eastAsia="Calibri" w:hAnsi="Calibri" w:cs="Calibri" w:hint="default"/>
        <w:i/>
        <w:iCs/>
        <w:spacing w:val="-1"/>
        <w:w w:val="100"/>
        <w:sz w:val="24"/>
        <w:szCs w:val="24"/>
        <w:lang w:val="en-US" w:eastAsia="en-US" w:bidi="ar-SA"/>
      </w:rPr>
    </w:lvl>
    <w:lvl w:ilvl="1" w:tplc="916C7A64">
      <w:numFmt w:val="bullet"/>
      <w:lvlText w:val="•"/>
      <w:lvlJc w:val="left"/>
      <w:pPr>
        <w:ind w:left="1095" w:hanging="567"/>
      </w:pPr>
      <w:rPr>
        <w:rFonts w:hint="default"/>
        <w:lang w:val="en-US" w:eastAsia="en-US" w:bidi="ar-SA"/>
      </w:rPr>
    </w:lvl>
    <w:lvl w:ilvl="2" w:tplc="E1CA8D54">
      <w:numFmt w:val="bullet"/>
      <w:lvlText w:val="•"/>
      <w:lvlJc w:val="left"/>
      <w:pPr>
        <w:ind w:left="2070" w:hanging="567"/>
      </w:pPr>
      <w:rPr>
        <w:rFonts w:hint="default"/>
        <w:lang w:val="en-US" w:eastAsia="en-US" w:bidi="ar-SA"/>
      </w:rPr>
    </w:lvl>
    <w:lvl w:ilvl="3" w:tplc="6A20CA20">
      <w:numFmt w:val="bullet"/>
      <w:lvlText w:val="•"/>
      <w:lvlJc w:val="left"/>
      <w:pPr>
        <w:ind w:left="3046" w:hanging="567"/>
      </w:pPr>
      <w:rPr>
        <w:rFonts w:hint="default"/>
        <w:lang w:val="en-US" w:eastAsia="en-US" w:bidi="ar-SA"/>
      </w:rPr>
    </w:lvl>
    <w:lvl w:ilvl="4" w:tplc="B810DF10">
      <w:numFmt w:val="bullet"/>
      <w:lvlText w:val="•"/>
      <w:lvlJc w:val="left"/>
      <w:pPr>
        <w:ind w:left="4021" w:hanging="567"/>
      </w:pPr>
      <w:rPr>
        <w:rFonts w:hint="default"/>
        <w:lang w:val="en-US" w:eastAsia="en-US" w:bidi="ar-SA"/>
      </w:rPr>
    </w:lvl>
    <w:lvl w:ilvl="5" w:tplc="2B8873CA">
      <w:numFmt w:val="bullet"/>
      <w:lvlText w:val="•"/>
      <w:lvlJc w:val="left"/>
      <w:pPr>
        <w:ind w:left="4996" w:hanging="567"/>
      </w:pPr>
      <w:rPr>
        <w:rFonts w:hint="default"/>
        <w:lang w:val="en-US" w:eastAsia="en-US" w:bidi="ar-SA"/>
      </w:rPr>
    </w:lvl>
    <w:lvl w:ilvl="6" w:tplc="6C48864E">
      <w:numFmt w:val="bullet"/>
      <w:lvlText w:val="•"/>
      <w:lvlJc w:val="left"/>
      <w:pPr>
        <w:ind w:left="5972" w:hanging="567"/>
      </w:pPr>
      <w:rPr>
        <w:rFonts w:hint="default"/>
        <w:lang w:val="en-US" w:eastAsia="en-US" w:bidi="ar-SA"/>
      </w:rPr>
    </w:lvl>
    <w:lvl w:ilvl="7" w:tplc="074A1504">
      <w:numFmt w:val="bullet"/>
      <w:lvlText w:val="•"/>
      <w:lvlJc w:val="left"/>
      <w:pPr>
        <w:ind w:left="6947" w:hanging="567"/>
      </w:pPr>
      <w:rPr>
        <w:rFonts w:hint="default"/>
        <w:lang w:val="en-US" w:eastAsia="en-US" w:bidi="ar-SA"/>
      </w:rPr>
    </w:lvl>
    <w:lvl w:ilvl="8" w:tplc="AAAE7154">
      <w:numFmt w:val="bullet"/>
      <w:lvlText w:val="•"/>
      <w:lvlJc w:val="left"/>
      <w:pPr>
        <w:ind w:left="7922" w:hanging="567"/>
      </w:pPr>
      <w:rPr>
        <w:rFonts w:hint="default"/>
        <w:lang w:val="en-US" w:eastAsia="en-US" w:bidi="ar-SA"/>
      </w:rPr>
    </w:lvl>
  </w:abstractNum>
  <w:abstractNum w:abstractNumId="1" w15:restartNumberingAfterBreak="0">
    <w:nsid w:val="149D0D68"/>
    <w:multiLevelType w:val="hybridMultilevel"/>
    <w:tmpl w:val="1312E800"/>
    <w:lvl w:ilvl="0" w:tplc="F21473CA">
      <w:start w:val="1"/>
      <w:numFmt w:val="lowerLetter"/>
      <w:lvlText w:val="%1)"/>
      <w:lvlJc w:val="left"/>
      <w:pPr>
        <w:ind w:left="112" w:hanging="567"/>
      </w:pPr>
      <w:rPr>
        <w:rFonts w:ascii="Calibri" w:eastAsia="Calibri" w:hAnsi="Calibri" w:cs="Calibri" w:hint="default"/>
        <w:i/>
        <w:iCs/>
        <w:spacing w:val="-1"/>
        <w:w w:val="100"/>
        <w:sz w:val="24"/>
        <w:szCs w:val="24"/>
        <w:lang w:val="en-US" w:eastAsia="en-US" w:bidi="ar-SA"/>
      </w:rPr>
    </w:lvl>
    <w:lvl w:ilvl="1" w:tplc="77487A2A">
      <w:numFmt w:val="bullet"/>
      <w:lvlText w:val="•"/>
      <w:lvlJc w:val="left"/>
      <w:pPr>
        <w:ind w:left="1095" w:hanging="567"/>
      </w:pPr>
      <w:rPr>
        <w:rFonts w:hint="default"/>
        <w:lang w:val="en-US" w:eastAsia="en-US" w:bidi="ar-SA"/>
      </w:rPr>
    </w:lvl>
    <w:lvl w:ilvl="2" w:tplc="1A0A6F5A">
      <w:numFmt w:val="bullet"/>
      <w:lvlText w:val="•"/>
      <w:lvlJc w:val="left"/>
      <w:pPr>
        <w:ind w:left="2070" w:hanging="567"/>
      </w:pPr>
      <w:rPr>
        <w:rFonts w:hint="default"/>
        <w:lang w:val="en-US" w:eastAsia="en-US" w:bidi="ar-SA"/>
      </w:rPr>
    </w:lvl>
    <w:lvl w:ilvl="3" w:tplc="395CE4C2">
      <w:numFmt w:val="bullet"/>
      <w:lvlText w:val="•"/>
      <w:lvlJc w:val="left"/>
      <w:pPr>
        <w:ind w:left="3046" w:hanging="567"/>
      </w:pPr>
      <w:rPr>
        <w:rFonts w:hint="default"/>
        <w:lang w:val="en-US" w:eastAsia="en-US" w:bidi="ar-SA"/>
      </w:rPr>
    </w:lvl>
    <w:lvl w:ilvl="4" w:tplc="8C7AA16C">
      <w:numFmt w:val="bullet"/>
      <w:lvlText w:val="•"/>
      <w:lvlJc w:val="left"/>
      <w:pPr>
        <w:ind w:left="4021" w:hanging="567"/>
      </w:pPr>
      <w:rPr>
        <w:rFonts w:hint="default"/>
        <w:lang w:val="en-US" w:eastAsia="en-US" w:bidi="ar-SA"/>
      </w:rPr>
    </w:lvl>
    <w:lvl w:ilvl="5" w:tplc="2264DF00">
      <w:numFmt w:val="bullet"/>
      <w:lvlText w:val="•"/>
      <w:lvlJc w:val="left"/>
      <w:pPr>
        <w:ind w:left="4996" w:hanging="567"/>
      </w:pPr>
      <w:rPr>
        <w:rFonts w:hint="default"/>
        <w:lang w:val="en-US" w:eastAsia="en-US" w:bidi="ar-SA"/>
      </w:rPr>
    </w:lvl>
    <w:lvl w:ilvl="6" w:tplc="BB1CAF02">
      <w:numFmt w:val="bullet"/>
      <w:lvlText w:val="•"/>
      <w:lvlJc w:val="left"/>
      <w:pPr>
        <w:ind w:left="5972" w:hanging="567"/>
      </w:pPr>
      <w:rPr>
        <w:rFonts w:hint="default"/>
        <w:lang w:val="en-US" w:eastAsia="en-US" w:bidi="ar-SA"/>
      </w:rPr>
    </w:lvl>
    <w:lvl w:ilvl="7" w:tplc="871CCA80">
      <w:numFmt w:val="bullet"/>
      <w:lvlText w:val="•"/>
      <w:lvlJc w:val="left"/>
      <w:pPr>
        <w:ind w:left="6947" w:hanging="567"/>
      </w:pPr>
      <w:rPr>
        <w:rFonts w:hint="default"/>
        <w:lang w:val="en-US" w:eastAsia="en-US" w:bidi="ar-SA"/>
      </w:rPr>
    </w:lvl>
    <w:lvl w:ilvl="8" w:tplc="2DAC6D18">
      <w:numFmt w:val="bullet"/>
      <w:lvlText w:val="•"/>
      <w:lvlJc w:val="left"/>
      <w:pPr>
        <w:ind w:left="7922" w:hanging="567"/>
      </w:pPr>
      <w:rPr>
        <w:rFonts w:hint="default"/>
        <w:lang w:val="en-US" w:eastAsia="en-US" w:bidi="ar-SA"/>
      </w:rPr>
    </w:lvl>
  </w:abstractNum>
  <w:abstractNum w:abstractNumId="2" w15:restartNumberingAfterBreak="0">
    <w:nsid w:val="2F656599"/>
    <w:multiLevelType w:val="hybridMultilevel"/>
    <w:tmpl w:val="DDAA6C56"/>
    <w:lvl w:ilvl="0" w:tplc="B03EAAAE">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72FA664A">
      <w:numFmt w:val="bullet"/>
      <w:lvlText w:val="•"/>
      <w:lvlJc w:val="left"/>
      <w:pPr>
        <w:ind w:left="1095" w:hanging="567"/>
      </w:pPr>
      <w:rPr>
        <w:rFonts w:hint="default"/>
        <w:lang w:val="en-US" w:eastAsia="en-US" w:bidi="ar-SA"/>
      </w:rPr>
    </w:lvl>
    <w:lvl w:ilvl="2" w:tplc="C234DD24">
      <w:numFmt w:val="bullet"/>
      <w:lvlText w:val="•"/>
      <w:lvlJc w:val="left"/>
      <w:pPr>
        <w:ind w:left="2070" w:hanging="567"/>
      </w:pPr>
      <w:rPr>
        <w:rFonts w:hint="default"/>
        <w:lang w:val="en-US" w:eastAsia="en-US" w:bidi="ar-SA"/>
      </w:rPr>
    </w:lvl>
    <w:lvl w:ilvl="3" w:tplc="351A6ED4">
      <w:numFmt w:val="bullet"/>
      <w:lvlText w:val="•"/>
      <w:lvlJc w:val="left"/>
      <w:pPr>
        <w:ind w:left="3046" w:hanging="567"/>
      </w:pPr>
      <w:rPr>
        <w:rFonts w:hint="default"/>
        <w:lang w:val="en-US" w:eastAsia="en-US" w:bidi="ar-SA"/>
      </w:rPr>
    </w:lvl>
    <w:lvl w:ilvl="4" w:tplc="1E90D7A6">
      <w:numFmt w:val="bullet"/>
      <w:lvlText w:val="•"/>
      <w:lvlJc w:val="left"/>
      <w:pPr>
        <w:ind w:left="4021" w:hanging="567"/>
      </w:pPr>
      <w:rPr>
        <w:rFonts w:hint="default"/>
        <w:lang w:val="en-US" w:eastAsia="en-US" w:bidi="ar-SA"/>
      </w:rPr>
    </w:lvl>
    <w:lvl w:ilvl="5" w:tplc="7D62BE56">
      <w:numFmt w:val="bullet"/>
      <w:lvlText w:val="•"/>
      <w:lvlJc w:val="left"/>
      <w:pPr>
        <w:ind w:left="4996" w:hanging="567"/>
      </w:pPr>
      <w:rPr>
        <w:rFonts w:hint="default"/>
        <w:lang w:val="en-US" w:eastAsia="en-US" w:bidi="ar-SA"/>
      </w:rPr>
    </w:lvl>
    <w:lvl w:ilvl="6" w:tplc="6620716C">
      <w:numFmt w:val="bullet"/>
      <w:lvlText w:val="•"/>
      <w:lvlJc w:val="left"/>
      <w:pPr>
        <w:ind w:left="5972" w:hanging="567"/>
      </w:pPr>
      <w:rPr>
        <w:rFonts w:hint="default"/>
        <w:lang w:val="en-US" w:eastAsia="en-US" w:bidi="ar-SA"/>
      </w:rPr>
    </w:lvl>
    <w:lvl w:ilvl="7" w:tplc="9A6C9B94">
      <w:numFmt w:val="bullet"/>
      <w:lvlText w:val="•"/>
      <w:lvlJc w:val="left"/>
      <w:pPr>
        <w:ind w:left="6947" w:hanging="567"/>
      </w:pPr>
      <w:rPr>
        <w:rFonts w:hint="default"/>
        <w:lang w:val="en-US" w:eastAsia="en-US" w:bidi="ar-SA"/>
      </w:rPr>
    </w:lvl>
    <w:lvl w:ilvl="8" w:tplc="1C0655F4">
      <w:numFmt w:val="bullet"/>
      <w:lvlText w:val="•"/>
      <w:lvlJc w:val="left"/>
      <w:pPr>
        <w:ind w:left="7922" w:hanging="567"/>
      </w:pPr>
      <w:rPr>
        <w:rFonts w:hint="default"/>
        <w:lang w:val="en-US" w:eastAsia="en-US" w:bidi="ar-SA"/>
      </w:rPr>
    </w:lvl>
  </w:abstractNum>
  <w:abstractNum w:abstractNumId="3" w15:restartNumberingAfterBreak="0">
    <w:nsid w:val="36A91EC9"/>
    <w:multiLevelType w:val="hybridMultilevel"/>
    <w:tmpl w:val="9B2C7E48"/>
    <w:lvl w:ilvl="0" w:tplc="1346D5CC">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79344F34">
      <w:numFmt w:val="bullet"/>
      <w:lvlText w:val="•"/>
      <w:lvlJc w:val="left"/>
      <w:pPr>
        <w:ind w:left="1095" w:hanging="567"/>
      </w:pPr>
      <w:rPr>
        <w:rFonts w:hint="default"/>
        <w:lang w:val="en-US" w:eastAsia="en-US" w:bidi="ar-SA"/>
      </w:rPr>
    </w:lvl>
    <w:lvl w:ilvl="2" w:tplc="DB7EFA02">
      <w:numFmt w:val="bullet"/>
      <w:lvlText w:val="•"/>
      <w:lvlJc w:val="left"/>
      <w:pPr>
        <w:ind w:left="2070" w:hanging="567"/>
      </w:pPr>
      <w:rPr>
        <w:rFonts w:hint="default"/>
        <w:lang w:val="en-US" w:eastAsia="en-US" w:bidi="ar-SA"/>
      </w:rPr>
    </w:lvl>
    <w:lvl w:ilvl="3" w:tplc="B39870E2">
      <w:numFmt w:val="bullet"/>
      <w:lvlText w:val="•"/>
      <w:lvlJc w:val="left"/>
      <w:pPr>
        <w:ind w:left="3046" w:hanging="567"/>
      </w:pPr>
      <w:rPr>
        <w:rFonts w:hint="default"/>
        <w:lang w:val="en-US" w:eastAsia="en-US" w:bidi="ar-SA"/>
      </w:rPr>
    </w:lvl>
    <w:lvl w:ilvl="4" w:tplc="F20EA49E">
      <w:numFmt w:val="bullet"/>
      <w:lvlText w:val="•"/>
      <w:lvlJc w:val="left"/>
      <w:pPr>
        <w:ind w:left="4021" w:hanging="567"/>
      </w:pPr>
      <w:rPr>
        <w:rFonts w:hint="default"/>
        <w:lang w:val="en-US" w:eastAsia="en-US" w:bidi="ar-SA"/>
      </w:rPr>
    </w:lvl>
    <w:lvl w:ilvl="5" w:tplc="D3E80AB2">
      <w:numFmt w:val="bullet"/>
      <w:lvlText w:val="•"/>
      <w:lvlJc w:val="left"/>
      <w:pPr>
        <w:ind w:left="4996" w:hanging="567"/>
      </w:pPr>
      <w:rPr>
        <w:rFonts w:hint="default"/>
        <w:lang w:val="en-US" w:eastAsia="en-US" w:bidi="ar-SA"/>
      </w:rPr>
    </w:lvl>
    <w:lvl w:ilvl="6" w:tplc="B840FE8C">
      <w:numFmt w:val="bullet"/>
      <w:lvlText w:val="•"/>
      <w:lvlJc w:val="left"/>
      <w:pPr>
        <w:ind w:left="5972" w:hanging="567"/>
      </w:pPr>
      <w:rPr>
        <w:rFonts w:hint="default"/>
        <w:lang w:val="en-US" w:eastAsia="en-US" w:bidi="ar-SA"/>
      </w:rPr>
    </w:lvl>
    <w:lvl w:ilvl="7" w:tplc="EDA6860A">
      <w:numFmt w:val="bullet"/>
      <w:lvlText w:val="•"/>
      <w:lvlJc w:val="left"/>
      <w:pPr>
        <w:ind w:left="6947" w:hanging="567"/>
      </w:pPr>
      <w:rPr>
        <w:rFonts w:hint="default"/>
        <w:lang w:val="en-US" w:eastAsia="en-US" w:bidi="ar-SA"/>
      </w:rPr>
    </w:lvl>
    <w:lvl w:ilvl="8" w:tplc="CACA3C0E">
      <w:numFmt w:val="bullet"/>
      <w:lvlText w:val="•"/>
      <w:lvlJc w:val="left"/>
      <w:pPr>
        <w:ind w:left="7922" w:hanging="567"/>
      </w:pPr>
      <w:rPr>
        <w:rFonts w:hint="default"/>
        <w:lang w:val="en-US" w:eastAsia="en-US" w:bidi="ar-SA"/>
      </w:rPr>
    </w:lvl>
  </w:abstractNum>
  <w:abstractNum w:abstractNumId="4" w15:restartNumberingAfterBreak="0">
    <w:nsid w:val="38F547C6"/>
    <w:multiLevelType w:val="hybridMultilevel"/>
    <w:tmpl w:val="728E4F0E"/>
    <w:lvl w:ilvl="0" w:tplc="3D9E2036">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02AAA990">
      <w:numFmt w:val="bullet"/>
      <w:lvlText w:val="•"/>
      <w:lvlJc w:val="left"/>
      <w:pPr>
        <w:ind w:left="1095" w:hanging="567"/>
      </w:pPr>
      <w:rPr>
        <w:rFonts w:hint="default"/>
        <w:lang w:val="en-US" w:eastAsia="en-US" w:bidi="ar-SA"/>
      </w:rPr>
    </w:lvl>
    <w:lvl w:ilvl="2" w:tplc="92181286">
      <w:numFmt w:val="bullet"/>
      <w:lvlText w:val="•"/>
      <w:lvlJc w:val="left"/>
      <w:pPr>
        <w:ind w:left="2070" w:hanging="567"/>
      </w:pPr>
      <w:rPr>
        <w:rFonts w:hint="default"/>
        <w:lang w:val="en-US" w:eastAsia="en-US" w:bidi="ar-SA"/>
      </w:rPr>
    </w:lvl>
    <w:lvl w:ilvl="3" w:tplc="FFF27856">
      <w:numFmt w:val="bullet"/>
      <w:lvlText w:val="•"/>
      <w:lvlJc w:val="left"/>
      <w:pPr>
        <w:ind w:left="3046" w:hanging="567"/>
      </w:pPr>
      <w:rPr>
        <w:rFonts w:hint="default"/>
        <w:lang w:val="en-US" w:eastAsia="en-US" w:bidi="ar-SA"/>
      </w:rPr>
    </w:lvl>
    <w:lvl w:ilvl="4" w:tplc="EF6EFC84">
      <w:numFmt w:val="bullet"/>
      <w:lvlText w:val="•"/>
      <w:lvlJc w:val="left"/>
      <w:pPr>
        <w:ind w:left="4021" w:hanging="567"/>
      </w:pPr>
      <w:rPr>
        <w:rFonts w:hint="default"/>
        <w:lang w:val="en-US" w:eastAsia="en-US" w:bidi="ar-SA"/>
      </w:rPr>
    </w:lvl>
    <w:lvl w:ilvl="5" w:tplc="F8962B10">
      <w:numFmt w:val="bullet"/>
      <w:lvlText w:val="•"/>
      <w:lvlJc w:val="left"/>
      <w:pPr>
        <w:ind w:left="4996" w:hanging="567"/>
      </w:pPr>
      <w:rPr>
        <w:rFonts w:hint="default"/>
        <w:lang w:val="en-US" w:eastAsia="en-US" w:bidi="ar-SA"/>
      </w:rPr>
    </w:lvl>
    <w:lvl w:ilvl="6" w:tplc="6284FA08">
      <w:numFmt w:val="bullet"/>
      <w:lvlText w:val="•"/>
      <w:lvlJc w:val="left"/>
      <w:pPr>
        <w:ind w:left="5972" w:hanging="567"/>
      </w:pPr>
      <w:rPr>
        <w:rFonts w:hint="default"/>
        <w:lang w:val="en-US" w:eastAsia="en-US" w:bidi="ar-SA"/>
      </w:rPr>
    </w:lvl>
    <w:lvl w:ilvl="7" w:tplc="C80CEC44">
      <w:numFmt w:val="bullet"/>
      <w:lvlText w:val="•"/>
      <w:lvlJc w:val="left"/>
      <w:pPr>
        <w:ind w:left="6947" w:hanging="567"/>
      </w:pPr>
      <w:rPr>
        <w:rFonts w:hint="default"/>
        <w:lang w:val="en-US" w:eastAsia="en-US" w:bidi="ar-SA"/>
      </w:rPr>
    </w:lvl>
    <w:lvl w:ilvl="8" w:tplc="6EB45348">
      <w:numFmt w:val="bullet"/>
      <w:lvlText w:val="•"/>
      <w:lvlJc w:val="left"/>
      <w:pPr>
        <w:ind w:left="7922" w:hanging="567"/>
      </w:pPr>
      <w:rPr>
        <w:rFonts w:hint="default"/>
        <w:lang w:val="en-US" w:eastAsia="en-US" w:bidi="ar-SA"/>
      </w:rPr>
    </w:lvl>
  </w:abstractNum>
  <w:abstractNum w:abstractNumId="5" w15:restartNumberingAfterBreak="0">
    <w:nsid w:val="3FF14ACC"/>
    <w:multiLevelType w:val="hybridMultilevel"/>
    <w:tmpl w:val="76946A4C"/>
    <w:lvl w:ilvl="0" w:tplc="4C5E17A0">
      <w:start w:val="1"/>
      <w:numFmt w:val="lowerLetter"/>
      <w:lvlText w:val="%1)"/>
      <w:lvlJc w:val="left"/>
      <w:pPr>
        <w:ind w:left="112" w:hanging="567"/>
      </w:pPr>
      <w:rPr>
        <w:rFonts w:ascii="Calibri" w:eastAsia="Calibri" w:hAnsi="Calibri" w:cs="Calibri" w:hint="default"/>
        <w:i/>
        <w:iCs/>
        <w:spacing w:val="-1"/>
        <w:w w:val="100"/>
        <w:sz w:val="24"/>
        <w:szCs w:val="24"/>
        <w:lang w:val="en-US" w:eastAsia="en-US" w:bidi="ar-SA"/>
      </w:rPr>
    </w:lvl>
    <w:lvl w:ilvl="1" w:tplc="A21A6B80">
      <w:numFmt w:val="bullet"/>
      <w:lvlText w:val="•"/>
      <w:lvlJc w:val="left"/>
      <w:pPr>
        <w:ind w:left="1095" w:hanging="567"/>
      </w:pPr>
      <w:rPr>
        <w:rFonts w:hint="default"/>
        <w:lang w:val="en-US" w:eastAsia="en-US" w:bidi="ar-SA"/>
      </w:rPr>
    </w:lvl>
    <w:lvl w:ilvl="2" w:tplc="A31E39A0">
      <w:numFmt w:val="bullet"/>
      <w:lvlText w:val="•"/>
      <w:lvlJc w:val="left"/>
      <w:pPr>
        <w:ind w:left="2070" w:hanging="567"/>
      </w:pPr>
      <w:rPr>
        <w:rFonts w:hint="default"/>
        <w:lang w:val="en-US" w:eastAsia="en-US" w:bidi="ar-SA"/>
      </w:rPr>
    </w:lvl>
    <w:lvl w:ilvl="3" w:tplc="1318D99C">
      <w:numFmt w:val="bullet"/>
      <w:lvlText w:val="•"/>
      <w:lvlJc w:val="left"/>
      <w:pPr>
        <w:ind w:left="3046" w:hanging="567"/>
      </w:pPr>
      <w:rPr>
        <w:rFonts w:hint="default"/>
        <w:lang w:val="en-US" w:eastAsia="en-US" w:bidi="ar-SA"/>
      </w:rPr>
    </w:lvl>
    <w:lvl w:ilvl="4" w:tplc="B7A83DBC">
      <w:numFmt w:val="bullet"/>
      <w:lvlText w:val="•"/>
      <w:lvlJc w:val="left"/>
      <w:pPr>
        <w:ind w:left="4021" w:hanging="567"/>
      </w:pPr>
      <w:rPr>
        <w:rFonts w:hint="default"/>
        <w:lang w:val="en-US" w:eastAsia="en-US" w:bidi="ar-SA"/>
      </w:rPr>
    </w:lvl>
    <w:lvl w:ilvl="5" w:tplc="E1505D84">
      <w:numFmt w:val="bullet"/>
      <w:lvlText w:val="•"/>
      <w:lvlJc w:val="left"/>
      <w:pPr>
        <w:ind w:left="4996" w:hanging="567"/>
      </w:pPr>
      <w:rPr>
        <w:rFonts w:hint="default"/>
        <w:lang w:val="en-US" w:eastAsia="en-US" w:bidi="ar-SA"/>
      </w:rPr>
    </w:lvl>
    <w:lvl w:ilvl="6" w:tplc="012AE226">
      <w:numFmt w:val="bullet"/>
      <w:lvlText w:val="•"/>
      <w:lvlJc w:val="left"/>
      <w:pPr>
        <w:ind w:left="5972" w:hanging="567"/>
      </w:pPr>
      <w:rPr>
        <w:rFonts w:hint="default"/>
        <w:lang w:val="en-US" w:eastAsia="en-US" w:bidi="ar-SA"/>
      </w:rPr>
    </w:lvl>
    <w:lvl w:ilvl="7" w:tplc="7AAE07BA">
      <w:numFmt w:val="bullet"/>
      <w:lvlText w:val="•"/>
      <w:lvlJc w:val="left"/>
      <w:pPr>
        <w:ind w:left="6947" w:hanging="567"/>
      </w:pPr>
      <w:rPr>
        <w:rFonts w:hint="default"/>
        <w:lang w:val="en-US" w:eastAsia="en-US" w:bidi="ar-SA"/>
      </w:rPr>
    </w:lvl>
    <w:lvl w:ilvl="8" w:tplc="DEA29C50">
      <w:numFmt w:val="bullet"/>
      <w:lvlText w:val="•"/>
      <w:lvlJc w:val="left"/>
      <w:pPr>
        <w:ind w:left="7922" w:hanging="567"/>
      </w:pPr>
      <w:rPr>
        <w:rFonts w:hint="default"/>
        <w:lang w:val="en-US" w:eastAsia="en-US" w:bidi="ar-SA"/>
      </w:rPr>
    </w:lvl>
  </w:abstractNum>
  <w:abstractNum w:abstractNumId="6" w15:restartNumberingAfterBreak="0">
    <w:nsid w:val="42417871"/>
    <w:multiLevelType w:val="hybridMultilevel"/>
    <w:tmpl w:val="BCC2F850"/>
    <w:lvl w:ilvl="0" w:tplc="CA969440">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F800A90A">
      <w:numFmt w:val="bullet"/>
      <w:lvlText w:val="•"/>
      <w:lvlJc w:val="left"/>
      <w:pPr>
        <w:ind w:left="1095" w:hanging="567"/>
      </w:pPr>
      <w:rPr>
        <w:rFonts w:hint="default"/>
        <w:lang w:val="en-US" w:eastAsia="en-US" w:bidi="ar-SA"/>
      </w:rPr>
    </w:lvl>
    <w:lvl w:ilvl="2" w:tplc="5B263678">
      <w:numFmt w:val="bullet"/>
      <w:lvlText w:val="•"/>
      <w:lvlJc w:val="left"/>
      <w:pPr>
        <w:ind w:left="2070" w:hanging="567"/>
      </w:pPr>
      <w:rPr>
        <w:rFonts w:hint="default"/>
        <w:lang w:val="en-US" w:eastAsia="en-US" w:bidi="ar-SA"/>
      </w:rPr>
    </w:lvl>
    <w:lvl w:ilvl="3" w:tplc="243432D4">
      <w:numFmt w:val="bullet"/>
      <w:lvlText w:val="•"/>
      <w:lvlJc w:val="left"/>
      <w:pPr>
        <w:ind w:left="3046" w:hanging="567"/>
      </w:pPr>
      <w:rPr>
        <w:rFonts w:hint="default"/>
        <w:lang w:val="en-US" w:eastAsia="en-US" w:bidi="ar-SA"/>
      </w:rPr>
    </w:lvl>
    <w:lvl w:ilvl="4" w:tplc="3FFE541E">
      <w:numFmt w:val="bullet"/>
      <w:lvlText w:val="•"/>
      <w:lvlJc w:val="left"/>
      <w:pPr>
        <w:ind w:left="4021" w:hanging="567"/>
      </w:pPr>
      <w:rPr>
        <w:rFonts w:hint="default"/>
        <w:lang w:val="en-US" w:eastAsia="en-US" w:bidi="ar-SA"/>
      </w:rPr>
    </w:lvl>
    <w:lvl w:ilvl="5" w:tplc="5DA03244">
      <w:numFmt w:val="bullet"/>
      <w:lvlText w:val="•"/>
      <w:lvlJc w:val="left"/>
      <w:pPr>
        <w:ind w:left="4996" w:hanging="567"/>
      </w:pPr>
      <w:rPr>
        <w:rFonts w:hint="default"/>
        <w:lang w:val="en-US" w:eastAsia="en-US" w:bidi="ar-SA"/>
      </w:rPr>
    </w:lvl>
    <w:lvl w:ilvl="6" w:tplc="D30E5684">
      <w:numFmt w:val="bullet"/>
      <w:lvlText w:val="•"/>
      <w:lvlJc w:val="left"/>
      <w:pPr>
        <w:ind w:left="5972" w:hanging="567"/>
      </w:pPr>
      <w:rPr>
        <w:rFonts w:hint="default"/>
        <w:lang w:val="en-US" w:eastAsia="en-US" w:bidi="ar-SA"/>
      </w:rPr>
    </w:lvl>
    <w:lvl w:ilvl="7" w:tplc="760406AC">
      <w:numFmt w:val="bullet"/>
      <w:lvlText w:val="•"/>
      <w:lvlJc w:val="left"/>
      <w:pPr>
        <w:ind w:left="6947" w:hanging="567"/>
      </w:pPr>
      <w:rPr>
        <w:rFonts w:hint="default"/>
        <w:lang w:val="en-US" w:eastAsia="en-US" w:bidi="ar-SA"/>
      </w:rPr>
    </w:lvl>
    <w:lvl w:ilvl="8" w:tplc="73609384">
      <w:numFmt w:val="bullet"/>
      <w:lvlText w:val="•"/>
      <w:lvlJc w:val="left"/>
      <w:pPr>
        <w:ind w:left="7922" w:hanging="567"/>
      </w:pPr>
      <w:rPr>
        <w:rFonts w:hint="default"/>
        <w:lang w:val="en-US" w:eastAsia="en-US" w:bidi="ar-SA"/>
      </w:rPr>
    </w:lvl>
  </w:abstractNum>
  <w:abstractNum w:abstractNumId="7" w15:restartNumberingAfterBreak="0">
    <w:nsid w:val="48772E05"/>
    <w:multiLevelType w:val="hybridMultilevel"/>
    <w:tmpl w:val="8432EA28"/>
    <w:lvl w:ilvl="0" w:tplc="8FBEEA22">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D9D2D1EE">
      <w:numFmt w:val="bullet"/>
      <w:lvlText w:val="•"/>
      <w:lvlJc w:val="left"/>
      <w:pPr>
        <w:ind w:left="1095" w:hanging="567"/>
      </w:pPr>
      <w:rPr>
        <w:rFonts w:hint="default"/>
        <w:lang w:val="en-US" w:eastAsia="en-US" w:bidi="ar-SA"/>
      </w:rPr>
    </w:lvl>
    <w:lvl w:ilvl="2" w:tplc="30FC8BD6">
      <w:numFmt w:val="bullet"/>
      <w:lvlText w:val="•"/>
      <w:lvlJc w:val="left"/>
      <w:pPr>
        <w:ind w:left="2070" w:hanging="567"/>
      </w:pPr>
      <w:rPr>
        <w:rFonts w:hint="default"/>
        <w:lang w:val="en-US" w:eastAsia="en-US" w:bidi="ar-SA"/>
      </w:rPr>
    </w:lvl>
    <w:lvl w:ilvl="3" w:tplc="0650A2B8">
      <w:numFmt w:val="bullet"/>
      <w:lvlText w:val="•"/>
      <w:lvlJc w:val="left"/>
      <w:pPr>
        <w:ind w:left="3046" w:hanging="567"/>
      </w:pPr>
      <w:rPr>
        <w:rFonts w:hint="default"/>
        <w:lang w:val="en-US" w:eastAsia="en-US" w:bidi="ar-SA"/>
      </w:rPr>
    </w:lvl>
    <w:lvl w:ilvl="4" w:tplc="E826AAFA">
      <w:numFmt w:val="bullet"/>
      <w:lvlText w:val="•"/>
      <w:lvlJc w:val="left"/>
      <w:pPr>
        <w:ind w:left="4021" w:hanging="567"/>
      </w:pPr>
      <w:rPr>
        <w:rFonts w:hint="default"/>
        <w:lang w:val="en-US" w:eastAsia="en-US" w:bidi="ar-SA"/>
      </w:rPr>
    </w:lvl>
    <w:lvl w:ilvl="5" w:tplc="E72E56A4">
      <w:numFmt w:val="bullet"/>
      <w:lvlText w:val="•"/>
      <w:lvlJc w:val="left"/>
      <w:pPr>
        <w:ind w:left="4996" w:hanging="567"/>
      </w:pPr>
      <w:rPr>
        <w:rFonts w:hint="default"/>
        <w:lang w:val="en-US" w:eastAsia="en-US" w:bidi="ar-SA"/>
      </w:rPr>
    </w:lvl>
    <w:lvl w:ilvl="6" w:tplc="44F277D2">
      <w:numFmt w:val="bullet"/>
      <w:lvlText w:val="•"/>
      <w:lvlJc w:val="left"/>
      <w:pPr>
        <w:ind w:left="5972" w:hanging="567"/>
      </w:pPr>
      <w:rPr>
        <w:rFonts w:hint="default"/>
        <w:lang w:val="en-US" w:eastAsia="en-US" w:bidi="ar-SA"/>
      </w:rPr>
    </w:lvl>
    <w:lvl w:ilvl="7" w:tplc="1EE224EA">
      <w:numFmt w:val="bullet"/>
      <w:lvlText w:val="•"/>
      <w:lvlJc w:val="left"/>
      <w:pPr>
        <w:ind w:left="6947" w:hanging="567"/>
      </w:pPr>
      <w:rPr>
        <w:rFonts w:hint="default"/>
        <w:lang w:val="en-US" w:eastAsia="en-US" w:bidi="ar-SA"/>
      </w:rPr>
    </w:lvl>
    <w:lvl w:ilvl="8" w:tplc="8264BFE0">
      <w:numFmt w:val="bullet"/>
      <w:lvlText w:val="•"/>
      <w:lvlJc w:val="left"/>
      <w:pPr>
        <w:ind w:left="7922" w:hanging="567"/>
      </w:pPr>
      <w:rPr>
        <w:rFonts w:hint="default"/>
        <w:lang w:val="en-US" w:eastAsia="en-US" w:bidi="ar-SA"/>
      </w:rPr>
    </w:lvl>
  </w:abstractNum>
  <w:abstractNum w:abstractNumId="8" w15:restartNumberingAfterBreak="0">
    <w:nsid w:val="49BC74B8"/>
    <w:multiLevelType w:val="hybridMultilevel"/>
    <w:tmpl w:val="23024A46"/>
    <w:lvl w:ilvl="0" w:tplc="D974C2C2">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FCF030A0">
      <w:numFmt w:val="bullet"/>
      <w:lvlText w:val="•"/>
      <w:lvlJc w:val="left"/>
      <w:pPr>
        <w:ind w:left="1095" w:hanging="567"/>
      </w:pPr>
      <w:rPr>
        <w:rFonts w:hint="default"/>
        <w:lang w:val="en-US" w:eastAsia="en-US" w:bidi="ar-SA"/>
      </w:rPr>
    </w:lvl>
    <w:lvl w:ilvl="2" w:tplc="B2E443B4">
      <w:numFmt w:val="bullet"/>
      <w:lvlText w:val="•"/>
      <w:lvlJc w:val="left"/>
      <w:pPr>
        <w:ind w:left="2070" w:hanging="567"/>
      </w:pPr>
      <w:rPr>
        <w:rFonts w:hint="default"/>
        <w:lang w:val="en-US" w:eastAsia="en-US" w:bidi="ar-SA"/>
      </w:rPr>
    </w:lvl>
    <w:lvl w:ilvl="3" w:tplc="CE0E6418">
      <w:numFmt w:val="bullet"/>
      <w:lvlText w:val="•"/>
      <w:lvlJc w:val="left"/>
      <w:pPr>
        <w:ind w:left="3046" w:hanging="567"/>
      </w:pPr>
      <w:rPr>
        <w:rFonts w:hint="default"/>
        <w:lang w:val="en-US" w:eastAsia="en-US" w:bidi="ar-SA"/>
      </w:rPr>
    </w:lvl>
    <w:lvl w:ilvl="4" w:tplc="628ABEAE">
      <w:numFmt w:val="bullet"/>
      <w:lvlText w:val="•"/>
      <w:lvlJc w:val="left"/>
      <w:pPr>
        <w:ind w:left="4021" w:hanging="567"/>
      </w:pPr>
      <w:rPr>
        <w:rFonts w:hint="default"/>
        <w:lang w:val="en-US" w:eastAsia="en-US" w:bidi="ar-SA"/>
      </w:rPr>
    </w:lvl>
    <w:lvl w:ilvl="5" w:tplc="BE2E9488">
      <w:numFmt w:val="bullet"/>
      <w:lvlText w:val="•"/>
      <w:lvlJc w:val="left"/>
      <w:pPr>
        <w:ind w:left="4996" w:hanging="567"/>
      </w:pPr>
      <w:rPr>
        <w:rFonts w:hint="default"/>
        <w:lang w:val="en-US" w:eastAsia="en-US" w:bidi="ar-SA"/>
      </w:rPr>
    </w:lvl>
    <w:lvl w:ilvl="6" w:tplc="8E26C368">
      <w:numFmt w:val="bullet"/>
      <w:lvlText w:val="•"/>
      <w:lvlJc w:val="left"/>
      <w:pPr>
        <w:ind w:left="5972" w:hanging="567"/>
      </w:pPr>
      <w:rPr>
        <w:rFonts w:hint="default"/>
        <w:lang w:val="en-US" w:eastAsia="en-US" w:bidi="ar-SA"/>
      </w:rPr>
    </w:lvl>
    <w:lvl w:ilvl="7" w:tplc="FAECF026">
      <w:numFmt w:val="bullet"/>
      <w:lvlText w:val="•"/>
      <w:lvlJc w:val="left"/>
      <w:pPr>
        <w:ind w:left="6947" w:hanging="567"/>
      </w:pPr>
      <w:rPr>
        <w:rFonts w:hint="default"/>
        <w:lang w:val="en-US" w:eastAsia="en-US" w:bidi="ar-SA"/>
      </w:rPr>
    </w:lvl>
    <w:lvl w:ilvl="8" w:tplc="65668E04">
      <w:numFmt w:val="bullet"/>
      <w:lvlText w:val="•"/>
      <w:lvlJc w:val="left"/>
      <w:pPr>
        <w:ind w:left="7922" w:hanging="567"/>
      </w:pPr>
      <w:rPr>
        <w:rFonts w:hint="default"/>
        <w:lang w:val="en-US" w:eastAsia="en-US" w:bidi="ar-SA"/>
      </w:rPr>
    </w:lvl>
  </w:abstractNum>
  <w:abstractNum w:abstractNumId="9" w15:restartNumberingAfterBreak="0">
    <w:nsid w:val="538A17BC"/>
    <w:multiLevelType w:val="hybridMultilevel"/>
    <w:tmpl w:val="6DCA4CEE"/>
    <w:lvl w:ilvl="0" w:tplc="C7F21978">
      <w:start w:val="1"/>
      <w:numFmt w:val="lowerLetter"/>
      <w:lvlText w:val="%1)"/>
      <w:lvlJc w:val="left"/>
      <w:pPr>
        <w:ind w:left="679" w:hanging="567"/>
      </w:pPr>
      <w:rPr>
        <w:rFonts w:ascii="Calibri" w:eastAsia="Calibri" w:hAnsi="Calibri" w:cs="Calibri" w:hint="default"/>
        <w:i/>
        <w:iCs/>
        <w:spacing w:val="-1"/>
        <w:w w:val="100"/>
        <w:sz w:val="24"/>
        <w:szCs w:val="24"/>
        <w:lang w:val="en-US" w:eastAsia="en-US" w:bidi="ar-SA"/>
      </w:rPr>
    </w:lvl>
    <w:lvl w:ilvl="1" w:tplc="7D1AB4D6">
      <w:numFmt w:val="bullet"/>
      <w:lvlText w:val="•"/>
      <w:lvlJc w:val="left"/>
      <w:pPr>
        <w:ind w:left="1599" w:hanging="567"/>
      </w:pPr>
      <w:rPr>
        <w:rFonts w:hint="default"/>
        <w:lang w:val="en-US" w:eastAsia="en-US" w:bidi="ar-SA"/>
      </w:rPr>
    </w:lvl>
    <w:lvl w:ilvl="2" w:tplc="244CD612">
      <w:numFmt w:val="bullet"/>
      <w:lvlText w:val="•"/>
      <w:lvlJc w:val="left"/>
      <w:pPr>
        <w:ind w:left="2518" w:hanging="567"/>
      </w:pPr>
      <w:rPr>
        <w:rFonts w:hint="default"/>
        <w:lang w:val="en-US" w:eastAsia="en-US" w:bidi="ar-SA"/>
      </w:rPr>
    </w:lvl>
    <w:lvl w:ilvl="3" w:tplc="EE4C704C">
      <w:numFmt w:val="bullet"/>
      <w:lvlText w:val="•"/>
      <w:lvlJc w:val="left"/>
      <w:pPr>
        <w:ind w:left="3438" w:hanging="567"/>
      </w:pPr>
      <w:rPr>
        <w:rFonts w:hint="default"/>
        <w:lang w:val="en-US" w:eastAsia="en-US" w:bidi="ar-SA"/>
      </w:rPr>
    </w:lvl>
    <w:lvl w:ilvl="4" w:tplc="955A1B40">
      <w:numFmt w:val="bullet"/>
      <w:lvlText w:val="•"/>
      <w:lvlJc w:val="left"/>
      <w:pPr>
        <w:ind w:left="4357" w:hanging="567"/>
      </w:pPr>
      <w:rPr>
        <w:rFonts w:hint="default"/>
        <w:lang w:val="en-US" w:eastAsia="en-US" w:bidi="ar-SA"/>
      </w:rPr>
    </w:lvl>
    <w:lvl w:ilvl="5" w:tplc="E2D49778">
      <w:numFmt w:val="bullet"/>
      <w:lvlText w:val="•"/>
      <w:lvlJc w:val="left"/>
      <w:pPr>
        <w:ind w:left="5276" w:hanging="567"/>
      </w:pPr>
      <w:rPr>
        <w:rFonts w:hint="default"/>
        <w:lang w:val="en-US" w:eastAsia="en-US" w:bidi="ar-SA"/>
      </w:rPr>
    </w:lvl>
    <w:lvl w:ilvl="6" w:tplc="6ACEC7F2">
      <w:numFmt w:val="bullet"/>
      <w:lvlText w:val="•"/>
      <w:lvlJc w:val="left"/>
      <w:pPr>
        <w:ind w:left="6196" w:hanging="567"/>
      </w:pPr>
      <w:rPr>
        <w:rFonts w:hint="default"/>
        <w:lang w:val="en-US" w:eastAsia="en-US" w:bidi="ar-SA"/>
      </w:rPr>
    </w:lvl>
    <w:lvl w:ilvl="7" w:tplc="4530AD28">
      <w:numFmt w:val="bullet"/>
      <w:lvlText w:val="•"/>
      <w:lvlJc w:val="left"/>
      <w:pPr>
        <w:ind w:left="7115" w:hanging="567"/>
      </w:pPr>
      <w:rPr>
        <w:rFonts w:hint="default"/>
        <w:lang w:val="en-US" w:eastAsia="en-US" w:bidi="ar-SA"/>
      </w:rPr>
    </w:lvl>
    <w:lvl w:ilvl="8" w:tplc="5A5872E0">
      <w:numFmt w:val="bullet"/>
      <w:lvlText w:val="•"/>
      <w:lvlJc w:val="left"/>
      <w:pPr>
        <w:ind w:left="8034" w:hanging="567"/>
      </w:pPr>
      <w:rPr>
        <w:rFonts w:hint="default"/>
        <w:lang w:val="en-US" w:eastAsia="en-US" w:bidi="ar-SA"/>
      </w:rPr>
    </w:lvl>
  </w:abstractNum>
  <w:abstractNum w:abstractNumId="10" w15:restartNumberingAfterBreak="0">
    <w:nsid w:val="53B9187D"/>
    <w:multiLevelType w:val="hybridMultilevel"/>
    <w:tmpl w:val="EC249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6870E6B"/>
    <w:multiLevelType w:val="hybridMultilevel"/>
    <w:tmpl w:val="9E0EEF06"/>
    <w:lvl w:ilvl="0" w:tplc="6CA218D2">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8BC0A7A4">
      <w:numFmt w:val="bullet"/>
      <w:lvlText w:val="•"/>
      <w:lvlJc w:val="left"/>
      <w:pPr>
        <w:ind w:left="1095" w:hanging="567"/>
      </w:pPr>
      <w:rPr>
        <w:rFonts w:hint="default"/>
        <w:lang w:val="en-US" w:eastAsia="en-US" w:bidi="ar-SA"/>
      </w:rPr>
    </w:lvl>
    <w:lvl w:ilvl="2" w:tplc="C2FA715C">
      <w:numFmt w:val="bullet"/>
      <w:lvlText w:val="•"/>
      <w:lvlJc w:val="left"/>
      <w:pPr>
        <w:ind w:left="2070" w:hanging="567"/>
      </w:pPr>
      <w:rPr>
        <w:rFonts w:hint="default"/>
        <w:lang w:val="en-US" w:eastAsia="en-US" w:bidi="ar-SA"/>
      </w:rPr>
    </w:lvl>
    <w:lvl w:ilvl="3" w:tplc="50AAFCF6">
      <w:numFmt w:val="bullet"/>
      <w:lvlText w:val="•"/>
      <w:lvlJc w:val="left"/>
      <w:pPr>
        <w:ind w:left="3046" w:hanging="567"/>
      </w:pPr>
      <w:rPr>
        <w:rFonts w:hint="default"/>
        <w:lang w:val="en-US" w:eastAsia="en-US" w:bidi="ar-SA"/>
      </w:rPr>
    </w:lvl>
    <w:lvl w:ilvl="4" w:tplc="245AE2BC">
      <w:numFmt w:val="bullet"/>
      <w:lvlText w:val="•"/>
      <w:lvlJc w:val="left"/>
      <w:pPr>
        <w:ind w:left="4021" w:hanging="567"/>
      </w:pPr>
      <w:rPr>
        <w:rFonts w:hint="default"/>
        <w:lang w:val="en-US" w:eastAsia="en-US" w:bidi="ar-SA"/>
      </w:rPr>
    </w:lvl>
    <w:lvl w:ilvl="5" w:tplc="C1D2362A">
      <w:numFmt w:val="bullet"/>
      <w:lvlText w:val="•"/>
      <w:lvlJc w:val="left"/>
      <w:pPr>
        <w:ind w:left="4996" w:hanging="567"/>
      </w:pPr>
      <w:rPr>
        <w:rFonts w:hint="default"/>
        <w:lang w:val="en-US" w:eastAsia="en-US" w:bidi="ar-SA"/>
      </w:rPr>
    </w:lvl>
    <w:lvl w:ilvl="6" w:tplc="76F8AE80">
      <w:numFmt w:val="bullet"/>
      <w:lvlText w:val="•"/>
      <w:lvlJc w:val="left"/>
      <w:pPr>
        <w:ind w:left="5972" w:hanging="567"/>
      </w:pPr>
      <w:rPr>
        <w:rFonts w:hint="default"/>
        <w:lang w:val="en-US" w:eastAsia="en-US" w:bidi="ar-SA"/>
      </w:rPr>
    </w:lvl>
    <w:lvl w:ilvl="7" w:tplc="06009EB8">
      <w:numFmt w:val="bullet"/>
      <w:lvlText w:val="•"/>
      <w:lvlJc w:val="left"/>
      <w:pPr>
        <w:ind w:left="6947" w:hanging="567"/>
      </w:pPr>
      <w:rPr>
        <w:rFonts w:hint="default"/>
        <w:lang w:val="en-US" w:eastAsia="en-US" w:bidi="ar-SA"/>
      </w:rPr>
    </w:lvl>
    <w:lvl w:ilvl="8" w:tplc="9B3AABDC">
      <w:numFmt w:val="bullet"/>
      <w:lvlText w:val="•"/>
      <w:lvlJc w:val="left"/>
      <w:pPr>
        <w:ind w:left="7922" w:hanging="567"/>
      </w:pPr>
      <w:rPr>
        <w:rFonts w:hint="default"/>
        <w:lang w:val="en-US" w:eastAsia="en-US" w:bidi="ar-SA"/>
      </w:rPr>
    </w:lvl>
  </w:abstractNum>
  <w:abstractNum w:abstractNumId="12" w15:restartNumberingAfterBreak="0">
    <w:nsid w:val="68530ADA"/>
    <w:multiLevelType w:val="hybridMultilevel"/>
    <w:tmpl w:val="0418899A"/>
    <w:lvl w:ilvl="0" w:tplc="7E02B052">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DE364024">
      <w:numFmt w:val="bullet"/>
      <w:lvlText w:val="•"/>
      <w:lvlJc w:val="left"/>
      <w:pPr>
        <w:ind w:left="1095" w:hanging="567"/>
      </w:pPr>
      <w:rPr>
        <w:rFonts w:hint="default"/>
        <w:lang w:val="en-US" w:eastAsia="en-US" w:bidi="ar-SA"/>
      </w:rPr>
    </w:lvl>
    <w:lvl w:ilvl="2" w:tplc="F7169724">
      <w:numFmt w:val="bullet"/>
      <w:lvlText w:val="•"/>
      <w:lvlJc w:val="left"/>
      <w:pPr>
        <w:ind w:left="2070" w:hanging="567"/>
      </w:pPr>
      <w:rPr>
        <w:rFonts w:hint="default"/>
        <w:lang w:val="en-US" w:eastAsia="en-US" w:bidi="ar-SA"/>
      </w:rPr>
    </w:lvl>
    <w:lvl w:ilvl="3" w:tplc="DC5AF48E">
      <w:numFmt w:val="bullet"/>
      <w:lvlText w:val="•"/>
      <w:lvlJc w:val="left"/>
      <w:pPr>
        <w:ind w:left="3046" w:hanging="567"/>
      </w:pPr>
      <w:rPr>
        <w:rFonts w:hint="default"/>
        <w:lang w:val="en-US" w:eastAsia="en-US" w:bidi="ar-SA"/>
      </w:rPr>
    </w:lvl>
    <w:lvl w:ilvl="4" w:tplc="9DBA542E">
      <w:numFmt w:val="bullet"/>
      <w:lvlText w:val="•"/>
      <w:lvlJc w:val="left"/>
      <w:pPr>
        <w:ind w:left="4021" w:hanging="567"/>
      </w:pPr>
      <w:rPr>
        <w:rFonts w:hint="default"/>
        <w:lang w:val="en-US" w:eastAsia="en-US" w:bidi="ar-SA"/>
      </w:rPr>
    </w:lvl>
    <w:lvl w:ilvl="5" w:tplc="DAC8CDD4">
      <w:numFmt w:val="bullet"/>
      <w:lvlText w:val="•"/>
      <w:lvlJc w:val="left"/>
      <w:pPr>
        <w:ind w:left="4996" w:hanging="567"/>
      </w:pPr>
      <w:rPr>
        <w:rFonts w:hint="default"/>
        <w:lang w:val="en-US" w:eastAsia="en-US" w:bidi="ar-SA"/>
      </w:rPr>
    </w:lvl>
    <w:lvl w:ilvl="6" w:tplc="EA92922E">
      <w:numFmt w:val="bullet"/>
      <w:lvlText w:val="•"/>
      <w:lvlJc w:val="left"/>
      <w:pPr>
        <w:ind w:left="5972" w:hanging="567"/>
      </w:pPr>
      <w:rPr>
        <w:rFonts w:hint="default"/>
        <w:lang w:val="en-US" w:eastAsia="en-US" w:bidi="ar-SA"/>
      </w:rPr>
    </w:lvl>
    <w:lvl w:ilvl="7" w:tplc="791E0994">
      <w:numFmt w:val="bullet"/>
      <w:lvlText w:val="•"/>
      <w:lvlJc w:val="left"/>
      <w:pPr>
        <w:ind w:left="6947" w:hanging="567"/>
      </w:pPr>
      <w:rPr>
        <w:rFonts w:hint="default"/>
        <w:lang w:val="en-US" w:eastAsia="en-US" w:bidi="ar-SA"/>
      </w:rPr>
    </w:lvl>
    <w:lvl w:ilvl="8" w:tplc="E230FDF0">
      <w:numFmt w:val="bullet"/>
      <w:lvlText w:val="•"/>
      <w:lvlJc w:val="left"/>
      <w:pPr>
        <w:ind w:left="7922" w:hanging="567"/>
      </w:pPr>
      <w:rPr>
        <w:rFonts w:hint="default"/>
        <w:lang w:val="en-US" w:eastAsia="en-US" w:bidi="ar-SA"/>
      </w:rPr>
    </w:lvl>
  </w:abstractNum>
  <w:abstractNum w:abstractNumId="13" w15:restartNumberingAfterBreak="0">
    <w:nsid w:val="69B7597E"/>
    <w:multiLevelType w:val="hybridMultilevel"/>
    <w:tmpl w:val="E5463F16"/>
    <w:lvl w:ilvl="0" w:tplc="B8B6D830">
      <w:start w:val="1"/>
      <w:numFmt w:val="lowerLetter"/>
      <w:lvlText w:val="%1)"/>
      <w:lvlJc w:val="left"/>
      <w:pPr>
        <w:ind w:left="112" w:hanging="567"/>
      </w:pPr>
      <w:rPr>
        <w:rFonts w:ascii="Calibri" w:eastAsia="Calibri" w:hAnsi="Calibri" w:cs="Calibri" w:hint="default"/>
        <w:i/>
        <w:iCs/>
        <w:spacing w:val="-1"/>
        <w:w w:val="100"/>
        <w:sz w:val="24"/>
        <w:szCs w:val="24"/>
        <w:lang w:val="en-US" w:eastAsia="en-US" w:bidi="ar-SA"/>
      </w:rPr>
    </w:lvl>
    <w:lvl w:ilvl="1" w:tplc="6ADE506C">
      <w:numFmt w:val="bullet"/>
      <w:lvlText w:val="•"/>
      <w:lvlJc w:val="left"/>
      <w:pPr>
        <w:ind w:left="1095" w:hanging="567"/>
      </w:pPr>
      <w:rPr>
        <w:rFonts w:hint="default"/>
        <w:lang w:val="en-US" w:eastAsia="en-US" w:bidi="ar-SA"/>
      </w:rPr>
    </w:lvl>
    <w:lvl w:ilvl="2" w:tplc="A1DCF400">
      <w:numFmt w:val="bullet"/>
      <w:lvlText w:val="•"/>
      <w:lvlJc w:val="left"/>
      <w:pPr>
        <w:ind w:left="2070" w:hanging="567"/>
      </w:pPr>
      <w:rPr>
        <w:rFonts w:hint="default"/>
        <w:lang w:val="en-US" w:eastAsia="en-US" w:bidi="ar-SA"/>
      </w:rPr>
    </w:lvl>
    <w:lvl w:ilvl="3" w:tplc="6BC4D916">
      <w:numFmt w:val="bullet"/>
      <w:lvlText w:val="•"/>
      <w:lvlJc w:val="left"/>
      <w:pPr>
        <w:ind w:left="3046" w:hanging="567"/>
      </w:pPr>
      <w:rPr>
        <w:rFonts w:hint="default"/>
        <w:lang w:val="en-US" w:eastAsia="en-US" w:bidi="ar-SA"/>
      </w:rPr>
    </w:lvl>
    <w:lvl w:ilvl="4" w:tplc="B9F2FF86">
      <w:numFmt w:val="bullet"/>
      <w:lvlText w:val="•"/>
      <w:lvlJc w:val="left"/>
      <w:pPr>
        <w:ind w:left="4021" w:hanging="567"/>
      </w:pPr>
      <w:rPr>
        <w:rFonts w:hint="default"/>
        <w:lang w:val="en-US" w:eastAsia="en-US" w:bidi="ar-SA"/>
      </w:rPr>
    </w:lvl>
    <w:lvl w:ilvl="5" w:tplc="59D6009A">
      <w:numFmt w:val="bullet"/>
      <w:lvlText w:val="•"/>
      <w:lvlJc w:val="left"/>
      <w:pPr>
        <w:ind w:left="4996" w:hanging="567"/>
      </w:pPr>
      <w:rPr>
        <w:rFonts w:hint="default"/>
        <w:lang w:val="en-US" w:eastAsia="en-US" w:bidi="ar-SA"/>
      </w:rPr>
    </w:lvl>
    <w:lvl w:ilvl="6" w:tplc="5D76F638">
      <w:numFmt w:val="bullet"/>
      <w:lvlText w:val="•"/>
      <w:lvlJc w:val="left"/>
      <w:pPr>
        <w:ind w:left="5972" w:hanging="567"/>
      </w:pPr>
      <w:rPr>
        <w:rFonts w:hint="default"/>
        <w:lang w:val="en-US" w:eastAsia="en-US" w:bidi="ar-SA"/>
      </w:rPr>
    </w:lvl>
    <w:lvl w:ilvl="7" w:tplc="6C9AC384">
      <w:numFmt w:val="bullet"/>
      <w:lvlText w:val="•"/>
      <w:lvlJc w:val="left"/>
      <w:pPr>
        <w:ind w:left="6947" w:hanging="567"/>
      </w:pPr>
      <w:rPr>
        <w:rFonts w:hint="default"/>
        <w:lang w:val="en-US" w:eastAsia="en-US" w:bidi="ar-SA"/>
      </w:rPr>
    </w:lvl>
    <w:lvl w:ilvl="8" w:tplc="48A40EF2">
      <w:numFmt w:val="bullet"/>
      <w:lvlText w:val="•"/>
      <w:lvlJc w:val="left"/>
      <w:pPr>
        <w:ind w:left="7922" w:hanging="567"/>
      </w:pPr>
      <w:rPr>
        <w:rFonts w:hint="default"/>
        <w:lang w:val="en-US" w:eastAsia="en-US" w:bidi="ar-SA"/>
      </w:rPr>
    </w:lvl>
  </w:abstractNum>
  <w:abstractNum w:abstractNumId="14" w15:restartNumberingAfterBreak="0">
    <w:nsid w:val="75D0078D"/>
    <w:multiLevelType w:val="hybridMultilevel"/>
    <w:tmpl w:val="98F6AE3C"/>
    <w:lvl w:ilvl="0" w:tplc="C14AEF64">
      <w:start w:val="1"/>
      <w:numFmt w:val="decimal"/>
      <w:lvlText w:val="%1"/>
      <w:lvlJc w:val="left"/>
      <w:pPr>
        <w:ind w:left="112" w:hanging="567"/>
      </w:pPr>
      <w:rPr>
        <w:rFonts w:ascii="Calibri" w:eastAsia="Calibri" w:hAnsi="Calibri" w:cs="Calibri" w:hint="default"/>
        <w:w w:val="100"/>
        <w:sz w:val="24"/>
        <w:szCs w:val="24"/>
        <w:lang w:val="en-US" w:eastAsia="en-US" w:bidi="ar-SA"/>
      </w:rPr>
    </w:lvl>
    <w:lvl w:ilvl="1" w:tplc="95822A9A">
      <w:numFmt w:val="bullet"/>
      <w:lvlText w:val="•"/>
      <w:lvlJc w:val="left"/>
      <w:pPr>
        <w:ind w:left="1095" w:hanging="567"/>
      </w:pPr>
      <w:rPr>
        <w:rFonts w:hint="default"/>
        <w:lang w:val="en-US" w:eastAsia="en-US" w:bidi="ar-SA"/>
      </w:rPr>
    </w:lvl>
    <w:lvl w:ilvl="2" w:tplc="CB1474C6">
      <w:numFmt w:val="bullet"/>
      <w:lvlText w:val="•"/>
      <w:lvlJc w:val="left"/>
      <w:pPr>
        <w:ind w:left="2070" w:hanging="567"/>
      </w:pPr>
      <w:rPr>
        <w:rFonts w:hint="default"/>
        <w:lang w:val="en-US" w:eastAsia="en-US" w:bidi="ar-SA"/>
      </w:rPr>
    </w:lvl>
    <w:lvl w:ilvl="3" w:tplc="2DDA6144">
      <w:numFmt w:val="bullet"/>
      <w:lvlText w:val="•"/>
      <w:lvlJc w:val="left"/>
      <w:pPr>
        <w:ind w:left="3046" w:hanging="567"/>
      </w:pPr>
      <w:rPr>
        <w:rFonts w:hint="default"/>
        <w:lang w:val="en-US" w:eastAsia="en-US" w:bidi="ar-SA"/>
      </w:rPr>
    </w:lvl>
    <w:lvl w:ilvl="4" w:tplc="00DE8E4A">
      <w:numFmt w:val="bullet"/>
      <w:lvlText w:val="•"/>
      <w:lvlJc w:val="left"/>
      <w:pPr>
        <w:ind w:left="4021" w:hanging="567"/>
      </w:pPr>
      <w:rPr>
        <w:rFonts w:hint="default"/>
        <w:lang w:val="en-US" w:eastAsia="en-US" w:bidi="ar-SA"/>
      </w:rPr>
    </w:lvl>
    <w:lvl w:ilvl="5" w:tplc="1BEA3254">
      <w:numFmt w:val="bullet"/>
      <w:lvlText w:val="•"/>
      <w:lvlJc w:val="left"/>
      <w:pPr>
        <w:ind w:left="4996" w:hanging="567"/>
      </w:pPr>
      <w:rPr>
        <w:rFonts w:hint="default"/>
        <w:lang w:val="en-US" w:eastAsia="en-US" w:bidi="ar-SA"/>
      </w:rPr>
    </w:lvl>
    <w:lvl w:ilvl="6" w:tplc="48B24BB2">
      <w:numFmt w:val="bullet"/>
      <w:lvlText w:val="•"/>
      <w:lvlJc w:val="left"/>
      <w:pPr>
        <w:ind w:left="5972" w:hanging="567"/>
      </w:pPr>
      <w:rPr>
        <w:rFonts w:hint="default"/>
        <w:lang w:val="en-US" w:eastAsia="en-US" w:bidi="ar-SA"/>
      </w:rPr>
    </w:lvl>
    <w:lvl w:ilvl="7" w:tplc="3C445114">
      <w:numFmt w:val="bullet"/>
      <w:lvlText w:val="•"/>
      <w:lvlJc w:val="left"/>
      <w:pPr>
        <w:ind w:left="6947" w:hanging="567"/>
      </w:pPr>
      <w:rPr>
        <w:rFonts w:hint="default"/>
        <w:lang w:val="en-US" w:eastAsia="en-US" w:bidi="ar-SA"/>
      </w:rPr>
    </w:lvl>
    <w:lvl w:ilvl="8" w:tplc="D0D4E800">
      <w:numFmt w:val="bullet"/>
      <w:lvlText w:val="•"/>
      <w:lvlJc w:val="left"/>
      <w:pPr>
        <w:ind w:left="7922" w:hanging="567"/>
      </w:pPr>
      <w:rPr>
        <w:rFonts w:hint="default"/>
        <w:lang w:val="en-US" w:eastAsia="en-US" w:bidi="ar-SA"/>
      </w:rPr>
    </w:lvl>
  </w:abstractNum>
  <w:num w:numId="1">
    <w:abstractNumId w:val="14"/>
  </w:num>
  <w:num w:numId="2">
    <w:abstractNumId w:val="11"/>
  </w:num>
  <w:num w:numId="3">
    <w:abstractNumId w:val="7"/>
  </w:num>
  <w:num w:numId="4">
    <w:abstractNumId w:val="4"/>
  </w:num>
  <w:num w:numId="5">
    <w:abstractNumId w:val="3"/>
  </w:num>
  <w:num w:numId="6">
    <w:abstractNumId w:val="2"/>
  </w:num>
  <w:num w:numId="7">
    <w:abstractNumId w:val="12"/>
  </w:num>
  <w:num w:numId="8">
    <w:abstractNumId w:val="6"/>
  </w:num>
  <w:num w:numId="9">
    <w:abstractNumId w:val="8"/>
  </w:num>
  <w:num w:numId="10">
    <w:abstractNumId w:val="9"/>
  </w:num>
  <w:num w:numId="11">
    <w:abstractNumId w:val="5"/>
  </w:num>
  <w:num w:numId="12">
    <w:abstractNumId w:val="0"/>
  </w:num>
  <w:num w:numId="13">
    <w:abstractNumId w:val="1"/>
  </w:num>
  <w:num w:numId="14">
    <w:abstractNumId w:val="13"/>
  </w:num>
  <w:num w:numId="15">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oumHeung Youl">
    <w15:presenceInfo w15:providerId="None" w15:userId="YoumHeung Youl"/>
  </w15:person>
  <w15:person w15:author="KISDI">
    <w15:presenceInfo w15:providerId="None" w15:userId="KISDI"/>
  </w15:person>
  <w15:person w15:author="Bennett, Nicola">
    <w15:presenceInfo w15:providerId="AD" w15:userId="S-1-5-21-3914134423-1857600181-1311368073-343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sDQxM7Q0NzIwBjLMTJV0lIJTi4sz8/NACkxqAQMtr/YsAAAA"/>
  </w:docVars>
  <w:rsids>
    <w:rsidRoot w:val="008C6C1B"/>
    <w:rsid w:val="00002AE3"/>
    <w:rsid w:val="00090427"/>
    <w:rsid w:val="000A51CF"/>
    <w:rsid w:val="0013594A"/>
    <w:rsid w:val="001435F6"/>
    <w:rsid w:val="001568A0"/>
    <w:rsid w:val="001D0948"/>
    <w:rsid w:val="001E41D4"/>
    <w:rsid w:val="00206289"/>
    <w:rsid w:val="00336A50"/>
    <w:rsid w:val="003500D4"/>
    <w:rsid w:val="00354A29"/>
    <w:rsid w:val="00371474"/>
    <w:rsid w:val="00373D0D"/>
    <w:rsid w:val="00387A5E"/>
    <w:rsid w:val="003A55B6"/>
    <w:rsid w:val="003E740E"/>
    <w:rsid w:val="00403972"/>
    <w:rsid w:val="00427672"/>
    <w:rsid w:val="00450986"/>
    <w:rsid w:val="004C7E1F"/>
    <w:rsid w:val="004F4A85"/>
    <w:rsid w:val="00521DB7"/>
    <w:rsid w:val="0058606A"/>
    <w:rsid w:val="005F43CD"/>
    <w:rsid w:val="00607514"/>
    <w:rsid w:val="00642778"/>
    <w:rsid w:val="006619CB"/>
    <w:rsid w:val="00683FBB"/>
    <w:rsid w:val="006B37EF"/>
    <w:rsid w:val="006E4C63"/>
    <w:rsid w:val="006F2646"/>
    <w:rsid w:val="00721F62"/>
    <w:rsid w:val="0072757E"/>
    <w:rsid w:val="0076464D"/>
    <w:rsid w:val="007F1DC9"/>
    <w:rsid w:val="00806A24"/>
    <w:rsid w:val="008954D0"/>
    <w:rsid w:val="00896717"/>
    <w:rsid w:val="008A0BB6"/>
    <w:rsid w:val="008B0F3A"/>
    <w:rsid w:val="008B2017"/>
    <w:rsid w:val="008C6C1B"/>
    <w:rsid w:val="008E7BAF"/>
    <w:rsid w:val="008F6098"/>
    <w:rsid w:val="00962624"/>
    <w:rsid w:val="00995D79"/>
    <w:rsid w:val="009A70E7"/>
    <w:rsid w:val="009D3CCB"/>
    <w:rsid w:val="009D45E2"/>
    <w:rsid w:val="00A22C59"/>
    <w:rsid w:val="00A40008"/>
    <w:rsid w:val="00A43461"/>
    <w:rsid w:val="00A50BF2"/>
    <w:rsid w:val="00A7720A"/>
    <w:rsid w:val="00AD032B"/>
    <w:rsid w:val="00B52725"/>
    <w:rsid w:val="00BD44A7"/>
    <w:rsid w:val="00C07E81"/>
    <w:rsid w:val="00C579CB"/>
    <w:rsid w:val="00C7337B"/>
    <w:rsid w:val="00C80333"/>
    <w:rsid w:val="00CC1FDD"/>
    <w:rsid w:val="00D9797F"/>
    <w:rsid w:val="00DC2155"/>
    <w:rsid w:val="00E51D2B"/>
    <w:rsid w:val="00EA576C"/>
    <w:rsid w:val="00EB4762"/>
    <w:rsid w:val="00F261F8"/>
    <w:rsid w:val="00F36E0A"/>
    <w:rsid w:val="00F50C63"/>
    <w:rsid w:val="00FB75AD"/>
    <w:rsid w:val="00FD274C"/>
    <w:rsid w:val="00FE4279"/>
  </w:rsids>
  <m:mathPr>
    <m:mathFont m:val="Cambria Math"/>
    <m:brkBin m:val="before"/>
    <m:brkBinSub m:val="--"/>
    <m:smallFrac m:val="0"/>
    <m:dispDef/>
    <m:lMargin m:val="0"/>
    <m:rMargin m:val="0"/>
    <m:defJc m:val="centerGroup"/>
    <m:wrapIndent m:val="1440"/>
    <m:intLim m:val="subSup"/>
    <m:naryLim m:val="undOvr"/>
  </m:mathPr>
  <w:themeFontLang w:val="en-US" w:eastAsia="ko-KR"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6AC72"/>
  <w15:docId w15:val="{D5F8FCD0-F4A8-4FFD-9A64-33D1F0726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514"/>
    <w:rPr>
      <w:rFonts w:ascii="Calibri" w:eastAsia="Calibri" w:hAnsi="Calibri" w:cs="Calibri"/>
    </w:rPr>
  </w:style>
  <w:style w:type="paragraph" w:styleId="Heading2">
    <w:name w:val="heading 2"/>
    <w:basedOn w:val="Normal"/>
    <w:next w:val="Normal"/>
    <w:link w:val="Heading2Char"/>
    <w:uiPriority w:val="9"/>
    <w:semiHidden/>
    <w:unhideWhenUsed/>
    <w:qFormat/>
    <w:rsid w:val="008A0BB6"/>
    <w:pPr>
      <w:keepNext/>
      <w:outlineLvl w:val="1"/>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pPr>
      <w:spacing w:before="120"/>
      <w:ind w:left="112"/>
    </w:pPr>
    <w:rPr>
      <w:sz w:val="24"/>
      <w:szCs w:val="24"/>
    </w:rPr>
  </w:style>
  <w:style w:type="paragraph" w:styleId="Title">
    <w:name w:val="Title"/>
    <w:basedOn w:val="Normal"/>
    <w:uiPriority w:val="10"/>
    <w:qFormat/>
    <w:pPr>
      <w:spacing w:before="239"/>
      <w:ind w:left="2818" w:right="2819"/>
      <w:jc w:val="center"/>
    </w:pPr>
    <w:rPr>
      <w:b/>
      <w:bCs/>
      <w:sz w:val="28"/>
      <w:szCs w:val="28"/>
    </w:rPr>
  </w:style>
  <w:style w:type="paragraph" w:styleId="ListParagraph">
    <w:name w:val="List Paragraph"/>
    <w:basedOn w:val="Normal"/>
    <w:uiPriority w:val="1"/>
    <w:qFormat/>
    <w:pPr>
      <w:spacing w:before="120"/>
      <w:ind w:left="112"/>
    </w:pPr>
  </w:style>
  <w:style w:type="paragraph" w:customStyle="1" w:styleId="TableParagraph">
    <w:name w:val="Table Paragraph"/>
    <w:basedOn w:val="Normal"/>
    <w:uiPriority w:val="1"/>
    <w:qFormat/>
  </w:style>
  <w:style w:type="paragraph" w:styleId="Revision">
    <w:name w:val="Revision"/>
    <w:hidden/>
    <w:uiPriority w:val="99"/>
    <w:semiHidden/>
    <w:rsid w:val="00C80333"/>
    <w:pPr>
      <w:widowControl/>
      <w:autoSpaceDE/>
      <w:autoSpaceDN/>
    </w:pPr>
    <w:rPr>
      <w:rFonts w:ascii="Calibri" w:eastAsia="Calibri" w:hAnsi="Calibri" w:cs="Calibri"/>
    </w:rPr>
  </w:style>
  <w:style w:type="paragraph" w:styleId="Header">
    <w:name w:val="header"/>
    <w:basedOn w:val="Normal"/>
    <w:link w:val="HeaderChar"/>
    <w:uiPriority w:val="99"/>
    <w:unhideWhenUsed/>
    <w:rsid w:val="00EA576C"/>
    <w:pPr>
      <w:tabs>
        <w:tab w:val="center" w:pos="4513"/>
        <w:tab w:val="right" w:pos="9026"/>
      </w:tabs>
      <w:snapToGrid w:val="0"/>
    </w:pPr>
  </w:style>
  <w:style w:type="character" w:customStyle="1" w:styleId="HeaderChar">
    <w:name w:val="Header Char"/>
    <w:basedOn w:val="DefaultParagraphFont"/>
    <w:link w:val="Header"/>
    <w:uiPriority w:val="99"/>
    <w:rsid w:val="00EA576C"/>
    <w:rPr>
      <w:rFonts w:ascii="Calibri" w:eastAsia="Calibri" w:hAnsi="Calibri" w:cs="Calibri"/>
    </w:rPr>
  </w:style>
  <w:style w:type="paragraph" w:styleId="Footer">
    <w:name w:val="footer"/>
    <w:basedOn w:val="Normal"/>
    <w:link w:val="FooterChar"/>
    <w:uiPriority w:val="99"/>
    <w:unhideWhenUsed/>
    <w:rsid w:val="00EA576C"/>
    <w:pPr>
      <w:tabs>
        <w:tab w:val="center" w:pos="4513"/>
        <w:tab w:val="right" w:pos="9026"/>
      </w:tabs>
      <w:snapToGrid w:val="0"/>
    </w:pPr>
  </w:style>
  <w:style w:type="character" w:customStyle="1" w:styleId="FooterChar">
    <w:name w:val="Footer Char"/>
    <w:basedOn w:val="DefaultParagraphFont"/>
    <w:link w:val="Footer"/>
    <w:uiPriority w:val="99"/>
    <w:rsid w:val="00EA576C"/>
    <w:rPr>
      <w:rFonts w:ascii="Calibri" w:eastAsia="Calibri" w:hAnsi="Calibri" w:cs="Calibri"/>
    </w:rPr>
  </w:style>
  <w:style w:type="paragraph" w:styleId="FootnoteText">
    <w:name w:val="footnote text"/>
    <w:basedOn w:val="Normal"/>
    <w:link w:val="FootnoteTextChar"/>
    <w:semiHidden/>
    <w:unhideWhenUsed/>
    <w:rsid w:val="003A55B6"/>
    <w:pPr>
      <w:widowControl/>
      <w:autoSpaceDE/>
      <w:autoSpaceDN/>
    </w:pPr>
    <w:rPr>
      <w:rFonts w:ascii="Times New Roman" w:eastAsia="BatangChe" w:hAnsi="Times New Roman" w:cs="Times New Roman"/>
      <w:sz w:val="20"/>
      <w:szCs w:val="20"/>
    </w:rPr>
  </w:style>
  <w:style w:type="character" w:customStyle="1" w:styleId="FootnoteTextChar">
    <w:name w:val="Footnote Text Char"/>
    <w:basedOn w:val="DefaultParagraphFont"/>
    <w:link w:val="FootnoteText"/>
    <w:semiHidden/>
    <w:rsid w:val="003A55B6"/>
    <w:rPr>
      <w:rFonts w:ascii="Times New Roman" w:eastAsia="BatangChe" w:hAnsi="Times New Roman" w:cs="Times New Roman"/>
      <w:sz w:val="20"/>
      <w:szCs w:val="20"/>
    </w:rPr>
  </w:style>
  <w:style w:type="character" w:customStyle="1" w:styleId="FootnoteReference1">
    <w:name w:val="Footnote Reference1"/>
    <w:basedOn w:val="DefaultParagraphFont"/>
    <w:rsid w:val="003A55B6"/>
    <w:rPr>
      <w:rFonts w:ascii="Calibri" w:hAnsi="Calibri"/>
      <w:position w:val="6"/>
      <w:sz w:val="18"/>
    </w:rPr>
  </w:style>
  <w:style w:type="paragraph" w:customStyle="1" w:styleId="Note">
    <w:name w:val="Note"/>
    <w:basedOn w:val="Normal"/>
    <w:rsid w:val="008A0BB6"/>
    <w:pPr>
      <w:widowControl/>
      <w:tabs>
        <w:tab w:val="left" w:pos="284"/>
        <w:tab w:val="left" w:pos="1134"/>
        <w:tab w:val="left" w:pos="1871"/>
        <w:tab w:val="left" w:pos="2268"/>
      </w:tabs>
      <w:autoSpaceDE/>
      <w:autoSpaceDN/>
      <w:spacing w:before="160"/>
      <w:jc w:val="both"/>
    </w:pPr>
    <w:rPr>
      <w:rFonts w:ascii="Times New Roman" w:eastAsia="BatangChe" w:hAnsi="Times New Roman" w:cs="Times New Roman"/>
      <w:noProof/>
      <w:sz w:val="20"/>
      <w:szCs w:val="20"/>
      <w:lang w:eastAsia="ko-KR"/>
    </w:rPr>
  </w:style>
  <w:style w:type="paragraph" w:customStyle="1" w:styleId="Level1">
    <w:name w:val="Level1"/>
    <w:basedOn w:val="Heading2"/>
    <w:next w:val="Normal"/>
    <w:qFormat/>
    <w:rsid w:val="008A0BB6"/>
    <w:pPr>
      <w:keepLines/>
      <w:widowControl/>
      <w:autoSpaceDE/>
      <w:autoSpaceDN/>
      <w:spacing w:before="40"/>
    </w:pPr>
    <w:rPr>
      <w:rFonts w:ascii="Times New Roman" w:hAnsi="Times New Roman"/>
      <w:color w:val="000000" w:themeColor="text1"/>
      <w:sz w:val="24"/>
      <w:szCs w:val="26"/>
    </w:rPr>
  </w:style>
  <w:style w:type="table" w:styleId="TableGrid">
    <w:name w:val="Table Grid"/>
    <w:basedOn w:val="TableNormal"/>
    <w:rsid w:val="008A0BB6"/>
    <w:pPr>
      <w:widowControl/>
      <w:autoSpaceDE/>
      <w:autoSpaceDN/>
    </w:pPr>
    <w:rPr>
      <w:rFonts w:ascii="Times New Roman" w:eastAsia="Batang"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8A0BB6"/>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806A24"/>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806A24"/>
    <w:rPr>
      <w:rFonts w:asciiTheme="majorHAnsi" w:eastAsiaTheme="majorEastAsia" w:hAnsiTheme="majorHAnsi" w:cstheme="majorBidi"/>
      <w:sz w:val="18"/>
      <w:szCs w:val="18"/>
    </w:rPr>
  </w:style>
  <w:style w:type="table" w:customStyle="1" w:styleId="TableGrid1">
    <w:name w:val="Table Grid1"/>
    <w:basedOn w:val="TableNormal"/>
    <w:next w:val="TableGrid"/>
    <w:uiPriority w:val="59"/>
    <w:rsid w:val="00607514"/>
    <w:pPr>
      <w:widowControl/>
      <w:autoSpaceDE/>
      <w:autoSpaceDN/>
    </w:pPr>
    <w:rPr>
      <w:rFonts w:ascii="Times New Roman" w:eastAsia="MS Mincho" w:hAnsi="Times New Roman" w:cs="Times New Roman"/>
      <w:sz w:val="24"/>
      <w:szCs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3379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mailto:hyyoum@sch.ac.k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2ECFD8-931F-4DA0-8C25-605D601B12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3113</Words>
  <Characters>17746</Characters>
  <Application>Microsoft Office Word</Application>
  <DocSecurity>0</DocSecurity>
  <Lines>147</Lines>
  <Paragraphs>41</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S18-PP-C-0138!!MSW-E</vt:lpstr>
      <vt:lpstr>S18-PP-C-0138!!MSW-E</vt:lpstr>
    </vt:vector>
  </TitlesOfParts>
  <Company/>
  <LinksUpToDate>false</LinksUpToDate>
  <CharactersWithSpaces>20818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S18-PP-C-0138!!MSW-E</dc:title>
  <dc:subject>Plenipotentiary Conference (PP-18)</dc:subject>
  <dc:creator>Documents Proposals Manager (DPM)</dc:creator>
  <cp:keywords>DPM_v2018.11.13.3_prod</cp:keywords>
  <cp:lastModifiedBy>Elisha Rajbhandari</cp:lastModifiedBy>
  <cp:revision>3</cp:revision>
  <dcterms:created xsi:type="dcterms:W3CDTF">2022-02-17T05:21:00Z</dcterms:created>
  <dcterms:modified xsi:type="dcterms:W3CDTF">2022-02-21T02:52:00Z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2018-12-04T00:00:00Z</vt:filetime>
  </property>
  <property fmtid="{D5CDD505-2E9C-101B-9397-08002B2CF9AE}" pid="3" name="Creator">
    <vt:lpwstr>Microsoft® Word 2013</vt:lpwstr>
  </property>
  <property fmtid="{D5CDD505-2E9C-101B-9397-08002B2CF9AE}" pid="4" name="LastSaved">
    <vt:filetime>2022-01-22T00:00:00Z</vt:filetime>
  </property>
</Properties>
</file>