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6B4D42" w:rsidRPr="00A83DDE" w14:paraId="68BC3E10" w14:textId="77777777" w:rsidTr="00DB0088">
        <w:trPr>
          <w:cantSplit/>
          <w:trHeight w:val="288"/>
        </w:trPr>
        <w:tc>
          <w:tcPr>
            <w:tcW w:w="1440" w:type="dxa"/>
            <w:vMerge w:val="restart"/>
            <w:hideMark/>
          </w:tcPr>
          <w:p w14:paraId="6A1662B8" w14:textId="77777777" w:rsidR="006B4D42" w:rsidRPr="00A83DDE" w:rsidRDefault="006B4D42" w:rsidP="00DB0088">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30766958" wp14:editId="49B4255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77D61537" w14:textId="77777777" w:rsidR="006B4D42" w:rsidRPr="00A83DDE" w:rsidRDefault="006B4D42" w:rsidP="00DB0088">
            <w:pPr>
              <w:rPr>
                <w:rFonts w:eastAsia="BatangChe"/>
                <w:lang w:eastAsia="en-US"/>
              </w:rPr>
            </w:pPr>
            <w:r w:rsidRPr="00A83DDE">
              <w:rPr>
                <w:rFonts w:eastAsia="BatangChe"/>
                <w:lang w:eastAsia="en-US"/>
              </w:rPr>
              <w:t>ASIA-PACIFIC TELECOMMUNITY</w:t>
            </w:r>
          </w:p>
        </w:tc>
        <w:tc>
          <w:tcPr>
            <w:tcW w:w="2448" w:type="dxa"/>
          </w:tcPr>
          <w:p w14:paraId="6AF8E028" w14:textId="77777777" w:rsidR="006B4D42" w:rsidRPr="00A83DDE" w:rsidRDefault="006B4D42" w:rsidP="00DB0088">
            <w:pPr>
              <w:rPr>
                <w:rFonts w:eastAsia="BatangChe"/>
                <w:lang w:eastAsia="en-US"/>
              </w:rPr>
            </w:pPr>
            <w:r w:rsidRPr="00A83DDE">
              <w:rPr>
                <w:rFonts w:eastAsia="BatangChe"/>
                <w:b/>
                <w:lang w:val="fr-FR" w:eastAsia="en-US"/>
              </w:rPr>
              <w:t>Document No</w:t>
            </w:r>
            <w:proofErr w:type="gramStart"/>
            <w:r w:rsidRPr="00A83DDE">
              <w:rPr>
                <w:rFonts w:eastAsia="BatangChe"/>
                <w:b/>
                <w:lang w:val="fr-FR" w:eastAsia="en-US"/>
              </w:rPr>
              <w:t>.:</w:t>
            </w:r>
            <w:proofErr w:type="gramEnd"/>
          </w:p>
        </w:tc>
      </w:tr>
      <w:tr w:rsidR="006B4D42" w:rsidRPr="00A83DDE" w14:paraId="7B18CD80" w14:textId="77777777" w:rsidTr="00DB0088">
        <w:trPr>
          <w:cantSplit/>
          <w:trHeight w:val="576"/>
        </w:trPr>
        <w:tc>
          <w:tcPr>
            <w:tcW w:w="1440" w:type="dxa"/>
            <w:vMerge/>
            <w:vAlign w:val="center"/>
            <w:hideMark/>
          </w:tcPr>
          <w:p w14:paraId="18A5DC6F" w14:textId="77777777" w:rsidR="006B4D42" w:rsidRPr="00A83DDE" w:rsidRDefault="006B4D42" w:rsidP="00DB0088">
            <w:pPr>
              <w:rPr>
                <w:rFonts w:eastAsia="BatangChe"/>
                <w:kern w:val="2"/>
                <w:lang w:eastAsia="ko-KR"/>
              </w:rPr>
            </w:pPr>
          </w:p>
        </w:tc>
        <w:tc>
          <w:tcPr>
            <w:tcW w:w="5328" w:type="dxa"/>
            <w:hideMark/>
          </w:tcPr>
          <w:p w14:paraId="025D55BB" w14:textId="77777777" w:rsidR="006E3C98" w:rsidRDefault="006B4D42" w:rsidP="00DB0088">
            <w:pPr>
              <w:rPr>
                <w:rFonts w:eastAsia="BatangChe"/>
                <w:b/>
                <w:lang w:eastAsia="en-US"/>
              </w:rPr>
            </w:pPr>
            <w:r w:rsidRPr="00A83DDE">
              <w:rPr>
                <w:rFonts w:eastAsia="BatangChe"/>
                <w:b/>
                <w:lang w:eastAsia="en-US"/>
              </w:rPr>
              <w:t xml:space="preserve">The </w:t>
            </w:r>
            <w:r w:rsidR="006E3C98">
              <w:rPr>
                <w:rFonts w:eastAsia="BatangChe"/>
                <w:b/>
                <w:lang w:eastAsia="en-US"/>
              </w:rPr>
              <w:t>4th</w:t>
            </w:r>
            <w:r w:rsidRPr="00A83DDE">
              <w:rPr>
                <w:rFonts w:eastAsia="BatangChe"/>
                <w:b/>
                <w:lang w:eastAsia="en-US"/>
              </w:rPr>
              <w:t xml:space="preserve"> Meeting of the APT Preparatory Group </w:t>
            </w:r>
          </w:p>
          <w:p w14:paraId="2E064207" w14:textId="07A93B87" w:rsidR="006B4D42" w:rsidRPr="00A83DDE" w:rsidRDefault="006B4D42" w:rsidP="00DB0088">
            <w:pPr>
              <w:rPr>
                <w:rFonts w:eastAsia="BatangChe"/>
                <w:lang w:eastAsia="en-US"/>
              </w:rPr>
            </w:pPr>
            <w:r w:rsidRPr="00A83DDE">
              <w:rPr>
                <w:rFonts w:eastAsia="BatangChe"/>
                <w:b/>
                <w:lang w:eastAsia="en-US"/>
              </w:rPr>
              <w:t>for PP-22 (APT PP22</w:t>
            </w:r>
            <w:r w:rsidR="00534EC0">
              <w:rPr>
                <w:rFonts w:eastAsia="BatangChe"/>
                <w:b/>
                <w:lang w:eastAsia="en-US"/>
              </w:rPr>
              <w:t>-</w:t>
            </w:r>
            <w:r w:rsidR="006E3C98">
              <w:rPr>
                <w:rFonts w:eastAsia="BatangChe"/>
                <w:b/>
                <w:lang w:eastAsia="en-US"/>
              </w:rPr>
              <w:t>4</w:t>
            </w:r>
            <w:r w:rsidRPr="00A83DDE">
              <w:rPr>
                <w:rFonts w:eastAsia="BatangChe"/>
                <w:b/>
                <w:lang w:eastAsia="en-US"/>
              </w:rPr>
              <w:t>)</w:t>
            </w:r>
          </w:p>
        </w:tc>
        <w:tc>
          <w:tcPr>
            <w:tcW w:w="2448" w:type="dxa"/>
            <w:hideMark/>
          </w:tcPr>
          <w:p w14:paraId="411FC6C2" w14:textId="0006A4EF" w:rsidR="006B4D42" w:rsidRPr="00A83DDE" w:rsidRDefault="006B4D42" w:rsidP="00DB0088">
            <w:pPr>
              <w:ind w:right="-63"/>
              <w:rPr>
                <w:rFonts w:eastAsia="BatangChe"/>
                <w:b/>
                <w:bCs/>
                <w:lang w:val="en-GB" w:eastAsia="en-US"/>
              </w:rPr>
            </w:pPr>
            <w:r w:rsidRPr="00A83DDE">
              <w:rPr>
                <w:rFonts w:eastAsia="BatangChe"/>
                <w:b/>
                <w:bCs/>
                <w:lang w:val="en-GB" w:eastAsia="en-US"/>
              </w:rPr>
              <w:t>APT PP22-</w:t>
            </w:r>
            <w:r w:rsidR="006E3C98">
              <w:rPr>
                <w:rFonts w:eastAsia="BatangChe"/>
                <w:b/>
                <w:bCs/>
                <w:lang w:val="en-GB" w:eastAsia="en-US"/>
              </w:rPr>
              <w:t>4</w:t>
            </w:r>
            <w:r w:rsidRPr="00A83DDE">
              <w:rPr>
                <w:rFonts w:eastAsia="BatangChe"/>
                <w:b/>
                <w:bCs/>
                <w:lang w:val="en-GB" w:eastAsia="en-US"/>
              </w:rPr>
              <w:t>/</w:t>
            </w:r>
            <w:r w:rsidR="0096743A">
              <w:rPr>
                <w:rFonts w:eastAsia="BatangChe"/>
                <w:b/>
                <w:bCs/>
                <w:lang w:val="en-GB" w:eastAsia="en-US"/>
              </w:rPr>
              <w:t>OUT-15</w:t>
            </w:r>
          </w:p>
        </w:tc>
      </w:tr>
      <w:tr w:rsidR="006B4D42" w:rsidRPr="00A83DDE" w14:paraId="2AEBBB1F" w14:textId="77777777" w:rsidTr="00DB0088">
        <w:trPr>
          <w:cantSplit/>
          <w:trHeight w:val="288"/>
        </w:trPr>
        <w:tc>
          <w:tcPr>
            <w:tcW w:w="1440" w:type="dxa"/>
            <w:vMerge/>
            <w:vAlign w:val="center"/>
            <w:hideMark/>
          </w:tcPr>
          <w:p w14:paraId="01909D37" w14:textId="77777777" w:rsidR="006B4D42" w:rsidRPr="00A83DDE" w:rsidRDefault="006B4D42" w:rsidP="00DB0088">
            <w:pPr>
              <w:rPr>
                <w:rFonts w:eastAsia="BatangChe"/>
                <w:kern w:val="2"/>
                <w:lang w:eastAsia="ko-KR"/>
              </w:rPr>
            </w:pPr>
          </w:p>
        </w:tc>
        <w:tc>
          <w:tcPr>
            <w:tcW w:w="5328" w:type="dxa"/>
            <w:hideMark/>
          </w:tcPr>
          <w:p w14:paraId="23EC083F" w14:textId="755C1F70" w:rsidR="006B4D42" w:rsidRPr="00A83DDE" w:rsidRDefault="006E3C98" w:rsidP="00DB0088">
            <w:pPr>
              <w:rPr>
                <w:rFonts w:eastAsia="BatangChe"/>
                <w:lang w:eastAsia="en-US"/>
              </w:rPr>
            </w:pPr>
            <w:r>
              <w:rPr>
                <w:rFonts w:eastAsia="BatangChe"/>
                <w:lang w:eastAsia="en-US"/>
              </w:rPr>
              <w:t>1-5 August</w:t>
            </w:r>
            <w:r w:rsidR="006B4D42" w:rsidRPr="00A83DDE">
              <w:rPr>
                <w:rFonts w:eastAsia="BatangChe"/>
                <w:lang w:eastAsia="en-US"/>
              </w:rPr>
              <w:t xml:space="preserve"> 2022, </w:t>
            </w:r>
            <w:r>
              <w:rPr>
                <w:rFonts w:eastAsia="BatangChe"/>
                <w:lang w:eastAsia="en-US"/>
              </w:rPr>
              <w:t>Bangkok, Thailand</w:t>
            </w:r>
          </w:p>
        </w:tc>
        <w:tc>
          <w:tcPr>
            <w:tcW w:w="2448" w:type="dxa"/>
            <w:hideMark/>
          </w:tcPr>
          <w:p w14:paraId="31051462" w14:textId="17DA25CB" w:rsidR="006B4D42" w:rsidRPr="00A83DDE" w:rsidRDefault="0096743A" w:rsidP="00DB0088">
            <w:pPr>
              <w:rPr>
                <w:rFonts w:eastAsia="BatangChe"/>
                <w:bCs/>
                <w:lang w:eastAsia="en-US"/>
              </w:rPr>
            </w:pPr>
            <w:r>
              <w:rPr>
                <w:rFonts w:eastAsia="BatangChe"/>
                <w:bCs/>
                <w:lang w:eastAsia="en-US"/>
              </w:rPr>
              <w:t>5</w:t>
            </w:r>
            <w:r w:rsidRPr="00A83DDE">
              <w:rPr>
                <w:rFonts w:eastAsia="BatangChe"/>
                <w:bCs/>
                <w:lang w:eastAsia="en-US"/>
              </w:rPr>
              <w:t xml:space="preserve"> </w:t>
            </w:r>
            <w:r w:rsidR="006E3C98">
              <w:rPr>
                <w:rFonts w:eastAsia="BatangChe"/>
                <w:bCs/>
                <w:lang w:eastAsia="en-US"/>
              </w:rPr>
              <w:t>August</w:t>
            </w:r>
            <w:r w:rsidR="006B4D42" w:rsidRPr="00A83DDE">
              <w:rPr>
                <w:rFonts w:eastAsia="BatangChe"/>
                <w:bCs/>
                <w:lang w:eastAsia="en-US"/>
              </w:rPr>
              <w:t xml:space="preserve"> 202</w:t>
            </w:r>
            <w:r w:rsidR="006B4D42">
              <w:rPr>
                <w:rFonts w:eastAsia="BatangChe"/>
                <w:bCs/>
                <w:lang w:eastAsia="en-US"/>
              </w:rPr>
              <w:t>2</w:t>
            </w:r>
          </w:p>
        </w:tc>
      </w:tr>
    </w:tbl>
    <w:p w14:paraId="7BAED1E8" w14:textId="77777777" w:rsidR="0003778A" w:rsidRDefault="0003778A" w:rsidP="00B017E8">
      <w:pPr>
        <w:jc w:val="center"/>
      </w:pPr>
    </w:p>
    <w:p w14:paraId="7709E6B8" w14:textId="692E1F94" w:rsidR="00D83469" w:rsidRDefault="00D83469" w:rsidP="00B017E8">
      <w:pPr>
        <w:jc w:val="center"/>
      </w:pPr>
      <w:r w:rsidRPr="00D83469">
        <w:t>APT Preparatory Group for ITU Plenipotentiary Conference 2022</w:t>
      </w:r>
    </w:p>
    <w:p w14:paraId="2CD06300" w14:textId="77777777" w:rsidR="00B017E8" w:rsidRDefault="00B017E8" w:rsidP="00B017E8">
      <w:pPr>
        <w:jc w:val="center"/>
      </w:pPr>
    </w:p>
    <w:p w14:paraId="42DB65A2" w14:textId="77777777" w:rsidR="00091D9C" w:rsidRDefault="00091D9C" w:rsidP="00B017E8">
      <w:pPr>
        <w:jc w:val="center"/>
        <w:rPr>
          <w:b/>
        </w:rPr>
      </w:pPr>
      <w:r>
        <w:rPr>
          <w:b/>
        </w:rPr>
        <w:t>PRELIMINARY APT COMMON PROPOSAL</w:t>
      </w:r>
    </w:p>
    <w:p w14:paraId="4A7704A8" w14:textId="77777777" w:rsidR="00091D9C" w:rsidRDefault="00091D9C" w:rsidP="00B017E8">
      <w:pPr>
        <w:jc w:val="center"/>
        <w:rPr>
          <w:b/>
        </w:rPr>
      </w:pPr>
    </w:p>
    <w:p w14:paraId="403E6D1D" w14:textId="616D3DE5" w:rsidR="00B44D77" w:rsidRDefault="00091D9C" w:rsidP="00B017E8">
      <w:pPr>
        <w:jc w:val="center"/>
        <w:rPr>
          <w:b/>
        </w:rPr>
      </w:pPr>
      <w:r>
        <w:rPr>
          <w:b/>
        </w:rPr>
        <w:t xml:space="preserve">PROPOSED MODIFICATIONS TO RESOLUTION 25 </w:t>
      </w:r>
    </w:p>
    <w:p w14:paraId="5172CDD7" w14:textId="7ECAAC3C" w:rsidR="00B017E8" w:rsidRPr="00B32C5A" w:rsidRDefault="000F77C4" w:rsidP="00B017E8">
      <w:pPr>
        <w:jc w:val="center"/>
        <w:rPr>
          <w:b/>
        </w:rPr>
      </w:pPr>
      <w:r>
        <w:rPr>
          <w:b/>
        </w:rPr>
        <w:t>Strengthening the regional presence</w:t>
      </w:r>
    </w:p>
    <w:p w14:paraId="3C4F9EF3" w14:textId="77777777" w:rsidR="00FB29D1" w:rsidRPr="003F14CA" w:rsidRDefault="00FB29D1" w:rsidP="00B017E8">
      <w:pPr>
        <w:jc w:val="center"/>
      </w:pPr>
    </w:p>
    <w:tbl>
      <w:tblPr>
        <w:tblStyle w:val="TableGrid"/>
        <w:tblW w:w="9402" w:type="dxa"/>
        <w:tblLook w:val="04A0" w:firstRow="1" w:lastRow="0" w:firstColumn="1" w:lastColumn="0" w:noHBand="0" w:noVBand="1"/>
      </w:tblPr>
      <w:tblGrid>
        <w:gridCol w:w="9402"/>
      </w:tblGrid>
      <w:tr w:rsidR="00B04778" w:rsidRPr="003F14CA" w14:paraId="16E062DD" w14:textId="77777777" w:rsidTr="00420AA9">
        <w:trPr>
          <w:trHeight w:val="2609"/>
        </w:trPr>
        <w:tc>
          <w:tcPr>
            <w:tcW w:w="9402" w:type="dxa"/>
          </w:tcPr>
          <w:p w14:paraId="5591B50E" w14:textId="77777777" w:rsidR="00B04778" w:rsidRPr="003F14CA" w:rsidRDefault="00B04778" w:rsidP="00B04778">
            <w:pPr>
              <w:rPr>
                <w:rFonts w:eastAsia="SimSun"/>
                <w:b/>
                <w:bCs/>
              </w:rPr>
            </w:pPr>
          </w:p>
          <w:p w14:paraId="51DBBFB0" w14:textId="159D5690" w:rsidR="003F14CA" w:rsidRDefault="00B04778" w:rsidP="00B04778">
            <w:pPr>
              <w:rPr>
                <w:rFonts w:eastAsia="SimSun"/>
                <w:b/>
                <w:bCs/>
              </w:rPr>
            </w:pPr>
            <w:r w:rsidRPr="003F14CA">
              <w:rPr>
                <w:rFonts w:eastAsia="SimSun"/>
                <w:b/>
                <w:bCs/>
              </w:rPr>
              <w:t>Summary:</w:t>
            </w:r>
            <w:r w:rsidR="003F14CA">
              <w:rPr>
                <w:rFonts w:eastAsia="SimSun"/>
                <w:b/>
                <w:bCs/>
              </w:rPr>
              <w:t xml:space="preserve"> </w:t>
            </w:r>
          </w:p>
          <w:p w14:paraId="500E9B84" w14:textId="77777777" w:rsidR="000F77C4" w:rsidRDefault="000F77C4" w:rsidP="00B04778">
            <w:pPr>
              <w:rPr>
                <w:rFonts w:eastAsia="SimSun"/>
                <w:b/>
                <w:bCs/>
              </w:rPr>
            </w:pPr>
          </w:p>
          <w:p w14:paraId="022D1738" w14:textId="78DEC7A1" w:rsidR="00B04778" w:rsidRPr="003F14CA" w:rsidRDefault="000F77C4" w:rsidP="000F77C4">
            <w:r w:rsidRPr="000F77C4">
              <w:t>The PP Resolution 25 envisages at length on the opportunity and various measures to strengthen ITU field offices to achieve the objectives. There is a need for local experts from Standardization and radio sector in field offices to achieve the objectives set forth.</w:t>
            </w:r>
          </w:p>
        </w:tc>
      </w:tr>
    </w:tbl>
    <w:p w14:paraId="393D6F83" w14:textId="77777777" w:rsidR="00B04778" w:rsidRDefault="00B04778" w:rsidP="00B04778"/>
    <w:p w14:paraId="04EBBA0D" w14:textId="77777777" w:rsidR="003F14CA" w:rsidRDefault="003F14CA" w:rsidP="003F14CA"/>
    <w:p w14:paraId="624D46CF" w14:textId="77777777" w:rsidR="00420AA9" w:rsidRDefault="00420AA9" w:rsidP="003F14CA">
      <w:pPr>
        <w:rPr>
          <w:b/>
          <w:bCs/>
        </w:rPr>
      </w:pPr>
      <w:r>
        <w:rPr>
          <w:b/>
          <w:bCs/>
        </w:rPr>
        <w:t>INTRODUCTION</w:t>
      </w:r>
    </w:p>
    <w:p w14:paraId="73A2FC98" w14:textId="77777777" w:rsidR="00420AA9" w:rsidRPr="000F77C4" w:rsidRDefault="00420AA9" w:rsidP="003F14CA"/>
    <w:p w14:paraId="4EC14423" w14:textId="787E377D" w:rsidR="00420AA9" w:rsidRPr="000F77C4" w:rsidRDefault="000F77C4" w:rsidP="003F14CA">
      <w:r w:rsidRPr="000F77C4">
        <w:t xml:space="preserve">ITU Headquarters and Regional offices continue to strive to meet the objectives of ITU Strategic and Operational plans and objectives set by the Membership. The PP Resolution 25 envisages an important role for the regional and area offices to provide relevant support to Member </w:t>
      </w:r>
      <w:r w:rsidR="007C2577">
        <w:t>S</w:t>
      </w:r>
      <w:r w:rsidRPr="000F77C4">
        <w:t xml:space="preserve">tates as extended arms of Headquarters. These offices are primarily staffed with experts from </w:t>
      </w:r>
      <w:r w:rsidR="0096743A">
        <w:t>D</w:t>
      </w:r>
      <w:r w:rsidR="0096743A" w:rsidRPr="000F77C4">
        <w:t>evelopment sector;</w:t>
      </w:r>
      <w:r w:rsidRPr="000F77C4">
        <w:t xml:space="preserve"> however, the Resolution 25 envisages to position them with staff who have expertise in </w:t>
      </w:r>
      <w:r w:rsidR="00366E97">
        <w:t xml:space="preserve">Telecommunication </w:t>
      </w:r>
      <w:r w:rsidRPr="000F77C4">
        <w:t>Standardization and Radio</w:t>
      </w:r>
      <w:r w:rsidR="00366E97">
        <w:t>communication</w:t>
      </w:r>
      <w:r w:rsidRPr="000F77C4">
        <w:t xml:space="preserve"> sector as well. During discussions at various conferences, need has been expressed by members especially developing countries that there is an opportunity and need to staff the Regional Offices with experts from other sectors as well so that specialized activities of </w:t>
      </w:r>
      <w:r w:rsidR="00BA6EFF">
        <w:t xml:space="preserve">telecommunication </w:t>
      </w:r>
      <w:r w:rsidRPr="000F77C4">
        <w:t>standardization and radio</w:t>
      </w:r>
      <w:r w:rsidR="00BA6EFF">
        <w:t>communication</w:t>
      </w:r>
      <w:r w:rsidRPr="000F77C4">
        <w:t xml:space="preserve"> are effectively supported for </w:t>
      </w:r>
      <w:r w:rsidR="007C2577">
        <w:t>M</w:t>
      </w:r>
      <w:r w:rsidRPr="000F77C4">
        <w:t xml:space="preserve">ember </w:t>
      </w:r>
      <w:r w:rsidR="007C2577">
        <w:t>S</w:t>
      </w:r>
      <w:r w:rsidRPr="000F77C4">
        <w:t xml:space="preserve">tates. The proposal envisages to strengthen Regional and Area offices in this direction so that they can effectively drive the objectives of One ITU.    </w:t>
      </w:r>
    </w:p>
    <w:p w14:paraId="675FC25D" w14:textId="77777777" w:rsidR="00420AA9" w:rsidRDefault="00420AA9" w:rsidP="003F14CA">
      <w:pPr>
        <w:rPr>
          <w:b/>
          <w:bCs/>
        </w:rPr>
      </w:pPr>
    </w:p>
    <w:p w14:paraId="5FB046D8" w14:textId="77777777" w:rsidR="00B04778" w:rsidRPr="003F14CA" w:rsidRDefault="003F14CA" w:rsidP="003F14CA">
      <w:pPr>
        <w:rPr>
          <w:b/>
          <w:bCs/>
        </w:rPr>
      </w:pPr>
      <w:r>
        <w:rPr>
          <w:b/>
          <w:bCs/>
        </w:rPr>
        <w:t>PROPOSAL</w:t>
      </w:r>
    </w:p>
    <w:p w14:paraId="089ABD3D" w14:textId="77777777" w:rsidR="00B04778" w:rsidRDefault="00B04778" w:rsidP="00B32C5A"/>
    <w:p w14:paraId="34250672" w14:textId="1179A167" w:rsidR="00B32C5A" w:rsidRDefault="00420AA9" w:rsidP="00B32C5A">
      <w:r>
        <w:t>APT Member Administration</w:t>
      </w:r>
      <w:r w:rsidR="000F77C4">
        <w:t>s</w:t>
      </w:r>
      <w:r>
        <w:t xml:space="preserve"> propose </w:t>
      </w:r>
      <w:r w:rsidR="000F77C4" w:rsidRPr="000F77C4">
        <w:t>modifications to PP</w:t>
      </w:r>
      <w:r w:rsidR="0096743A">
        <w:t xml:space="preserve"> </w:t>
      </w:r>
      <w:r w:rsidR="000F77C4" w:rsidRPr="000F77C4">
        <w:t>Resolution 25 as provided in the Annexure.</w:t>
      </w:r>
    </w:p>
    <w:p w14:paraId="0B751131" w14:textId="77777777" w:rsidR="00B32C5A" w:rsidRDefault="00B32C5A" w:rsidP="00B32C5A"/>
    <w:p w14:paraId="25214D1C" w14:textId="77777777" w:rsidR="00B32C5A" w:rsidRDefault="00B32C5A" w:rsidP="00B32C5A"/>
    <w:p w14:paraId="681A4703" w14:textId="77777777" w:rsidR="00420AA9" w:rsidRDefault="00420AA9">
      <w:r>
        <w:br w:type="page"/>
      </w:r>
    </w:p>
    <w:p w14:paraId="53231B13" w14:textId="3C854B4D" w:rsidR="00133302" w:rsidRPr="00420AA9" w:rsidRDefault="00420AA9" w:rsidP="00617508">
      <w:pPr>
        <w:rPr>
          <w:b/>
        </w:rPr>
      </w:pPr>
      <w:r w:rsidRPr="00420AA9">
        <w:rPr>
          <w:b/>
        </w:rPr>
        <w:lastRenderedPageBreak/>
        <w:t>PACP</w:t>
      </w:r>
      <w:r w:rsidR="00EC4BCB">
        <w:rPr>
          <w:b/>
        </w:rPr>
        <w:t>-0</w:t>
      </w:r>
      <w:r w:rsidR="008C50B3">
        <w:rPr>
          <w:b/>
        </w:rPr>
        <w:t>2</w:t>
      </w:r>
    </w:p>
    <w:p w14:paraId="04D291B4" w14:textId="77777777" w:rsidR="00420AA9" w:rsidRPr="00420AA9" w:rsidRDefault="00420AA9" w:rsidP="00617508">
      <w:pPr>
        <w:rPr>
          <w:b/>
        </w:rPr>
      </w:pPr>
      <w:r w:rsidRPr="00420AA9">
        <w:rPr>
          <w:b/>
        </w:rPr>
        <w:t>MOD</w:t>
      </w:r>
    </w:p>
    <w:p w14:paraId="1D2C6C27" w14:textId="77777777" w:rsidR="00420AA9" w:rsidRDefault="00420AA9" w:rsidP="00420AA9">
      <w:pPr>
        <w:jc w:val="both"/>
        <w:rPr>
          <w:b/>
        </w:rPr>
      </w:pPr>
    </w:p>
    <w:p w14:paraId="1432F26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r w:rsidRPr="000F77C4">
        <w:rPr>
          <w:rFonts w:ascii="Calibri" w:eastAsia="Times New Roman" w:hAnsi="Calibri"/>
          <w:caps/>
          <w:sz w:val="28"/>
          <w:szCs w:val="20"/>
          <w:lang w:val="en-GB" w:eastAsia="en-US"/>
        </w:rPr>
        <w:t>RESOLUTION 25 (Rev. Bucharest, 2022</w:t>
      </w:r>
      <w:del w:id="0" w:author="R.SHAKYA" w:date="2022-08-04T18:07:00Z">
        <w:r w:rsidRPr="000F77C4" w:rsidDel="00073228">
          <w:rPr>
            <w:rFonts w:ascii="Calibri" w:eastAsia="Times New Roman" w:hAnsi="Calibri"/>
            <w:caps/>
            <w:sz w:val="28"/>
            <w:szCs w:val="20"/>
            <w:lang w:val="en-GB" w:eastAsia="en-US"/>
          </w:rPr>
          <w:delText xml:space="preserve"> Dubai, 2018</w:delText>
        </w:r>
      </w:del>
      <w:r w:rsidRPr="000F77C4">
        <w:rPr>
          <w:rFonts w:ascii="Calibri" w:eastAsia="Times New Roman" w:hAnsi="Calibri"/>
          <w:caps/>
          <w:sz w:val="28"/>
          <w:szCs w:val="20"/>
          <w:lang w:val="en-GB" w:eastAsia="en-US"/>
        </w:rPr>
        <w:t>)</w:t>
      </w:r>
    </w:p>
    <w:p w14:paraId="01890F44" w14:textId="77777777" w:rsidR="000F77C4" w:rsidRPr="00311D6C" w:rsidRDefault="000F77C4" w:rsidP="000F77C4">
      <w:pPr>
        <w:tabs>
          <w:tab w:val="left" w:pos="567"/>
          <w:tab w:val="left" w:pos="1134"/>
          <w:tab w:val="left" w:pos="1701"/>
          <w:tab w:val="left" w:pos="2268"/>
          <w:tab w:val="left" w:pos="2835"/>
        </w:tabs>
        <w:overflowPunct w:val="0"/>
        <w:autoSpaceDE w:val="0"/>
        <w:autoSpaceDN w:val="0"/>
        <w:adjustRightInd w:val="0"/>
        <w:spacing w:before="240"/>
        <w:jc w:val="center"/>
        <w:textAlignment w:val="baseline"/>
        <w:rPr>
          <w:rFonts w:ascii="Calibri" w:eastAsia="Times New Roman" w:hAnsi="Calibri"/>
          <w:b/>
          <w:sz w:val="28"/>
          <w:szCs w:val="22"/>
          <w:lang w:val="en-GB" w:eastAsia="en-US"/>
        </w:rPr>
      </w:pPr>
      <w:r w:rsidRPr="00311D6C">
        <w:rPr>
          <w:rFonts w:ascii="Calibri" w:eastAsia="Times New Roman" w:hAnsi="Calibri"/>
          <w:b/>
          <w:sz w:val="28"/>
          <w:szCs w:val="22"/>
          <w:lang w:val="en-GB" w:eastAsia="en-US"/>
        </w:rPr>
        <w:t>Strengthening the regional presence</w:t>
      </w:r>
    </w:p>
    <w:p w14:paraId="021B54A3" w14:textId="424F95AB" w:rsidR="000F77C4" w:rsidRPr="00311D6C" w:rsidRDefault="000F77C4" w:rsidP="000F77C4">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Theme="minorHAnsi" w:eastAsia="Times New Roman" w:hAnsiTheme="minorHAnsi" w:cstheme="minorHAnsi"/>
          <w:lang w:val="en-GB" w:eastAsia="en-US"/>
        </w:rPr>
      </w:pPr>
      <w:r w:rsidRPr="00311D6C">
        <w:rPr>
          <w:rFonts w:asciiTheme="minorHAnsi" w:eastAsia="Times New Roman" w:hAnsiTheme="minorHAnsi" w:cstheme="minorHAnsi"/>
          <w:lang w:val="en-GB" w:eastAsia="en-US"/>
        </w:rPr>
        <w:t>The Plenipotentiary Conference of the International Telecommunication Union (</w:t>
      </w:r>
      <w:del w:id="1" w:author="R.SHAKYA" w:date="2022-08-04T18:09:00Z">
        <w:r w:rsidRPr="00311D6C" w:rsidDel="00073228">
          <w:rPr>
            <w:rFonts w:asciiTheme="minorHAnsi" w:eastAsia="Times New Roman" w:hAnsiTheme="minorHAnsi" w:cstheme="minorHAnsi"/>
            <w:szCs w:val="20"/>
            <w:lang w:val="en-GB" w:eastAsia="en-US"/>
          </w:rPr>
          <w:delText>Dubai, 2018</w:delText>
        </w:r>
      </w:del>
      <w:ins w:id="2" w:author="Pubate Satienpoch" w:date="2022-08-05T12:31:00Z">
        <w:r w:rsidR="00C62375" w:rsidRPr="00C62375">
          <w:rPr>
            <w:rFonts w:asciiTheme="minorHAnsi" w:eastAsia="Times New Roman" w:hAnsiTheme="minorHAnsi" w:cstheme="minorHAnsi"/>
            <w:lang w:val="en-GB" w:eastAsia="en-US"/>
          </w:rPr>
          <w:t xml:space="preserve"> </w:t>
        </w:r>
        <w:r w:rsidR="00C62375" w:rsidRPr="00311D6C">
          <w:rPr>
            <w:rFonts w:asciiTheme="minorHAnsi" w:eastAsia="Times New Roman" w:hAnsiTheme="minorHAnsi" w:cstheme="minorHAnsi"/>
            <w:lang w:val="en-GB" w:eastAsia="en-US"/>
          </w:rPr>
          <w:t>Bucharest, 2022</w:t>
        </w:r>
      </w:ins>
      <w:r w:rsidRPr="00311D6C">
        <w:rPr>
          <w:rFonts w:asciiTheme="minorHAnsi" w:eastAsia="Times New Roman" w:hAnsiTheme="minorHAnsi" w:cstheme="minorHAnsi"/>
          <w:lang w:val="en-GB" w:eastAsia="en-US"/>
        </w:rPr>
        <w:t>),</w:t>
      </w:r>
    </w:p>
    <w:p w14:paraId="6D8A95C7"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0F77C4">
        <w:rPr>
          <w:rFonts w:ascii="Calibri" w:eastAsia="Times New Roman" w:hAnsi="Calibri"/>
          <w:i/>
          <w:szCs w:val="20"/>
          <w:lang w:val="en-GB" w:eastAsia="en-US"/>
        </w:rPr>
        <w:t>considering</w:t>
      </w:r>
    </w:p>
    <w:p w14:paraId="78A0F134"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a)</w:t>
      </w:r>
      <w:r w:rsidRPr="000F77C4">
        <w:rPr>
          <w:rFonts w:ascii="Calibri" w:eastAsia="Times New Roman" w:hAnsi="Calibri"/>
          <w:szCs w:val="20"/>
          <w:lang w:val="en-GB" w:eastAsia="en-US"/>
        </w:rPr>
        <w:tab/>
        <w:t xml:space="preserve">the benefits to the population of telecommunications/information and communication technologies (ICTs) and the need to promote their greater availability in developing </w:t>
      </w:r>
      <w:proofErr w:type="gramStart"/>
      <w:r w:rsidRPr="000F77C4">
        <w:rPr>
          <w:rFonts w:ascii="Calibri" w:eastAsia="Times New Roman" w:hAnsi="Calibri"/>
          <w:szCs w:val="20"/>
          <w:lang w:val="en-GB" w:eastAsia="en-US"/>
        </w:rPr>
        <w:t>countries</w:t>
      </w:r>
      <w:r w:rsidRPr="000F77C4">
        <w:rPr>
          <w:rFonts w:ascii="Calibri" w:eastAsia="Times New Roman" w:hAnsi="Calibri"/>
          <w:position w:val="6"/>
          <w:sz w:val="16"/>
          <w:szCs w:val="20"/>
          <w:lang w:val="en-GB" w:eastAsia="en-US"/>
        </w:rPr>
        <w:footnoteReference w:customMarkFollows="1" w:id="1"/>
        <w:t>1</w:t>
      </w:r>
      <w:r w:rsidRPr="000F77C4">
        <w:rPr>
          <w:rFonts w:ascii="Calibri" w:eastAsia="Times New Roman" w:hAnsi="Calibri"/>
          <w:szCs w:val="20"/>
          <w:lang w:val="en-GB" w:eastAsia="en-US"/>
        </w:rPr>
        <w:t>;</w:t>
      </w:r>
      <w:proofErr w:type="gramEnd"/>
    </w:p>
    <w:p w14:paraId="51525DC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b)</w:t>
      </w:r>
      <w:r w:rsidRPr="000F77C4">
        <w:rPr>
          <w:rFonts w:ascii="Calibri" w:eastAsia="Times New Roman" w:hAnsi="Calibri"/>
          <w:szCs w:val="20"/>
          <w:lang w:val="en-GB" w:eastAsia="en-US"/>
        </w:rPr>
        <w:tab/>
        <w:t xml:space="preserve">that the development of national and regional telecommunication/ICT infrastructures assists in narrowing the national and global digital </w:t>
      </w:r>
      <w:proofErr w:type="gramStart"/>
      <w:r w:rsidRPr="000F77C4">
        <w:rPr>
          <w:rFonts w:ascii="Calibri" w:eastAsia="Times New Roman" w:hAnsi="Calibri"/>
          <w:szCs w:val="20"/>
          <w:lang w:val="en-GB" w:eastAsia="en-US"/>
        </w:rPr>
        <w:t>divides;</w:t>
      </w:r>
      <w:proofErr w:type="gramEnd"/>
    </w:p>
    <w:p w14:paraId="5FE4D8A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szCs w:val="20"/>
          <w:lang w:val="en-GB" w:eastAsia="en-US"/>
        </w:rPr>
        <w:t>c)</w:t>
      </w:r>
      <w:r w:rsidRPr="000F77C4">
        <w:rPr>
          <w:rFonts w:ascii="Calibri" w:eastAsia="Times New Roman" w:hAnsi="Calibri"/>
          <w:szCs w:val="20"/>
          <w:lang w:val="en-GB" w:eastAsia="en-US"/>
        </w:rPr>
        <w:tab/>
        <w:t>the commitment of the ITU Member States to promoting access to telecommunications/ICTs at affordable prices, with special attention to the most disadvantaged,</w:t>
      </w:r>
      <w:r w:rsidRPr="000F77C4">
        <w:rPr>
          <w:rFonts w:ascii="Calibri" w:eastAsia="Times New Roman" w:hAnsi="Calibri"/>
          <w:lang w:val="en-GB" w:eastAsia="en-US"/>
        </w:rPr>
        <w:t xml:space="preserve"> and to remote and hard</w:t>
      </w:r>
      <w:r w:rsidRPr="000F77C4">
        <w:rPr>
          <w:rFonts w:ascii="Calibri" w:eastAsia="Times New Roman" w:hAnsi="Calibri"/>
          <w:lang w:val="en-GB" w:eastAsia="en-US"/>
        </w:rPr>
        <w:noBreakHyphen/>
        <w:t>to</w:t>
      </w:r>
      <w:r w:rsidRPr="000F77C4">
        <w:rPr>
          <w:rFonts w:ascii="Calibri" w:eastAsia="Times New Roman" w:hAnsi="Calibri"/>
          <w:lang w:val="en-GB" w:eastAsia="en-US"/>
        </w:rPr>
        <w:noBreakHyphen/>
        <w:t>reach areas,</w:t>
      </w:r>
    </w:p>
    <w:p w14:paraId="6957BF47"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0F77C4">
        <w:rPr>
          <w:rFonts w:ascii="Calibri" w:eastAsia="Times New Roman" w:hAnsi="Calibri"/>
          <w:i/>
          <w:szCs w:val="20"/>
          <w:lang w:val="en-GB" w:eastAsia="en-US"/>
        </w:rPr>
        <w:t>bearing in mind</w:t>
      </w:r>
    </w:p>
    <w:p w14:paraId="6651ED5E"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szCs w:val="20"/>
          <w:lang w:val="en-GB" w:eastAsia="en-US"/>
        </w:rPr>
        <w:t>a)</w:t>
      </w:r>
      <w:r w:rsidRPr="000F77C4">
        <w:rPr>
          <w:rFonts w:ascii="Calibri" w:eastAsia="Times New Roman" w:hAnsi="Calibri"/>
          <w:i/>
          <w:szCs w:val="20"/>
          <w:lang w:val="en-GB" w:eastAsia="en-US"/>
        </w:rPr>
        <w:tab/>
      </w:r>
      <w:r w:rsidRPr="000F77C4">
        <w:rPr>
          <w:rFonts w:ascii="Calibri" w:eastAsia="Times New Roman" w:hAnsi="Calibri"/>
          <w:szCs w:val="20"/>
          <w:lang w:val="en-GB" w:eastAsia="en-US"/>
        </w:rPr>
        <w:t xml:space="preserve">Article 1 of the ITU Constitution on the purposes of the Union, which include to promote and to offer technical assistance to developing countries in the field of telecommunications, and also to promote the mobilization of the material, human and financial resources needed for its implementation, as well as access to </w:t>
      </w:r>
      <w:proofErr w:type="gramStart"/>
      <w:r w:rsidRPr="000F77C4">
        <w:rPr>
          <w:rFonts w:ascii="Calibri" w:eastAsia="Times New Roman" w:hAnsi="Calibri"/>
          <w:szCs w:val="20"/>
          <w:lang w:val="en-GB" w:eastAsia="en-US"/>
        </w:rPr>
        <w:t>information;</w:t>
      </w:r>
      <w:proofErr w:type="gramEnd"/>
    </w:p>
    <w:p w14:paraId="700C228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b)</w:t>
      </w:r>
      <w:r w:rsidRPr="000F77C4">
        <w:rPr>
          <w:rFonts w:ascii="Calibri" w:eastAsia="Times New Roman" w:hAnsi="Calibri"/>
          <w:i/>
          <w:iCs/>
          <w:szCs w:val="20"/>
          <w:lang w:val="en-GB" w:eastAsia="en-US"/>
        </w:rPr>
        <w:tab/>
      </w:r>
      <w:r w:rsidRPr="000F77C4">
        <w:rPr>
          <w:rFonts w:ascii="Calibri" w:eastAsia="Times New Roman" w:hAnsi="Calibri"/>
          <w:szCs w:val="20"/>
          <w:lang w:val="en-GB" w:eastAsia="en-US"/>
        </w:rPr>
        <w:t xml:space="preserve">Resolution 123 (Rev. Dubai, 2018) of this conference, on bridging the standardization gap between developing and developed </w:t>
      </w:r>
      <w:proofErr w:type="gramStart"/>
      <w:r w:rsidRPr="000F77C4">
        <w:rPr>
          <w:rFonts w:ascii="Calibri" w:eastAsia="Times New Roman" w:hAnsi="Calibri"/>
          <w:szCs w:val="20"/>
          <w:lang w:val="en-GB" w:eastAsia="en-US"/>
        </w:rPr>
        <w:t>countries;</w:t>
      </w:r>
      <w:proofErr w:type="gramEnd"/>
    </w:p>
    <w:p w14:paraId="1C95D77C"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c)</w:t>
      </w:r>
      <w:r w:rsidRPr="000F77C4">
        <w:rPr>
          <w:rFonts w:ascii="Calibri" w:eastAsia="Times New Roman" w:hAnsi="Calibri"/>
          <w:szCs w:val="20"/>
          <w:lang w:val="en-GB" w:eastAsia="en-US"/>
        </w:rPr>
        <w:tab/>
        <w:t xml:space="preserve">Resolution 5 (Rev. Buenos Aires, 2017) of the World Telecommunication Development Conference (WTDC), on enhanced participation by developing countries in the activities of the </w:t>
      </w:r>
      <w:proofErr w:type="gramStart"/>
      <w:r w:rsidRPr="000F77C4">
        <w:rPr>
          <w:rFonts w:ascii="Calibri" w:eastAsia="Times New Roman" w:hAnsi="Calibri"/>
          <w:szCs w:val="20"/>
          <w:lang w:val="en-GB" w:eastAsia="en-US"/>
        </w:rPr>
        <w:t>Union;</w:t>
      </w:r>
      <w:proofErr w:type="gramEnd"/>
    </w:p>
    <w:p w14:paraId="3B78714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d)</w:t>
      </w:r>
      <w:r w:rsidRPr="000F77C4">
        <w:rPr>
          <w:rFonts w:ascii="Calibri" w:eastAsia="Times New Roman" w:hAnsi="Calibri"/>
          <w:szCs w:val="20"/>
          <w:lang w:val="en-GB" w:eastAsia="en-US"/>
        </w:rPr>
        <w:tab/>
        <w:t>Resolution ITU</w:t>
      </w:r>
      <w:r w:rsidRPr="000F77C4">
        <w:rPr>
          <w:rFonts w:ascii="Calibri" w:eastAsia="Times New Roman" w:hAnsi="Calibri"/>
          <w:szCs w:val="20"/>
          <w:lang w:val="en-GB" w:eastAsia="en-US"/>
        </w:rPr>
        <w:noBreakHyphen/>
        <w:t xml:space="preserve">R 48-2 (Rev. Geneva, 2015) of the Radiocommunication Assembly (RA), on strengthening the regional presence in the radiocommunication study group </w:t>
      </w:r>
      <w:proofErr w:type="gramStart"/>
      <w:r w:rsidRPr="000F77C4">
        <w:rPr>
          <w:rFonts w:ascii="Calibri" w:eastAsia="Times New Roman" w:hAnsi="Calibri"/>
          <w:szCs w:val="20"/>
          <w:lang w:val="en-GB" w:eastAsia="en-US"/>
        </w:rPr>
        <w:t>work;</w:t>
      </w:r>
      <w:proofErr w:type="gramEnd"/>
    </w:p>
    <w:p w14:paraId="169FC58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e)</w:t>
      </w:r>
      <w:r w:rsidRPr="000F77C4">
        <w:rPr>
          <w:rFonts w:ascii="Calibri" w:eastAsia="Times New Roman" w:hAnsi="Calibri"/>
          <w:szCs w:val="20"/>
          <w:lang w:val="en-GB" w:eastAsia="en-US"/>
        </w:rPr>
        <w:tab/>
        <w:t xml:space="preserve">Resolution 44 (Rev. </w:t>
      </w:r>
      <w:proofErr w:type="spellStart"/>
      <w:r w:rsidRPr="000F77C4">
        <w:rPr>
          <w:rFonts w:ascii="Calibri" w:eastAsia="Times New Roman" w:hAnsi="Calibri"/>
          <w:szCs w:val="20"/>
          <w:lang w:val="en-GB" w:eastAsia="en-US"/>
        </w:rPr>
        <w:t>Hammamet</w:t>
      </w:r>
      <w:proofErr w:type="spellEnd"/>
      <w:r w:rsidRPr="000F77C4">
        <w:rPr>
          <w:rFonts w:ascii="Calibri" w:eastAsia="Times New Roman" w:hAnsi="Calibri"/>
          <w:szCs w:val="20"/>
          <w:lang w:val="en-GB" w:eastAsia="en-US"/>
        </w:rPr>
        <w:t xml:space="preserve">, 2016) of the World Telecommunication Standardization Assembly (WTSA), on bridging the standardization gap between developing and developed </w:t>
      </w:r>
      <w:proofErr w:type="gramStart"/>
      <w:r w:rsidRPr="000F77C4">
        <w:rPr>
          <w:rFonts w:ascii="Calibri" w:eastAsia="Times New Roman" w:hAnsi="Calibri"/>
          <w:szCs w:val="20"/>
          <w:lang w:val="en-GB" w:eastAsia="en-US"/>
        </w:rPr>
        <w:t>countries;</w:t>
      </w:r>
      <w:proofErr w:type="gramEnd"/>
    </w:p>
    <w:p w14:paraId="0A6ABAF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f)</w:t>
      </w:r>
      <w:r w:rsidRPr="000F77C4">
        <w:rPr>
          <w:rFonts w:ascii="Calibri" w:eastAsia="Times New Roman" w:hAnsi="Calibri"/>
          <w:i/>
          <w:iCs/>
          <w:szCs w:val="20"/>
          <w:lang w:val="en-GB" w:eastAsia="en-US"/>
        </w:rPr>
        <w:tab/>
      </w:r>
      <w:r w:rsidRPr="000F77C4">
        <w:rPr>
          <w:rFonts w:ascii="Calibri" w:eastAsia="Times New Roman" w:hAnsi="Calibri"/>
          <w:szCs w:val="20"/>
          <w:lang w:val="en-GB" w:eastAsia="en-US"/>
        </w:rPr>
        <w:t xml:space="preserve">that, as stipulated in Article 5 of the ITU Convention, the Secretary-General shall coordinate the activities of the General Secretariat and the Sectors of the Union, taking into account the views of the Coordination Committee, with a view to assuring the most effective and economical use of the resources of the </w:t>
      </w:r>
      <w:proofErr w:type="gramStart"/>
      <w:r w:rsidRPr="000F77C4">
        <w:rPr>
          <w:rFonts w:ascii="Calibri" w:eastAsia="Times New Roman" w:hAnsi="Calibri"/>
          <w:szCs w:val="20"/>
          <w:lang w:val="en-GB" w:eastAsia="en-US"/>
        </w:rPr>
        <w:t>Union;</w:t>
      </w:r>
      <w:proofErr w:type="gramEnd"/>
    </w:p>
    <w:p w14:paraId="3B93828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lang w:val="en-GB" w:eastAsia="en-US"/>
        </w:rPr>
        <w:lastRenderedPageBreak/>
        <w:t>g)</w:t>
      </w:r>
      <w:r w:rsidRPr="000F77C4">
        <w:rPr>
          <w:rFonts w:ascii="Calibri" w:eastAsia="Times New Roman" w:hAnsi="Calibri"/>
          <w:i/>
          <w:iCs/>
          <w:lang w:val="en-GB" w:eastAsia="en-US"/>
        </w:rPr>
        <w:tab/>
      </w:r>
      <w:r w:rsidRPr="000F77C4">
        <w:rPr>
          <w:rFonts w:ascii="Calibri" w:eastAsia="Times New Roman" w:hAnsi="Calibri"/>
          <w:szCs w:val="20"/>
          <w:lang w:val="en-GB" w:eastAsia="en-US"/>
        </w:rPr>
        <w:t xml:space="preserve">Resolution 59 (Rev. Buenos Aires, 2017) of WTDC, on strengthening coordination and cooperation among the three ITU Sectors on matters of mutual </w:t>
      </w:r>
      <w:proofErr w:type="gramStart"/>
      <w:r w:rsidRPr="000F77C4">
        <w:rPr>
          <w:rFonts w:ascii="Calibri" w:eastAsia="Times New Roman" w:hAnsi="Calibri"/>
          <w:szCs w:val="20"/>
          <w:lang w:val="en-GB" w:eastAsia="en-US"/>
        </w:rPr>
        <w:t>interest;</w:t>
      </w:r>
      <w:proofErr w:type="gramEnd"/>
    </w:p>
    <w:p w14:paraId="250344FE"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h)</w:t>
      </w:r>
      <w:r w:rsidRPr="000F77C4">
        <w:rPr>
          <w:rFonts w:ascii="Calibri" w:eastAsia="Times New Roman" w:hAnsi="Calibri"/>
          <w:szCs w:val="20"/>
          <w:lang w:val="en-GB" w:eastAsia="en-US"/>
        </w:rPr>
        <w:tab/>
        <w:t>Resolution ITU</w:t>
      </w:r>
      <w:r w:rsidRPr="000F77C4">
        <w:rPr>
          <w:rFonts w:ascii="Calibri" w:eastAsia="Times New Roman" w:hAnsi="Calibri"/>
          <w:szCs w:val="20"/>
          <w:lang w:val="en-GB" w:eastAsia="en-US"/>
        </w:rPr>
        <w:noBreakHyphen/>
        <w:t>R 7</w:t>
      </w:r>
      <w:r w:rsidRPr="000F77C4">
        <w:rPr>
          <w:rFonts w:ascii="Calibri" w:eastAsia="Times New Roman" w:hAnsi="Calibri"/>
          <w:szCs w:val="20"/>
          <w:lang w:val="en-GB" w:eastAsia="en-US"/>
        </w:rPr>
        <w:noBreakHyphen/>
        <w:t>3 (Rev. Geneva, 2015) of RA, on telecommunication development including liaison and collaboration with the ITU Telecommunication Development Sector (ITU</w:t>
      </w:r>
      <w:r w:rsidRPr="000F77C4">
        <w:rPr>
          <w:rFonts w:ascii="Calibri" w:eastAsia="Times New Roman" w:hAnsi="Calibri"/>
          <w:szCs w:val="20"/>
          <w:lang w:val="en-GB" w:eastAsia="en-US"/>
        </w:rPr>
        <w:noBreakHyphen/>
        <w:t>D</w:t>
      </w:r>
      <w:proofErr w:type="gramStart"/>
      <w:r w:rsidRPr="000F77C4">
        <w:rPr>
          <w:rFonts w:ascii="Calibri" w:eastAsia="Times New Roman" w:hAnsi="Calibri"/>
          <w:szCs w:val="20"/>
          <w:lang w:val="en-GB" w:eastAsia="en-US"/>
        </w:rPr>
        <w:t>);</w:t>
      </w:r>
      <w:proofErr w:type="gramEnd"/>
    </w:p>
    <w:p w14:paraId="097A96D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roofErr w:type="spellStart"/>
      <w:r w:rsidRPr="000F77C4">
        <w:rPr>
          <w:rFonts w:ascii="Calibri" w:eastAsia="Times New Roman" w:hAnsi="Calibri"/>
          <w:i/>
          <w:iCs/>
          <w:szCs w:val="20"/>
          <w:lang w:val="en-GB" w:eastAsia="en-US"/>
        </w:rPr>
        <w:t>i</w:t>
      </w:r>
      <w:proofErr w:type="spellEnd"/>
      <w:r w:rsidRPr="000F77C4">
        <w:rPr>
          <w:rFonts w:ascii="Calibri" w:eastAsia="Times New Roman" w:hAnsi="Calibri"/>
          <w:i/>
          <w:iCs/>
          <w:szCs w:val="20"/>
          <w:lang w:val="en-GB" w:eastAsia="en-US"/>
        </w:rPr>
        <w:t>)</w:t>
      </w:r>
      <w:r w:rsidRPr="000F77C4">
        <w:rPr>
          <w:rFonts w:ascii="Calibri" w:eastAsia="Times New Roman" w:hAnsi="Calibri"/>
          <w:i/>
          <w:iCs/>
          <w:szCs w:val="20"/>
          <w:lang w:val="en-GB" w:eastAsia="en-US"/>
        </w:rPr>
        <w:tab/>
      </w:r>
      <w:r w:rsidRPr="000F77C4">
        <w:rPr>
          <w:rFonts w:ascii="Calibri" w:eastAsia="Times New Roman" w:hAnsi="Calibri"/>
          <w:szCs w:val="20"/>
          <w:lang w:val="en-GB" w:eastAsia="en-US"/>
        </w:rPr>
        <w:t xml:space="preserve">Resolution 18 (Rev. </w:t>
      </w:r>
      <w:proofErr w:type="spellStart"/>
      <w:r w:rsidRPr="000F77C4">
        <w:rPr>
          <w:rFonts w:ascii="Calibri" w:eastAsia="Times New Roman" w:hAnsi="Calibri"/>
          <w:szCs w:val="20"/>
          <w:lang w:val="en-GB" w:eastAsia="en-US"/>
        </w:rPr>
        <w:t>Hammamet</w:t>
      </w:r>
      <w:proofErr w:type="spellEnd"/>
      <w:r w:rsidRPr="000F77C4">
        <w:rPr>
          <w:rFonts w:ascii="Calibri" w:eastAsia="Times New Roman" w:hAnsi="Calibri"/>
          <w:szCs w:val="20"/>
          <w:lang w:val="en-GB" w:eastAsia="en-US"/>
        </w:rPr>
        <w:t>, 2016) of WTSA, on principles and procedures for the allocation of work to, and strengthening coordination and cooperation among, the ITU Radiocommunication Sector (ITU</w:t>
      </w:r>
      <w:r w:rsidRPr="000F77C4">
        <w:rPr>
          <w:rFonts w:ascii="Calibri" w:eastAsia="Times New Roman" w:hAnsi="Calibri"/>
          <w:szCs w:val="20"/>
          <w:lang w:val="en-GB" w:eastAsia="en-US"/>
        </w:rPr>
        <w:noBreakHyphen/>
        <w:t>R), the ITU Telecommunication Standardization Sector (ITU</w:t>
      </w:r>
      <w:r w:rsidRPr="000F77C4">
        <w:rPr>
          <w:rFonts w:ascii="Calibri" w:eastAsia="Times New Roman" w:hAnsi="Calibri"/>
          <w:szCs w:val="20"/>
          <w:lang w:val="en-GB" w:eastAsia="en-US"/>
        </w:rPr>
        <w:noBreakHyphen/>
        <w:t>T) and ITU</w:t>
      </w:r>
      <w:r w:rsidRPr="000F77C4">
        <w:rPr>
          <w:rFonts w:ascii="Calibri" w:eastAsia="Times New Roman" w:hAnsi="Calibri"/>
          <w:szCs w:val="20"/>
          <w:lang w:val="en-GB" w:eastAsia="en-US"/>
        </w:rPr>
        <w:noBreakHyphen/>
      </w:r>
      <w:proofErr w:type="gramStart"/>
      <w:r w:rsidRPr="000F77C4">
        <w:rPr>
          <w:rFonts w:ascii="Calibri" w:eastAsia="Times New Roman" w:hAnsi="Calibri"/>
          <w:szCs w:val="20"/>
          <w:lang w:val="en-GB" w:eastAsia="en-US"/>
        </w:rPr>
        <w:t>D;</w:t>
      </w:r>
      <w:proofErr w:type="gramEnd"/>
    </w:p>
    <w:p w14:paraId="3EF9BCC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j</w:t>
      </w:r>
      <w:r w:rsidRPr="000F77C4">
        <w:rPr>
          <w:rFonts w:ascii="Calibri" w:eastAsia="Times New Roman" w:hAnsi="Calibri"/>
          <w:i/>
          <w:szCs w:val="20"/>
          <w:lang w:val="en-GB" w:eastAsia="en-US"/>
        </w:rPr>
        <w:t>)</w:t>
      </w:r>
      <w:r w:rsidRPr="000F77C4">
        <w:rPr>
          <w:rFonts w:ascii="Calibri" w:eastAsia="Times New Roman" w:hAnsi="Calibri"/>
          <w:szCs w:val="20"/>
          <w:lang w:val="en-GB" w:eastAsia="en-US"/>
        </w:rPr>
        <w:tab/>
        <w:t xml:space="preserve">the 2009 United Nations Joint Inspection Unit (JIU) report, which made a number of recommendations on ways to improve the ITU regional </w:t>
      </w:r>
      <w:proofErr w:type="gramStart"/>
      <w:r w:rsidRPr="000F77C4">
        <w:rPr>
          <w:rFonts w:ascii="Calibri" w:eastAsia="Times New Roman" w:hAnsi="Calibri"/>
          <w:szCs w:val="20"/>
          <w:lang w:val="en-GB" w:eastAsia="en-US"/>
        </w:rPr>
        <w:t>presence;</w:t>
      </w:r>
      <w:proofErr w:type="gramEnd"/>
    </w:p>
    <w:p w14:paraId="0DCAFB4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pt-BR"/>
        </w:rPr>
        <w:t>k)</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the 2012 JIU report, in particular its recommendation 12, which recommends that the 2018 plenipotentiary conference should ensure that the role of the regional presence in achieving "One ITU" is mainstreamed in the strategic plan of the Union, and that the ITU Council should ensure that this role is appropriately cascaded down into the operational plans of each </w:t>
      </w:r>
      <w:proofErr w:type="gramStart"/>
      <w:r w:rsidRPr="000F77C4">
        <w:rPr>
          <w:rFonts w:ascii="Calibri" w:eastAsia="Times New Roman" w:hAnsi="Calibri"/>
          <w:szCs w:val="20"/>
          <w:lang w:val="en-GB" w:eastAsia="pt-BR"/>
        </w:rPr>
        <w:t>Sector;</w:t>
      </w:r>
      <w:proofErr w:type="gramEnd"/>
    </w:p>
    <w:p w14:paraId="3F15968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szCs w:val="20"/>
          <w:lang w:val="en-GB" w:eastAsia="en-US"/>
        </w:rPr>
        <w:t>l</w:t>
      </w:r>
      <w:r w:rsidRPr="000F77C4">
        <w:rPr>
          <w:rFonts w:ascii="Calibri" w:eastAsia="Times New Roman" w:hAnsi="Calibri"/>
          <w:i/>
          <w:iCs/>
          <w:szCs w:val="20"/>
          <w:lang w:val="en-GB" w:eastAsia="en-US"/>
        </w:rPr>
        <w:t>)</w:t>
      </w:r>
      <w:r w:rsidRPr="000F77C4">
        <w:rPr>
          <w:rFonts w:ascii="Calibri" w:eastAsia="Times New Roman" w:hAnsi="Calibri"/>
          <w:i/>
          <w:iCs/>
          <w:szCs w:val="20"/>
          <w:lang w:val="en-GB" w:eastAsia="en-US"/>
        </w:rPr>
        <w:tab/>
      </w:r>
      <w:r w:rsidRPr="000F77C4">
        <w:rPr>
          <w:rFonts w:ascii="Calibri" w:eastAsia="Times New Roman" w:hAnsi="Calibri"/>
          <w:szCs w:val="20"/>
          <w:lang w:val="en-GB" w:eastAsia="en-US"/>
        </w:rPr>
        <w:t>the 2016 JIU report, which made a recommendation relating to the regional presence and noted that recommendations from its 2009 report remained relevant,</w:t>
      </w:r>
    </w:p>
    <w:p w14:paraId="3A3B7495"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noting with appreciation</w:t>
      </w:r>
    </w:p>
    <w:p w14:paraId="15F447EE"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szCs w:val="20"/>
          <w:lang w:val="en-GB" w:eastAsia="pt-BR"/>
        </w:rPr>
        <w:t>a)</w:t>
      </w:r>
      <w:r w:rsidRPr="000F77C4">
        <w:rPr>
          <w:rFonts w:ascii="Calibri" w:eastAsia="Times New Roman" w:hAnsi="Calibri"/>
          <w:i/>
          <w:szCs w:val="20"/>
          <w:lang w:val="en-GB" w:eastAsia="pt-BR"/>
        </w:rPr>
        <w:tab/>
      </w:r>
      <w:r w:rsidRPr="000F77C4">
        <w:rPr>
          <w:rFonts w:ascii="Calibri" w:eastAsia="Times New Roman" w:hAnsi="Calibri"/>
          <w:szCs w:val="20"/>
          <w:lang w:val="en-GB" w:eastAsia="pt-BR"/>
        </w:rPr>
        <w:t xml:space="preserve">Resolution 70/1 of the United Nations General Assembly (UNGA), on transforming our world: the 2030 Agenda for Sustainable </w:t>
      </w:r>
      <w:proofErr w:type="gramStart"/>
      <w:r w:rsidRPr="000F77C4">
        <w:rPr>
          <w:rFonts w:ascii="Calibri" w:eastAsia="Times New Roman" w:hAnsi="Calibri"/>
          <w:szCs w:val="20"/>
          <w:lang w:val="en-GB" w:eastAsia="pt-BR"/>
        </w:rPr>
        <w:t>Development;</w:t>
      </w:r>
      <w:proofErr w:type="gramEnd"/>
    </w:p>
    <w:p w14:paraId="57783A1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szCs w:val="20"/>
          <w:lang w:val="en-GB" w:eastAsia="pt-BR"/>
        </w:rPr>
        <w:t>b)</w:t>
      </w:r>
      <w:r w:rsidRPr="000F77C4">
        <w:rPr>
          <w:rFonts w:ascii="Calibri" w:eastAsia="Times New Roman" w:hAnsi="Calibri"/>
          <w:i/>
          <w:szCs w:val="20"/>
          <w:lang w:val="en-GB" w:eastAsia="pt-BR"/>
        </w:rPr>
        <w:tab/>
      </w:r>
      <w:r w:rsidRPr="000F77C4">
        <w:rPr>
          <w:rFonts w:ascii="Calibri" w:eastAsia="Times New Roman" w:hAnsi="Calibri"/>
          <w:szCs w:val="20"/>
          <w:lang w:val="en-GB" w:eastAsia="pt-BR"/>
        </w:rPr>
        <w:t xml:space="preserve">UNGA Resolution 71/243, on the quadrennial comprehensive policy review of operational activities for development of the United Nations </w:t>
      </w:r>
      <w:proofErr w:type="gramStart"/>
      <w:r w:rsidRPr="000F77C4">
        <w:rPr>
          <w:rFonts w:ascii="Calibri" w:eastAsia="Times New Roman" w:hAnsi="Calibri"/>
          <w:szCs w:val="20"/>
          <w:lang w:val="en-GB" w:eastAsia="pt-BR"/>
        </w:rPr>
        <w:t>system;</w:t>
      </w:r>
      <w:proofErr w:type="gramEnd"/>
    </w:p>
    <w:p w14:paraId="3A59933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szCs w:val="20"/>
          <w:lang w:val="en-GB" w:eastAsia="pt-BR"/>
        </w:rPr>
        <w:t>c)</w:t>
      </w:r>
      <w:r w:rsidRPr="000F77C4">
        <w:rPr>
          <w:rFonts w:ascii="Calibri" w:eastAsia="Times New Roman" w:hAnsi="Calibri"/>
          <w:i/>
          <w:szCs w:val="20"/>
          <w:lang w:val="en-GB" w:eastAsia="pt-BR"/>
        </w:rPr>
        <w:tab/>
      </w:r>
      <w:r w:rsidRPr="000F77C4">
        <w:rPr>
          <w:rFonts w:ascii="Calibri" w:eastAsia="Times New Roman" w:hAnsi="Calibri"/>
          <w:szCs w:val="20"/>
          <w:lang w:val="en-GB" w:eastAsia="pt-BR"/>
        </w:rPr>
        <w:t>UNGA</w:t>
      </w:r>
      <w:r w:rsidRPr="000F77C4">
        <w:rPr>
          <w:rFonts w:ascii="Calibri" w:eastAsia="Times New Roman" w:hAnsi="Calibri"/>
          <w:i/>
          <w:szCs w:val="20"/>
          <w:lang w:val="en-GB" w:eastAsia="pt-BR"/>
        </w:rPr>
        <w:t xml:space="preserve"> </w:t>
      </w:r>
      <w:r w:rsidRPr="000F77C4">
        <w:rPr>
          <w:rFonts w:ascii="Calibri" w:eastAsia="Times New Roman" w:hAnsi="Calibri"/>
          <w:szCs w:val="20"/>
          <w:lang w:val="en-GB" w:eastAsia="pt-BR"/>
        </w:rPr>
        <w:t xml:space="preserve">Resolution 72/279, on repositioning of the United Nations development system in the context of the quadrennial comprehensive policy review so as to better position the United Nations operational activities for development to support countries in their efforts to implement the 2030 Agenda for Sustainable </w:t>
      </w:r>
      <w:proofErr w:type="gramStart"/>
      <w:r w:rsidRPr="000F77C4">
        <w:rPr>
          <w:rFonts w:ascii="Calibri" w:eastAsia="Times New Roman" w:hAnsi="Calibri"/>
          <w:szCs w:val="20"/>
          <w:lang w:val="en-GB" w:eastAsia="pt-BR"/>
        </w:rPr>
        <w:t>Development;</w:t>
      </w:r>
      <w:proofErr w:type="gramEnd"/>
    </w:p>
    <w:p w14:paraId="19729A4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szCs w:val="20"/>
          <w:lang w:val="en-GB" w:eastAsia="pt-BR"/>
        </w:rPr>
        <w:t>d)</w:t>
      </w:r>
      <w:r w:rsidRPr="000F77C4">
        <w:rPr>
          <w:rFonts w:ascii="Calibri" w:eastAsia="Times New Roman" w:hAnsi="Calibri"/>
          <w:i/>
          <w:szCs w:val="20"/>
          <w:lang w:val="en-GB" w:eastAsia="pt-BR"/>
        </w:rPr>
        <w:tab/>
      </w:r>
      <w:r w:rsidRPr="000F77C4">
        <w:rPr>
          <w:rFonts w:ascii="Calibri" w:eastAsia="Times New Roman" w:hAnsi="Calibri"/>
          <w:szCs w:val="20"/>
          <w:lang w:val="en-GB" w:eastAsia="pt-BR"/>
        </w:rPr>
        <w:t>that</w:t>
      </w:r>
      <w:r w:rsidRPr="000F77C4">
        <w:rPr>
          <w:rFonts w:ascii="Calibri" w:eastAsia="Times New Roman" w:hAnsi="Calibri"/>
          <w:iCs/>
          <w:szCs w:val="20"/>
          <w:lang w:val="en-GB" w:eastAsia="pt-BR"/>
        </w:rPr>
        <w:t xml:space="preserve"> </w:t>
      </w:r>
      <w:r w:rsidRPr="000F77C4">
        <w:rPr>
          <w:rFonts w:ascii="Calibri" w:eastAsia="Times New Roman" w:hAnsi="Calibri"/>
          <w:szCs w:val="20"/>
          <w:lang w:val="en-GB" w:eastAsia="pt-BR"/>
        </w:rPr>
        <w:t xml:space="preserve">the Inter-Sectoral Coordination Task Force (ISC-TF) led by ITU Deputy Secretary-General was established to enhance coordination and collaboration among the three Bureaux and the General Secretariat, with a view to avoiding internal duplication of effort and optimizing the use of </w:t>
      </w:r>
      <w:proofErr w:type="gramStart"/>
      <w:r w:rsidRPr="000F77C4">
        <w:rPr>
          <w:rFonts w:ascii="Calibri" w:eastAsia="Times New Roman" w:hAnsi="Calibri"/>
          <w:szCs w:val="20"/>
          <w:lang w:val="en-GB" w:eastAsia="pt-BR"/>
        </w:rPr>
        <w:t>resources;</w:t>
      </w:r>
      <w:proofErr w:type="gramEnd"/>
    </w:p>
    <w:p w14:paraId="5C9546B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szCs w:val="20"/>
          <w:lang w:val="en-GB" w:eastAsia="pt-BR"/>
        </w:rPr>
        <w:t>e)</w:t>
      </w:r>
      <w:r w:rsidRPr="000F77C4">
        <w:rPr>
          <w:rFonts w:ascii="Calibri" w:eastAsia="Times New Roman" w:hAnsi="Calibri"/>
          <w:i/>
          <w:szCs w:val="20"/>
          <w:lang w:val="en-GB" w:eastAsia="pt-BR"/>
        </w:rPr>
        <w:tab/>
      </w:r>
      <w:r w:rsidRPr="000F77C4">
        <w:rPr>
          <w:rFonts w:ascii="Calibri" w:eastAsia="Times New Roman" w:hAnsi="Calibri"/>
          <w:szCs w:val="20"/>
          <w:lang w:val="en-GB" w:eastAsia="pt-BR"/>
        </w:rPr>
        <w:t>the Inter-Sector Coordination Group on issues of mutual interest,</w:t>
      </w:r>
    </w:p>
    <w:p w14:paraId="65C6F222"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recognizing</w:t>
      </w:r>
    </w:p>
    <w:p w14:paraId="1C43F4C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a)</w:t>
      </w:r>
      <w:r w:rsidRPr="000F77C4">
        <w:rPr>
          <w:rFonts w:ascii="Calibri" w:eastAsia="Times New Roman" w:hAnsi="Calibri"/>
          <w:szCs w:val="20"/>
          <w:lang w:val="en-GB" w:eastAsia="en-US"/>
        </w:rPr>
        <w:tab/>
        <w:t xml:space="preserve">the difficulty faced by many countries, particularly developing countries with stringent budgetary constraints, in participating in the activities of </w:t>
      </w:r>
      <w:proofErr w:type="gramStart"/>
      <w:r w:rsidRPr="000F77C4">
        <w:rPr>
          <w:rFonts w:ascii="Calibri" w:eastAsia="Times New Roman" w:hAnsi="Calibri"/>
          <w:szCs w:val="20"/>
          <w:lang w:val="en-GB" w:eastAsia="en-US"/>
        </w:rPr>
        <w:t>ITU;</w:t>
      </w:r>
      <w:proofErr w:type="gramEnd"/>
    </w:p>
    <w:p w14:paraId="7611EB0D"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en-US"/>
        </w:rPr>
      </w:pPr>
      <w:r w:rsidRPr="000F77C4">
        <w:rPr>
          <w:rFonts w:ascii="Calibri" w:eastAsia="Times New Roman" w:hAnsi="Calibri"/>
          <w:i/>
          <w:iCs/>
          <w:lang w:val="en-GB" w:eastAsia="en-US"/>
        </w:rPr>
        <w:t>b</w:t>
      </w:r>
      <w:r w:rsidRPr="000F77C4">
        <w:rPr>
          <w:rFonts w:ascii="Calibri" w:eastAsia="Times New Roman" w:hAnsi="Calibri"/>
          <w:i/>
          <w:szCs w:val="20"/>
          <w:lang w:val="en-GB" w:eastAsia="en-US"/>
        </w:rPr>
        <w:t>)</w:t>
      </w:r>
      <w:r w:rsidRPr="000F77C4">
        <w:rPr>
          <w:rFonts w:ascii="Calibri" w:eastAsia="Times New Roman" w:hAnsi="Calibri"/>
          <w:szCs w:val="20"/>
          <w:lang w:val="en-GB" w:eastAsia="en-US"/>
        </w:rPr>
        <w:tab/>
        <w:t xml:space="preserve">that regional offices are an extension of ITU as a </w:t>
      </w:r>
      <w:proofErr w:type="gramStart"/>
      <w:r w:rsidRPr="000F77C4">
        <w:rPr>
          <w:rFonts w:ascii="Calibri" w:eastAsia="Times New Roman" w:hAnsi="Calibri"/>
          <w:szCs w:val="20"/>
          <w:lang w:val="en-GB" w:eastAsia="en-US"/>
        </w:rPr>
        <w:t>whole</w:t>
      </w:r>
      <w:r w:rsidRPr="000F77C4">
        <w:rPr>
          <w:rFonts w:ascii="Calibri" w:eastAsia="Times New Roman" w:hAnsi="Calibri"/>
          <w:lang w:val="en-GB" w:eastAsia="en-US"/>
        </w:rPr>
        <w:t>;</w:t>
      </w:r>
      <w:proofErr w:type="gramEnd"/>
    </w:p>
    <w:p w14:paraId="2873487C"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lang w:val="en-GB" w:eastAsia="en-US"/>
        </w:rPr>
        <w:t>c)</w:t>
      </w:r>
      <w:r w:rsidRPr="000F77C4">
        <w:rPr>
          <w:rFonts w:ascii="Calibri" w:eastAsia="Times New Roman" w:hAnsi="Calibri"/>
          <w:i/>
          <w:lang w:val="en-GB" w:eastAsia="en-US"/>
        </w:rPr>
        <w:tab/>
      </w:r>
      <w:r w:rsidRPr="000F77C4">
        <w:rPr>
          <w:rFonts w:ascii="Calibri" w:eastAsia="Times New Roman" w:hAnsi="Calibri"/>
          <w:szCs w:val="20"/>
          <w:lang w:val="en-GB" w:eastAsia="en-US"/>
        </w:rPr>
        <w:t xml:space="preserve">that ITU's capacity to hold electronic meetings as provided for by Resolution 167 (Rev. Dubai, 2018) </w:t>
      </w:r>
      <w:r w:rsidRPr="000F77C4">
        <w:rPr>
          <w:rFonts w:ascii="Calibri" w:eastAsia="Times New Roman" w:hAnsi="Calibri"/>
          <w:lang w:val="en-GB" w:eastAsia="en-US"/>
        </w:rPr>
        <w:t>of this conference contributes</w:t>
      </w:r>
      <w:r w:rsidRPr="000F77C4">
        <w:rPr>
          <w:rFonts w:ascii="Calibri" w:eastAsia="Times New Roman" w:hAnsi="Calibri"/>
          <w:szCs w:val="20"/>
          <w:lang w:val="en-GB" w:eastAsia="en-US"/>
        </w:rPr>
        <w:t xml:space="preserve"> to </w:t>
      </w:r>
      <w:r w:rsidRPr="000F77C4">
        <w:rPr>
          <w:rFonts w:ascii="Calibri" w:eastAsia="Times New Roman" w:hAnsi="Calibri"/>
          <w:lang w:val="en-GB" w:eastAsia="en-US"/>
        </w:rPr>
        <w:t>reinforcing</w:t>
      </w:r>
      <w:r w:rsidRPr="000F77C4">
        <w:rPr>
          <w:rFonts w:ascii="Calibri" w:eastAsia="Times New Roman" w:hAnsi="Calibri"/>
          <w:szCs w:val="20"/>
          <w:lang w:val="en-GB" w:eastAsia="en-US"/>
        </w:rPr>
        <w:t xml:space="preserve"> the effectiveness of the Union's activities, including project implementation as set forth in Resolution 157 (Rev. Dubai, 2018) of this conference,</w:t>
      </w:r>
    </w:p>
    <w:p w14:paraId="69B09323"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lastRenderedPageBreak/>
        <w:t>convinced</w:t>
      </w:r>
    </w:p>
    <w:p w14:paraId="36099A9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iCs/>
          <w:szCs w:val="20"/>
          <w:lang w:val="en-GB" w:eastAsia="en-US"/>
        </w:rPr>
        <w:t>a)</w:t>
      </w:r>
      <w:r w:rsidRPr="000F77C4">
        <w:rPr>
          <w:rFonts w:ascii="Calibri" w:eastAsia="Times New Roman" w:hAnsi="Calibri"/>
          <w:szCs w:val="20"/>
          <w:lang w:val="en-GB" w:eastAsia="en-US"/>
        </w:rPr>
        <w:tab/>
        <w:t xml:space="preserve">that the regional presence is a tool that enables ITU to work as closely as possible with its membership, serving as a channel for disseminating information on its activities, developing closer ties with regional and subregional organizations and providing technical assistance to countries in special </w:t>
      </w:r>
      <w:proofErr w:type="gramStart"/>
      <w:r w:rsidRPr="000F77C4">
        <w:rPr>
          <w:rFonts w:ascii="Calibri" w:eastAsia="Times New Roman" w:hAnsi="Calibri"/>
          <w:szCs w:val="20"/>
          <w:lang w:val="en-GB" w:eastAsia="en-US"/>
        </w:rPr>
        <w:t>need;</w:t>
      </w:r>
      <w:proofErr w:type="gramEnd"/>
    </w:p>
    <w:p w14:paraId="297CED9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szCs w:val="20"/>
          <w:lang w:val="en-GB" w:eastAsia="en-US"/>
        </w:rPr>
        <w:t>b)</w:t>
      </w:r>
      <w:r w:rsidRPr="000F77C4">
        <w:rPr>
          <w:rFonts w:ascii="Calibri" w:eastAsia="Times New Roman" w:hAnsi="Calibri"/>
          <w:szCs w:val="20"/>
          <w:lang w:val="en-GB" w:eastAsia="en-US"/>
        </w:rPr>
        <w:tab/>
        <w:t xml:space="preserve">the importance of </w:t>
      </w:r>
      <w:r w:rsidRPr="000F77C4">
        <w:rPr>
          <w:rFonts w:ascii="Calibri" w:eastAsia="Times New Roman" w:hAnsi="Calibri"/>
          <w:lang w:val="en-GB" w:eastAsia="en-US"/>
        </w:rPr>
        <w:t>collaboration</w:t>
      </w:r>
      <w:r w:rsidRPr="000F77C4">
        <w:rPr>
          <w:rFonts w:ascii="Calibri" w:eastAsia="Times New Roman" w:hAnsi="Calibri"/>
          <w:szCs w:val="20"/>
          <w:lang w:val="en-GB" w:eastAsia="en-US"/>
        </w:rPr>
        <w:t xml:space="preserve"> between the Radiocommunication Bureau (BR), the Telecommunication Standardization Bureau (TSB), the Telecommunication Development Bureau (BDT) and the General Secretariat</w:t>
      </w:r>
      <w:r w:rsidRPr="000F77C4">
        <w:rPr>
          <w:rFonts w:ascii="Calibri" w:eastAsia="Times New Roman" w:hAnsi="Calibri"/>
          <w:lang w:val="en-GB" w:eastAsia="en-US"/>
        </w:rPr>
        <w:t xml:space="preserve"> in order to promote and improve the work of the regional </w:t>
      </w:r>
      <w:proofErr w:type="gramStart"/>
      <w:r w:rsidRPr="000F77C4">
        <w:rPr>
          <w:rFonts w:ascii="Calibri" w:eastAsia="Times New Roman" w:hAnsi="Calibri"/>
          <w:lang w:val="en-GB" w:eastAsia="en-US"/>
        </w:rPr>
        <w:t>offices</w:t>
      </w:r>
      <w:r w:rsidRPr="000F77C4">
        <w:rPr>
          <w:rFonts w:ascii="Calibri" w:eastAsia="Times New Roman" w:hAnsi="Calibri"/>
          <w:szCs w:val="20"/>
          <w:lang w:val="en-GB" w:eastAsia="en-US"/>
        </w:rPr>
        <w:t>;</w:t>
      </w:r>
      <w:proofErr w:type="gramEnd"/>
    </w:p>
    <w:p w14:paraId="38B2DBE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c)</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the regional and area offices enable ITU to be more aware of and more responsive to the priorities and specific needs of the </w:t>
      </w:r>
      <w:proofErr w:type="gramStart"/>
      <w:r w:rsidRPr="000F77C4">
        <w:rPr>
          <w:rFonts w:ascii="Calibri" w:eastAsia="Times New Roman" w:hAnsi="Calibri"/>
          <w:szCs w:val="20"/>
          <w:lang w:val="en-GB" w:eastAsia="pt-BR"/>
        </w:rPr>
        <w:t>regions;</w:t>
      </w:r>
      <w:proofErr w:type="gramEnd"/>
    </w:p>
    <w:p w14:paraId="40AAC29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d)</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that resources are limited, and that efficiency and effectiveness are therefore key considerations for activities to be undertaken by ITU</w:t>
      </w:r>
      <w:r w:rsidRPr="000F77C4">
        <w:rPr>
          <w:rFonts w:ascii="Calibri" w:eastAsia="Times New Roman" w:hAnsi="Calibri"/>
          <w:lang w:val="en-GB" w:eastAsia="pt-BR"/>
        </w:rPr>
        <w:t xml:space="preserve">, as well as of the need to consolidate the technical expertise and knowledge of the human resources assigned to regional and area offices, to represent the three ITU </w:t>
      </w:r>
      <w:proofErr w:type="gramStart"/>
      <w:r w:rsidRPr="000F77C4">
        <w:rPr>
          <w:rFonts w:ascii="Calibri" w:eastAsia="Times New Roman" w:hAnsi="Calibri"/>
          <w:lang w:val="en-GB" w:eastAsia="pt-BR"/>
        </w:rPr>
        <w:t>Sectors</w:t>
      </w:r>
      <w:r w:rsidRPr="000F77C4">
        <w:rPr>
          <w:rFonts w:ascii="Calibri" w:eastAsia="Times New Roman" w:hAnsi="Calibri"/>
          <w:szCs w:val="20"/>
          <w:lang w:val="en-GB" w:eastAsia="pt-BR"/>
        </w:rPr>
        <w:t>;</w:t>
      </w:r>
      <w:proofErr w:type="gramEnd"/>
    </w:p>
    <w:p w14:paraId="71F747D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e)</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to be effective, the regional presence must have the necessary level of authority to meet the diverse requirements of </w:t>
      </w:r>
      <w:r w:rsidRPr="000F77C4">
        <w:rPr>
          <w:rFonts w:ascii="Calibri" w:eastAsia="Times New Roman" w:hAnsi="Calibri"/>
          <w:lang w:val="en-GB" w:eastAsia="pt-BR"/>
        </w:rPr>
        <w:t xml:space="preserve">the </w:t>
      </w:r>
      <w:proofErr w:type="gramStart"/>
      <w:r w:rsidRPr="000F77C4">
        <w:rPr>
          <w:rFonts w:ascii="Calibri" w:eastAsia="Times New Roman" w:hAnsi="Calibri"/>
          <w:lang w:val="en-GB" w:eastAsia="pt-BR"/>
        </w:rPr>
        <w:t>membership</w:t>
      </w:r>
      <w:r w:rsidRPr="000F77C4">
        <w:rPr>
          <w:rFonts w:ascii="Calibri" w:eastAsia="Times New Roman" w:hAnsi="Calibri"/>
          <w:szCs w:val="20"/>
          <w:lang w:val="en-GB" w:eastAsia="pt-BR"/>
        </w:rPr>
        <w:t>;</w:t>
      </w:r>
      <w:proofErr w:type="gramEnd"/>
    </w:p>
    <w:p w14:paraId="368BACB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f)</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adequate online access between headquarters and the field offices </w:t>
      </w:r>
      <w:r w:rsidRPr="000F77C4">
        <w:rPr>
          <w:rFonts w:ascii="Calibri" w:eastAsia="Times New Roman" w:hAnsi="Calibri"/>
          <w:lang w:val="en-GB" w:eastAsia="pt-BR"/>
        </w:rPr>
        <w:t xml:space="preserve">significantly </w:t>
      </w:r>
      <w:r w:rsidRPr="000F77C4">
        <w:rPr>
          <w:rFonts w:ascii="Calibri" w:eastAsia="Times New Roman" w:hAnsi="Calibri"/>
          <w:szCs w:val="20"/>
          <w:lang w:val="en-GB" w:eastAsia="pt-BR"/>
        </w:rPr>
        <w:t xml:space="preserve">enhances technical cooperation </w:t>
      </w:r>
      <w:proofErr w:type="gramStart"/>
      <w:r w:rsidRPr="000F77C4">
        <w:rPr>
          <w:rFonts w:ascii="Calibri" w:eastAsia="Times New Roman" w:hAnsi="Calibri"/>
          <w:szCs w:val="20"/>
          <w:lang w:val="en-GB" w:eastAsia="pt-BR"/>
        </w:rPr>
        <w:t>activities;</w:t>
      </w:r>
      <w:proofErr w:type="gramEnd"/>
    </w:p>
    <w:p w14:paraId="276CD4F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i/>
          <w:szCs w:val="20"/>
          <w:lang w:val="en-GB" w:eastAsia="en-US"/>
        </w:rPr>
        <w:t>g)</w:t>
      </w:r>
      <w:r w:rsidRPr="000F77C4">
        <w:rPr>
          <w:rFonts w:ascii="Calibri" w:eastAsia="Times New Roman" w:hAnsi="Calibri"/>
          <w:i/>
          <w:szCs w:val="20"/>
          <w:lang w:val="en-GB" w:eastAsia="en-US"/>
        </w:rPr>
        <w:tab/>
      </w:r>
      <w:r w:rsidRPr="000F77C4">
        <w:rPr>
          <w:rFonts w:ascii="Calibri" w:eastAsia="Times New Roman" w:hAnsi="Calibri"/>
          <w:szCs w:val="20"/>
          <w:lang w:val="en-GB" w:eastAsia="en-US"/>
        </w:rPr>
        <w:t xml:space="preserve">that all </w:t>
      </w:r>
      <w:r w:rsidRPr="000F77C4">
        <w:rPr>
          <w:rFonts w:ascii="Calibri" w:eastAsia="Times New Roman" w:hAnsi="Calibri"/>
          <w:lang w:val="en-GB" w:eastAsia="pt-BR"/>
        </w:rPr>
        <w:t xml:space="preserve">regional offices should have access to the same </w:t>
      </w:r>
      <w:r w:rsidRPr="000F77C4">
        <w:rPr>
          <w:rFonts w:ascii="Calibri" w:eastAsia="Times New Roman" w:hAnsi="Calibri"/>
          <w:szCs w:val="20"/>
          <w:lang w:val="en-GB" w:eastAsia="en-US"/>
        </w:rPr>
        <w:t>relevant electronic information available at headquarters</w:t>
      </w:r>
      <w:r w:rsidRPr="000F77C4">
        <w:rPr>
          <w:rFonts w:ascii="Calibri" w:eastAsia="Times New Roman" w:hAnsi="Calibri"/>
          <w:lang w:val="en-GB" w:eastAsia="pt-BR"/>
        </w:rPr>
        <w:t>, in order to</w:t>
      </w:r>
      <w:r w:rsidRPr="000F77C4">
        <w:rPr>
          <w:rFonts w:ascii="Calibri" w:eastAsia="Times New Roman" w:hAnsi="Calibri"/>
          <w:szCs w:val="20"/>
          <w:lang w:val="en-GB" w:eastAsia="en-US"/>
        </w:rPr>
        <w:t xml:space="preserve"> be </w:t>
      </w:r>
      <w:r w:rsidRPr="000F77C4">
        <w:rPr>
          <w:rFonts w:ascii="Calibri" w:eastAsia="Times New Roman" w:hAnsi="Calibri"/>
          <w:lang w:val="en-GB" w:eastAsia="pt-BR"/>
        </w:rPr>
        <w:t xml:space="preserve">able to keep the countries of the region </w:t>
      </w:r>
      <w:proofErr w:type="gramStart"/>
      <w:r w:rsidRPr="000F77C4">
        <w:rPr>
          <w:rFonts w:ascii="Calibri" w:eastAsia="Times New Roman" w:hAnsi="Calibri"/>
          <w:lang w:val="en-GB" w:eastAsia="pt-BR"/>
        </w:rPr>
        <w:t>informed</w:t>
      </w:r>
      <w:r w:rsidRPr="000F77C4">
        <w:rPr>
          <w:rFonts w:ascii="Calibri" w:eastAsia="Times New Roman" w:hAnsi="Calibri"/>
          <w:szCs w:val="20"/>
          <w:lang w:val="en-GB" w:eastAsia="en-US"/>
        </w:rPr>
        <w:t>;</w:t>
      </w:r>
      <w:proofErr w:type="gramEnd"/>
    </w:p>
    <w:p w14:paraId="15322F2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h)</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full </w:t>
      </w:r>
      <w:r w:rsidRPr="000F77C4">
        <w:rPr>
          <w:rFonts w:ascii="Calibri" w:eastAsia="Times New Roman" w:hAnsi="Calibri"/>
          <w:lang w:val="en-GB" w:eastAsia="pt-BR"/>
        </w:rPr>
        <w:t>engagement and commitment from the regional and area offices is fundamental for the successful implementation of the strategic plan for the Union, the operational plans of the three Sectors and General Secretariat, and the Buenos Aires Action Plan</w:t>
      </w:r>
      <w:r w:rsidRPr="000F77C4">
        <w:rPr>
          <w:rFonts w:ascii="Calibri" w:eastAsia="Times New Roman" w:hAnsi="Calibri"/>
          <w:szCs w:val="20"/>
          <w:lang w:val="en-GB" w:eastAsia="pt-BR"/>
        </w:rPr>
        <w:t>,</w:t>
      </w:r>
    </w:p>
    <w:p w14:paraId="414843A3"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noting</w:t>
      </w:r>
    </w:p>
    <w:p w14:paraId="0C5794D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a)</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the role of the ITU regional offices is to assist countries in the regions in many areas such as executing and following up projects, including ones related to the regional initiatives, bridging the standardization gap, capacity building related to frequency management, updating the regions on ITU activities and strengthening collaboration with the regional telecommunication </w:t>
      </w:r>
      <w:proofErr w:type="gramStart"/>
      <w:r w:rsidRPr="000F77C4">
        <w:rPr>
          <w:rFonts w:ascii="Calibri" w:eastAsia="Times New Roman" w:hAnsi="Calibri"/>
          <w:szCs w:val="20"/>
          <w:lang w:val="en-GB" w:eastAsia="pt-BR"/>
        </w:rPr>
        <w:t>organizations;</w:t>
      </w:r>
      <w:proofErr w:type="gramEnd"/>
    </w:p>
    <w:p w14:paraId="16F5C0A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b)</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both the Plenipotentiary Conference and the Council have endorsed the principle that regional and area offices should be entrusted with clear and specific </w:t>
      </w:r>
      <w:proofErr w:type="gramStart"/>
      <w:r w:rsidRPr="000F77C4">
        <w:rPr>
          <w:rFonts w:ascii="Calibri" w:eastAsia="Times New Roman" w:hAnsi="Calibri"/>
          <w:szCs w:val="20"/>
          <w:lang w:val="en-GB" w:eastAsia="pt-BR"/>
        </w:rPr>
        <w:t>functions;</w:t>
      </w:r>
      <w:proofErr w:type="gramEnd"/>
    </w:p>
    <w:p w14:paraId="6CED1B5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c)</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 xml:space="preserve">that there should be greater cooperation and coordination among the three Bureaux and the General Secretariat in order to encourage participation by the regional offices in their respective </w:t>
      </w:r>
      <w:proofErr w:type="gramStart"/>
      <w:r w:rsidRPr="000F77C4">
        <w:rPr>
          <w:rFonts w:ascii="Calibri" w:eastAsia="Times New Roman" w:hAnsi="Calibri"/>
          <w:szCs w:val="20"/>
          <w:lang w:val="en-GB" w:eastAsia="pt-BR"/>
        </w:rPr>
        <w:t>spheres;</w:t>
      </w:r>
      <w:proofErr w:type="gramEnd"/>
    </w:p>
    <w:p w14:paraId="5F3DB8E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i/>
          <w:iCs/>
          <w:szCs w:val="20"/>
          <w:lang w:val="en-GB" w:eastAsia="pt-BR"/>
        </w:rPr>
        <w:t>d)</w:t>
      </w:r>
      <w:r w:rsidRPr="000F77C4">
        <w:rPr>
          <w:rFonts w:ascii="Calibri" w:eastAsia="Times New Roman" w:hAnsi="Calibri"/>
          <w:i/>
          <w:iCs/>
          <w:szCs w:val="20"/>
          <w:lang w:val="en-GB" w:eastAsia="pt-BR"/>
        </w:rPr>
        <w:tab/>
      </w:r>
      <w:r w:rsidRPr="000F77C4">
        <w:rPr>
          <w:rFonts w:ascii="Calibri" w:eastAsia="Times New Roman" w:hAnsi="Calibri"/>
          <w:szCs w:val="20"/>
          <w:lang w:val="en-GB" w:eastAsia="pt-BR"/>
        </w:rPr>
        <w:t>that there is a need for ongoing evaluation of the resourcing requirement, including staff, for regional and area offices to deliver on their agreed mandates,</w:t>
      </w:r>
    </w:p>
    <w:p w14:paraId="5DEC7FD1"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noting also</w:t>
      </w:r>
    </w:p>
    <w:p w14:paraId="54F04A5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 xml:space="preserve">that regional and area offices represent the presence of the entire Union, that their activities should be linked to ITU headquarters and should reflect the coordinated objectives of all </w:t>
      </w:r>
      <w:r w:rsidRPr="000F77C4">
        <w:rPr>
          <w:rFonts w:ascii="Calibri" w:eastAsia="Times New Roman" w:hAnsi="Calibri"/>
          <w:szCs w:val="20"/>
          <w:lang w:val="en-GB" w:eastAsia="en-US"/>
        </w:rPr>
        <w:lastRenderedPageBreak/>
        <w:t>three Sectors and the General Secretariat, and that regional activities should enhance the effective participation of all members in ITU work,</w:t>
      </w:r>
    </w:p>
    <w:p w14:paraId="2160EE82"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en-US"/>
        </w:rPr>
        <w:t>resolves</w:t>
      </w:r>
    </w:p>
    <w:p w14:paraId="1EAAB13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pt-BR"/>
        </w:rPr>
        <w:t>1</w:t>
      </w:r>
      <w:r w:rsidRPr="000F77C4">
        <w:rPr>
          <w:rFonts w:ascii="Calibri" w:eastAsia="Times New Roman" w:hAnsi="Calibri"/>
          <w:szCs w:val="20"/>
          <w:lang w:val="en-GB" w:eastAsia="pt-BR"/>
        </w:rPr>
        <w:tab/>
        <w:t>to</w:t>
      </w:r>
      <w:r w:rsidRPr="000F77C4">
        <w:rPr>
          <w:rFonts w:ascii="Calibri" w:eastAsia="Times New Roman" w:hAnsi="Calibri"/>
          <w:szCs w:val="20"/>
          <w:lang w:val="en-GB" w:eastAsia="en-US"/>
        </w:rPr>
        <w:t xml:space="preserve"> strengthen the functions of the regional offices so that they can play a part in implementation of the ITU strategic plan, programmes and projects, and the regional initiatives set out in Resolution 17 (Rev.</w:t>
      </w:r>
      <w:del w:id="3" w:author="R.SHAKYA" w:date="2022-08-04T18:10:00Z">
        <w:r w:rsidRPr="000F77C4" w:rsidDel="00073228">
          <w:rPr>
            <w:rFonts w:ascii="Calibri" w:eastAsia="Times New Roman" w:hAnsi="Calibri"/>
            <w:szCs w:val="20"/>
            <w:lang w:val="en-GB" w:eastAsia="en-US"/>
          </w:rPr>
          <w:delText xml:space="preserve"> Buenos Aires</w:delText>
        </w:r>
      </w:del>
      <w:ins w:id="4" w:author="R.SHAKYA" w:date="2022-08-04T18:10:00Z">
        <w:r w:rsidRPr="000F77C4">
          <w:rPr>
            <w:rFonts w:ascii="Calibri" w:eastAsia="Times New Roman" w:hAnsi="Calibri"/>
            <w:szCs w:val="20"/>
            <w:lang w:val="en-GB" w:eastAsia="en-US"/>
          </w:rPr>
          <w:t xml:space="preserve"> Kigali</w:t>
        </w:r>
      </w:ins>
      <w:r w:rsidRPr="000F77C4">
        <w:rPr>
          <w:rFonts w:ascii="Calibri" w:eastAsia="Times New Roman" w:hAnsi="Calibri"/>
          <w:szCs w:val="20"/>
          <w:lang w:val="en-GB" w:eastAsia="en-US"/>
        </w:rPr>
        <w:t>, 20</w:t>
      </w:r>
      <w:ins w:id="5" w:author="R.SHAKYA" w:date="2022-08-04T18:11:00Z">
        <w:r w:rsidRPr="000F77C4">
          <w:rPr>
            <w:rFonts w:ascii="Calibri" w:eastAsia="Times New Roman" w:hAnsi="Calibri"/>
            <w:szCs w:val="20"/>
            <w:lang w:val="en-GB" w:eastAsia="en-US"/>
          </w:rPr>
          <w:t>22</w:t>
        </w:r>
      </w:ins>
      <w:del w:id="6" w:author="R.SHAKYA" w:date="2022-08-04T18:11:00Z">
        <w:r w:rsidRPr="000F77C4" w:rsidDel="00073228">
          <w:rPr>
            <w:rFonts w:ascii="Calibri" w:eastAsia="Times New Roman" w:hAnsi="Calibri"/>
            <w:szCs w:val="20"/>
            <w:lang w:val="en-GB" w:eastAsia="en-US"/>
          </w:rPr>
          <w:delText>17</w:delText>
        </w:r>
      </w:del>
      <w:r w:rsidRPr="000F77C4">
        <w:rPr>
          <w:rFonts w:ascii="Calibri" w:eastAsia="Times New Roman" w:hAnsi="Calibri"/>
          <w:szCs w:val="20"/>
          <w:lang w:val="en-GB" w:eastAsia="en-US"/>
        </w:rPr>
        <w:t xml:space="preserve">) of WTDC, within the available resources, including those allocated by the financial plan and from other relevant sources such as voluntary </w:t>
      </w:r>
      <w:proofErr w:type="gramStart"/>
      <w:r w:rsidRPr="000F77C4">
        <w:rPr>
          <w:rFonts w:ascii="Calibri" w:eastAsia="Times New Roman" w:hAnsi="Calibri"/>
          <w:szCs w:val="20"/>
          <w:lang w:val="en-GB" w:eastAsia="en-US"/>
        </w:rPr>
        <w:t>contributions;</w:t>
      </w:r>
      <w:proofErr w:type="gramEnd"/>
    </w:p>
    <w:p w14:paraId="155D697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en-US"/>
        </w:rPr>
        <w:t>2</w:t>
      </w:r>
      <w:r w:rsidRPr="000F77C4">
        <w:rPr>
          <w:rFonts w:ascii="Calibri" w:eastAsia="Times New Roman" w:hAnsi="Calibri"/>
          <w:szCs w:val="20"/>
          <w:lang w:val="en-GB" w:eastAsia="en-US"/>
        </w:rPr>
        <w:tab/>
      </w:r>
      <w:r w:rsidRPr="000F77C4">
        <w:rPr>
          <w:rFonts w:ascii="Calibri" w:eastAsia="Times New Roman" w:hAnsi="Calibri"/>
          <w:szCs w:val="20"/>
          <w:lang w:val="en-GB" w:eastAsia="pt-BR"/>
        </w:rPr>
        <w:t xml:space="preserve">that regional offices play a key role in facilitating discussions on regional matters and the dissemination of information and results of activities of all three Sectors of the Union and the General Secretariat, while avoiding the duplication of such functions with headquarters, and collaborating with the regional telecommunication organizations to avoid duplication of activities and </w:t>
      </w:r>
      <w:proofErr w:type="gramStart"/>
      <w:r w:rsidRPr="000F77C4">
        <w:rPr>
          <w:rFonts w:ascii="Calibri" w:eastAsia="Times New Roman" w:hAnsi="Calibri"/>
          <w:szCs w:val="20"/>
          <w:lang w:val="en-GB" w:eastAsia="pt-BR"/>
        </w:rPr>
        <w:t>efforts;</w:t>
      </w:r>
      <w:proofErr w:type="gramEnd"/>
    </w:p>
    <w:p w14:paraId="3BA3D5F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3</w:t>
      </w:r>
      <w:r w:rsidRPr="000F77C4">
        <w:rPr>
          <w:rFonts w:ascii="Calibri" w:eastAsia="Times New Roman" w:hAnsi="Calibri"/>
          <w:szCs w:val="20"/>
          <w:lang w:val="en-GB" w:eastAsia="pt-BR"/>
        </w:rPr>
        <w:tab/>
        <w:t xml:space="preserve">that the regional and area offices shall be empowered to make decisions within their mandate, while the coordination functions and the balance between ITU headquarters and the regional and area offices should be facilitated and </w:t>
      </w:r>
      <w:proofErr w:type="gramStart"/>
      <w:r w:rsidRPr="000F77C4">
        <w:rPr>
          <w:rFonts w:ascii="Calibri" w:eastAsia="Times New Roman" w:hAnsi="Calibri"/>
          <w:szCs w:val="20"/>
          <w:lang w:val="en-GB" w:eastAsia="pt-BR"/>
        </w:rPr>
        <w:t>improved;</w:t>
      </w:r>
      <w:proofErr w:type="gramEnd"/>
    </w:p>
    <w:p w14:paraId="175364F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4</w:t>
      </w:r>
      <w:r w:rsidRPr="000F77C4">
        <w:rPr>
          <w:rFonts w:ascii="Calibri" w:eastAsia="Times New Roman" w:hAnsi="Calibri"/>
          <w:szCs w:val="20"/>
          <w:lang w:val="en-GB" w:eastAsia="pt-BR"/>
        </w:rPr>
        <w:tab/>
        <w:t xml:space="preserve">that the regional and area offices should contribute, to the extent practicable, </w:t>
      </w:r>
      <w:r w:rsidRPr="000F77C4">
        <w:rPr>
          <w:rFonts w:ascii="Calibri" w:eastAsia="Times New Roman" w:hAnsi="Calibri"/>
          <w:i/>
          <w:iCs/>
          <w:szCs w:val="20"/>
          <w:lang w:val="en-GB" w:eastAsia="pt-BR"/>
        </w:rPr>
        <w:t>inter</w:t>
      </w:r>
      <w:r w:rsidRPr="000F77C4">
        <w:rPr>
          <w:rFonts w:ascii="Calibri" w:eastAsia="Times New Roman" w:hAnsi="Calibri"/>
          <w:szCs w:val="20"/>
          <w:lang w:val="en-GB" w:eastAsia="en-US"/>
        </w:rPr>
        <w:t xml:space="preserve"> </w:t>
      </w:r>
      <w:r w:rsidRPr="000F77C4">
        <w:rPr>
          <w:rFonts w:ascii="Calibri" w:eastAsia="Times New Roman" w:hAnsi="Calibri"/>
          <w:i/>
          <w:iCs/>
          <w:szCs w:val="20"/>
          <w:lang w:val="en-GB" w:eastAsia="pt-BR"/>
        </w:rPr>
        <w:t>alia</w:t>
      </w:r>
      <w:r w:rsidRPr="000F77C4">
        <w:rPr>
          <w:rFonts w:ascii="Calibri" w:eastAsia="Times New Roman" w:hAnsi="Calibri"/>
          <w:szCs w:val="20"/>
          <w:lang w:val="en-GB" w:eastAsia="pt-BR"/>
        </w:rPr>
        <w:t xml:space="preserve">, to the annual four-year rolling operational plans of the General Secretariat and of the three Sectors, with content specific to each regional and area office, linked to the strategic plan for the Union for </w:t>
      </w:r>
      <w:del w:id="7" w:author="R.SHAKYA" w:date="2022-08-04T18:11:00Z">
        <w:r w:rsidRPr="000F77C4" w:rsidDel="00073228">
          <w:rPr>
            <w:rFonts w:ascii="Calibri" w:eastAsia="Times New Roman" w:hAnsi="Calibri"/>
            <w:szCs w:val="20"/>
            <w:lang w:val="en-GB" w:eastAsia="pt-BR"/>
          </w:rPr>
          <w:delText>2020</w:delText>
        </w:r>
        <w:r w:rsidRPr="000F77C4" w:rsidDel="00073228">
          <w:rPr>
            <w:rFonts w:ascii="Calibri" w:eastAsia="Times New Roman" w:hAnsi="Calibri"/>
            <w:szCs w:val="20"/>
            <w:lang w:val="en-GB" w:eastAsia="pt-BR"/>
          </w:rPr>
          <w:noBreakHyphen/>
          <w:delText xml:space="preserve">2023 </w:delText>
        </w:r>
      </w:del>
      <w:ins w:id="8" w:author="R.SHAKYA" w:date="2022-08-04T18:11:00Z">
        <w:r w:rsidRPr="000F77C4">
          <w:rPr>
            <w:rFonts w:ascii="Calibri" w:eastAsia="Times New Roman" w:hAnsi="Calibri"/>
            <w:szCs w:val="20"/>
            <w:lang w:val="en-GB" w:eastAsia="pt-BR"/>
          </w:rPr>
          <w:t xml:space="preserve">2024-2027 </w:t>
        </w:r>
      </w:ins>
      <w:r w:rsidRPr="000F77C4">
        <w:rPr>
          <w:rFonts w:ascii="Calibri" w:eastAsia="Times New Roman" w:hAnsi="Calibri"/>
          <w:szCs w:val="20"/>
          <w:lang w:val="en-GB" w:eastAsia="pt-BR"/>
        </w:rPr>
        <w:t xml:space="preserve">and the </w:t>
      </w:r>
      <w:del w:id="9" w:author="R.SHAKYA" w:date="2022-08-04T18:11:00Z">
        <w:r w:rsidRPr="000F77C4" w:rsidDel="00073228">
          <w:rPr>
            <w:rFonts w:ascii="Calibri" w:eastAsia="Times New Roman" w:hAnsi="Calibri"/>
            <w:szCs w:val="20"/>
            <w:lang w:val="en-GB" w:eastAsia="pt-BR"/>
          </w:rPr>
          <w:delText xml:space="preserve">Buenos Aires </w:delText>
        </w:r>
      </w:del>
      <w:ins w:id="10" w:author="R.SHAKYA" w:date="2022-08-04T18:11:00Z">
        <w:r w:rsidRPr="000F77C4">
          <w:rPr>
            <w:rFonts w:ascii="Calibri" w:eastAsia="Times New Roman" w:hAnsi="Calibri"/>
            <w:szCs w:val="20"/>
            <w:lang w:val="en-GB" w:eastAsia="pt-BR"/>
          </w:rPr>
          <w:t xml:space="preserve">Kigali </w:t>
        </w:r>
      </w:ins>
      <w:r w:rsidRPr="000F77C4">
        <w:rPr>
          <w:rFonts w:ascii="Calibri" w:eastAsia="Times New Roman" w:hAnsi="Calibri"/>
          <w:szCs w:val="20"/>
          <w:lang w:val="en-GB" w:eastAsia="pt-BR"/>
        </w:rPr>
        <w:t>Action Plan, then set up and continue to publish the annual plan/events on the ITU website for implementation;</w:t>
      </w:r>
    </w:p>
    <w:p w14:paraId="7555B04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5</w:t>
      </w:r>
      <w:r w:rsidRPr="000F77C4">
        <w:rPr>
          <w:rFonts w:ascii="Calibri" w:eastAsia="Times New Roman" w:hAnsi="Calibri"/>
          <w:szCs w:val="20"/>
          <w:lang w:val="en-GB" w:eastAsia="pt-BR"/>
        </w:rPr>
        <w:tab/>
        <w:t>that regional and area offices shall actively engage in the implementation of the strategic plan for the Union for</w:t>
      </w:r>
      <w:del w:id="11" w:author="R.SHAKYA" w:date="2022-08-04T18:12:00Z">
        <w:r w:rsidRPr="000F77C4" w:rsidDel="00073228">
          <w:rPr>
            <w:rFonts w:ascii="Calibri" w:eastAsia="Times New Roman" w:hAnsi="Calibri"/>
            <w:szCs w:val="20"/>
            <w:lang w:val="en-GB" w:eastAsia="pt-BR"/>
          </w:rPr>
          <w:delText xml:space="preserve"> 2020-2023</w:delText>
        </w:r>
      </w:del>
      <w:ins w:id="12" w:author="R.SHAKYA" w:date="2022-08-04T18:12:00Z">
        <w:r w:rsidRPr="000F77C4">
          <w:rPr>
            <w:rFonts w:ascii="Calibri" w:eastAsia="Times New Roman" w:hAnsi="Calibri"/>
            <w:szCs w:val="20"/>
            <w:lang w:val="en-GB" w:eastAsia="pt-BR"/>
          </w:rPr>
          <w:t>2024-2027</w:t>
        </w:r>
      </w:ins>
      <w:r w:rsidRPr="000F77C4">
        <w:rPr>
          <w:rFonts w:ascii="Calibri" w:eastAsia="Times New Roman" w:hAnsi="Calibri"/>
          <w:szCs w:val="20"/>
          <w:lang w:val="en-GB" w:eastAsia="pt-BR"/>
        </w:rPr>
        <w:t xml:space="preserve">, in particular with respect to the </w:t>
      </w:r>
      <w:del w:id="13" w:author="R.SHAKYA" w:date="2022-08-04T18:12:00Z">
        <w:r w:rsidRPr="000F77C4" w:rsidDel="00073228">
          <w:rPr>
            <w:rFonts w:ascii="Calibri" w:eastAsia="Times New Roman" w:hAnsi="Calibri"/>
            <w:szCs w:val="20"/>
            <w:lang w:val="en-GB" w:eastAsia="pt-BR"/>
          </w:rPr>
          <w:delText xml:space="preserve">four </w:delText>
        </w:r>
      </w:del>
      <w:r w:rsidRPr="000F77C4">
        <w:rPr>
          <w:rFonts w:ascii="Calibri" w:eastAsia="Times New Roman" w:hAnsi="Calibri"/>
          <w:szCs w:val="20"/>
          <w:lang w:val="en-GB" w:eastAsia="pt-BR"/>
        </w:rPr>
        <w:t xml:space="preserve">strategic goals, all sectoral and inter-Sectoral objectives and following up on the accomplishment of the strategic </w:t>
      </w:r>
      <w:proofErr w:type="gramStart"/>
      <w:r w:rsidRPr="000F77C4">
        <w:rPr>
          <w:rFonts w:ascii="Calibri" w:eastAsia="Times New Roman" w:hAnsi="Calibri"/>
          <w:szCs w:val="20"/>
          <w:lang w:val="en-GB" w:eastAsia="pt-BR"/>
        </w:rPr>
        <w:t>targets;</w:t>
      </w:r>
      <w:proofErr w:type="gramEnd"/>
    </w:p>
    <w:p w14:paraId="73584505" w14:textId="38A60DBC"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6</w:t>
      </w:r>
      <w:r w:rsidRPr="000F77C4">
        <w:rPr>
          <w:rFonts w:ascii="Calibri" w:eastAsia="Times New Roman" w:hAnsi="Calibri"/>
          <w:szCs w:val="20"/>
          <w:lang w:val="en-GB" w:eastAsia="pt-BR"/>
        </w:rPr>
        <w:tab/>
        <w:t xml:space="preserve">that regional and area offices shall actively engage in the implementation of the </w:t>
      </w:r>
      <w:del w:id="14" w:author="R.SHAKYA" w:date="2022-08-04T18:12:00Z">
        <w:r w:rsidRPr="000F77C4" w:rsidDel="00073228">
          <w:rPr>
            <w:rFonts w:ascii="Calibri" w:eastAsia="Times New Roman" w:hAnsi="Calibri"/>
            <w:szCs w:val="20"/>
            <w:lang w:val="en-GB" w:eastAsia="pt-BR"/>
          </w:rPr>
          <w:delText xml:space="preserve">Buenos Aires </w:delText>
        </w:r>
      </w:del>
      <w:ins w:id="15" w:author="R.SHAKYA" w:date="2022-08-04T18:12:00Z">
        <w:r w:rsidRPr="000F77C4">
          <w:rPr>
            <w:rFonts w:ascii="Calibri" w:eastAsia="Times New Roman" w:hAnsi="Calibri"/>
            <w:szCs w:val="20"/>
            <w:lang w:val="en-GB" w:eastAsia="pt-BR"/>
          </w:rPr>
          <w:t>Kigali</w:t>
        </w:r>
      </w:ins>
      <w:ins w:id="16" w:author="R.SHAKYA" w:date="2022-08-04T18:13:00Z">
        <w:r w:rsidRPr="000F77C4">
          <w:rPr>
            <w:rFonts w:ascii="Calibri" w:eastAsia="Times New Roman" w:hAnsi="Calibri"/>
            <w:szCs w:val="20"/>
            <w:lang w:val="en-GB" w:eastAsia="pt-BR"/>
          </w:rPr>
          <w:t xml:space="preserve"> </w:t>
        </w:r>
      </w:ins>
      <w:r w:rsidRPr="000F77C4">
        <w:rPr>
          <w:rFonts w:ascii="Calibri" w:eastAsia="Times New Roman" w:hAnsi="Calibri"/>
          <w:szCs w:val="20"/>
          <w:lang w:val="en-GB" w:eastAsia="pt-BR"/>
        </w:rPr>
        <w:t xml:space="preserve">Action Plan, in particular with respect to the </w:t>
      </w:r>
      <w:del w:id="17" w:author="R.SHAKYA" w:date="2022-08-04T18:13:00Z">
        <w:r w:rsidRPr="000F77C4" w:rsidDel="00073228">
          <w:rPr>
            <w:rFonts w:ascii="Calibri" w:eastAsia="Times New Roman" w:hAnsi="Calibri"/>
            <w:szCs w:val="20"/>
            <w:lang w:val="en-GB" w:eastAsia="pt-BR"/>
          </w:rPr>
          <w:delText xml:space="preserve">four objectives </w:delText>
        </w:r>
      </w:del>
      <w:ins w:id="18" w:author="R.SHAKYA" w:date="2022-08-04T18:13:00Z">
        <w:r w:rsidRPr="000F77C4">
          <w:rPr>
            <w:rFonts w:ascii="Calibri" w:eastAsia="Times New Roman" w:hAnsi="Calibri"/>
            <w:szCs w:val="20"/>
            <w:lang w:val="en-GB" w:eastAsia="pt-BR"/>
          </w:rPr>
          <w:t xml:space="preserve">five </w:t>
        </w:r>
      </w:ins>
      <w:ins w:id="19" w:author="R.SHAKYA" w:date="2022-08-04T18:14:00Z">
        <w:r w:rsidRPr="000F77C4">
          <w:rPr>
            <w:rFonts w:ascii="Calibri" w:eastAsia="Times New Roman" w:hAnsi="Calibri"/>
            <w:szCs w:val="20"/>
            <w:lang w:val="en-GB" w:eastAsia="pt-BR"/>
          </w:rPr>
          <w:t xml:space="preserve">priorities </w:t>
        </w:r>
      </w:ins>
      <w:r w:rsidRPr="000F77C4">
        <w:rPr>
          <w:rFonts w:ascii="Calibri" w:eastAsia="Times New Roman" w:hAnsi="Calibri"/>
          <w:szCs w:val="20"/>
          <w:lang w:val="en-GB" w:eastAsia="pt-BR"/>
        </w:rPr>
        <w:t xml:space="preserve">and their respective outcomes, the outputs and the regional </w:t>
      </w:r>
      <w:proofErr w:type="gramStart"/>
      <w:r w:rsidRPr="000F77C4">
        <w:rPr>
          <w:rFonts w:ascii="Calibri" w:eastAsia="Times New Roman" w:hAnsi="Calibri"/>
          <w:szCs w:val="20"/>
          <w:lang w:val="en-GB" w:eastAsia="pt-BR"/>
        </w:rPr>
        <w:t>initiatives;</w:t>
      </w:r>
      <w:proofErr w:type="gramEnd"/>
    </w:p>
    <w:p w14:paraId="1C5CB7B2" w14:textId="5569B2B2"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lang w:val="en-GB" w:eastAsia="pt-BR"/>
        </w:rPr>
        <w:t>7</w:t>
      </w:r>
      <w:r w:rsidRPr="000F77C4">
        <w:rPr>
          <w:rFonts w:ascii="Calibri" w:eastAsia="Times New Roman" w:hAnsi="Calibri"/>
          <w:szCs w:val="20"/>
          <w:lang w:val="en-GB" w:eastAsia="en-US"/>
        </w:rPr>
        <w:tab/>
        <w:t xml:space="preserve">that the regional and area offices shall actively engage in the realization of the outcomes, indicators and key performance indicators as identified by the </w:t>
      </w:r>
      <w:del w:id="20" w:author="R.SHAKYA" w:date="2022-08-04T18:17:00Z">
        <w:r w:rsidRPr="000F77C4" w:rsidDel="00873305">
          <w:rPr>
            <w:rFonts w:ascii="Calibri" w:eastAsia="Times New Roman" w:hAnsi="Calibri"/>
            <w:lang w:val="en-GB" w:eastAsia="pt-BR"/>
          </w:rPr>
          <w:delText>Buenos Aires</w:delText>
        </w:r>
        <w:r w:rsidRPr="000F77C4" w:rsidDel="00873305">
          <w:rPr>
            <w:rFonts w:ascii="Calibri" w:eastAsia="Times New Roman" w:hAnsi="Calibri"/>
            <w:szCs w:val="20"/>
            <w:lang w:val="en-GB" w:eastAsia="en-US"/>
          </w:rPr>
          <w:delText xml:space="preserve"> </w:delText>
        </w:r>
      </w:del>
      <w:ins w:id="21" w:author="R.SHAKYA" w:date="2022-08-04T18:17:00Z">
        <w:r w:rsidRPr="000F77C4">
          <w:rPr>
            <w:rFonts w:ascii="Calibri" w:eastAsia="Times New Roman" w:hAnsi="Calibri"/>
            <w:szCs w:val="20"/>
            <w:lang w:val="en-GB" w:eastAsia="en-US"/>
          </w:rPr>
          <w:t xml:space="preserve">Kigali </w:t>
        </w:r>
      </w:ins>
      <w:r w:rsidRPr="000F77C4">
        <w:rPr>
          <w:rFonts w:ascii="Calibri" w:eastAsia="Times New Roman" w:hAnsi="Calibri"/>
          <w:szCs w:val="20"/>
          <w:lang w:val="en-GB" w:eastAsia="en-US"/>
        </w:rPr>
        <w:t xml:space="preserve">Action Plan and by the Telecommunication Development Advisory </w:t>
      </w:r>
      <w:proofErr w:type="gramStart"/>
      <w:r w:rsidRPr="000F77C4">
        <w:rPr>
          <w:rFonts w:ascii="Calibri" w:eastAsia="Times New Roman" w:hAnsi="Calibri"/>
          <w:szCs w:val="20"/>
          <w:lang w:val="en-GB" w:eastAsia="en-US"/>
        </w:rPr>
        <w:t>Group;</w:t>
      </w:r>
      <w:proofErr w:type="gramEnd"/>
    </w:p>
    <w:p w14:paraId="2BFFEA4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8</w:t>
      </w:r>
      <w:r w:rsidRPr="000F77C4">
        <w:rPr>
          <w:rFonts w:ascii="Calibri" w:eastAsia="Times New Roman" w:hAnsi="Calibri"/>
          <w:szCs w:val="20"/>
          <w:lang w:val="en-GB" w:eastAsia="pt-BR"/>
        </w:rPr>
        <w:tab/>
        <w:t>that cooperation between the ITU regional and area offices, relevant regional organizations</w:t>
      </w:r>
      <w:ins w:id="22" w:author="R.SHAKYA" w:date="2022-08-04T18:17:00Z">
        <w:r w:rsidRPr="000F77C4">
          <w:rPr>
            <w:rFonts w:ascii="Calibri" w:eastAsia="Times New Roman" w:hAnsi="Calibri"/>
            <w:szCs w:val="20"/>
            <w:lang w:val="en-GB" w:eastAsia="pt-BR"/>
          </w:rPr>
          <w:t>, United Nations agencies</w:t>
        </w:r>
      </w:ins>
      <w:r w:rsidRPr="000F77C4">
        <w:rPr>
          <w:rFonts w:ascii="Calibri" w:eastAsia="Times New Roman" w:hAnsi="Calibri"/>
          <w:szCs w:val="20"/>
          <w:lang w:val="en-GB" w:eastAsia="pt-BR"/>
        </w:rPr>
        <w:t xml:space="preserve"> and other international organizations dealing with development and financial matters should continue to be improved, in the interests of optimizing the use of resources and avoiding duplication, and that Member States should be kept updated, through BDT, where necessary, in order to ensure that their needs are being met in a coordinated and consultative </w:t>
      </w:r>
      <w:proofErr w:type="gramStart"/>
      <w:r w:rsidRPr="000F77C4">
        <w:rPr>
          <w:rFonts w:ascii="Calibri" w:eastAsia="Times New Roman" w:hAnsi="Calibri"/>
          <w:szCs w:val="20"/>
          <w:lang w:val="en-GB" w:eastAsia="pt-BR"/>
        </w:rPr>
        <w:t>fashion;</w:t>
      </w:r>
      <w:proofErr w:type="gramEnd"/>
    </w:p>
    <w:p w14:paraId="13CB6BA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9</w:t>
      </w:r>
      <w:r w:rsidRPr="000F77C4">
        <w:rPr>
          <w:rFonts w:ascii="Calibri" w:eastAsia="Times New Roman" w:hAnsi="Calibri"/>
          <w:szCs w:val="20"/>
          <w:lang w:val="en-GB" w:eastAsia="pt-BR"/>
        </w:rPr>
        <w:tab/>
        <w:t xml:space="preserve">that the regional offices shall be fully involved in the organization of all ITU events/meetings/conferences, in close collaboration with the General Secretariat, the relevant Bureau(x) and the regional organizations, taking into consideration the priorities identified by the membership in the regions, in order to increase efficiency in the coordination of such events, avoid duplication of events/topics and derive benefit from synergy between the Bureaux and regional </w:t>
      </w:r>
      <w:proofErr w:type="gramStart"/>
      <w:r w:rsidRPr="000F77C4">
        <w:rPr>
          <w:rFonts w:ascii="Calibri" w:eastAsia="Times New Roman" w:hAnsi="Calibri"/>
          <w:szCs w:val="20"/>
          <w:lang w:val="en-GB" w:eastAsia="pt-BR"/>
        </w:rPr>
        <w:t>offices;</w:t>
      </w:r>
      <w:proofErr w:type="gramEnd"/>
    </w:p>
    <w:p w14:paraId="7DECBE0D"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lang w:val="en-GB" w:eastAsia="pt-BR"/>
        </w:rPr>
        <w:lastRenderedPageBreak/>
        <w:t>10</w:t>
      </w:r>
      <w:r w:rsidRPr="000F77C4">
        <w:rPr>
          <w:rFonts w:ascii="Calibri" w:eastAsia="Times New Roman" w:hAnsi="Calibri"/>
          <w:szCs w:val="20"/>
          <w:lang w:val="en-GB" w:eastAsia="en-US"/>
        </w:rPr>
        <w:tab/>
        <w:t xml:space="preserve">that, for the effective performance of their duties, regional offices must have sufficient </w:t>
      </w:r>
      <w:ins w:id="23" w:author="R.SHAKYA" w:date="2022-08-04T18:18:00Z">
        <w:r w:rsidRPr="000F77C4">
          <w:rPr>
            <w:rFonts w:ascii="Calibri" w:eastAsia="Times New Roman" w:hAnsi="Calibri"/>
            <w:szCs w:val="20"/>
            <w:lang w:val="en-GB" w:eastAsia="en-US"/>
          </w:rPr>
          <w:t xml:space="preserve">human and financial </w:t>
        </w:r>
      </w:ins>
      <w:r w:rsidRPr="000F77C4">
        <w:rPr>
          <w:rFonts w:ascii="Calibri" w:eastAsia="Times New Roman" w:hAnsi="Calibri"/>
          <w:szCs w:val="20"/>
          <w:lang w:val="en-GB" w:eastAsia="en-US"/>
        </w:rPr>
        <w:t>resources, within the resources allocated by the financial plan, including the technological platforms to hold electronic meetings and utilize electronic working methods</w:t>
      </w:r>
      <w:r w:rsidRPr="000F77C4">
        <w:rPr>
          <w:rFonts w:ascii="Calibri" w:eastAsia="Times New Roman" w:hAnsi="Calibri"/>
          <w:lang w:val="en-GB" w:eastAsia="en-US"/>
        </w:rPr>
        <w:t xml:space="preserve">, and also to disseminate relevant information through the various existing electronic tools to </w:t>
      </w:r>
      <w:r w:rsidRPr="000F77C4">
        <w:rPr>
          <w:rFonts w:ascii="Calibri" w:eastAsia="Times New Roman" w:hAnsi="Calibri"/>
          <w:szCs w:val="20"/>
          <w:lang w:val="en-GB" w:eastAsia="en-US"/>
        </w:rPr>
        <w:t xml:space="preserve">their respective Member </w:t>
      </w:r>
      <w:proofErr w:type="gramStart"/>
      <w:r w:rsidRPr="000F77C4">
        <w:rPr>
          <w:rFonts w:ascii="Calibri" w:eastAsia="Times New Roman" w:hAnsi="Calibri"/>
          <w:szCs w:val="20"/>
          <w:lang w:val="en-GB" w:eastAsia="en-US"/>
        </w:rPr>
        <w:t>States;</w:t>
      </w:r>
      <w:proofErr w:type="gramEnd"/>
    </w:p>
    <w:p w14:paraId="7E43EC42"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11</w:t>
      </w:r>
      <w:r w:rsidRPr="000F77C4">
        <w:rPr>
          <w:rFonts w:ascii="Calibri" w:eastAsia="Times New Roman" w:hAnsi="Calibri"/>
          <w:szCs w:val="20"/>
          <w:lang w:val="en-GB" w:eastAsia="pt-BR"/>
        </w:rPr>
        <w:tab/>
        <w:t>that the objectives and outcomes identified in the strategic plan for the Union for</w:t>
      </w:r>
      <w:del w:id="24" w:author="R.SHAKYA" w:date="2022-08-04T18:18:00Z">
        <w:r w:rsidRPr="000F77C4" w:rsidDel="00873305">
          <w:rPr>
            <w:rFonts w:ascii="Calibri" w:eastAsia="Times New Roman" w:hAnsi="Calibri"/>
            <w:szCs w:val="20"/>
            <w:lang w:val="en-GB" w:eastAsia="pt-BR"/>
          </w:rPr>
          <w:delText xml:space="preserve"> 2020-2023</w:delText>
        </w:r>
      </w:del>
      <w:ins w:id="25" w:author="R.SHAKYA" w:date="2022-08-04T18:18:00Z">
        <w:r w:rsidRPr="000F77C4">
          <w:rPr>
            <w:rFonts w:ascii="Calibri" w:eastAsia="Times New Roman" w:hAnsi="Calibri"/>
            <w:szCs w:val="20"/>
            <w:lang w:val="en-GB" w:eastAsia="pt-BR"/>
          </w:rPr>
          <w:t>2024-2027</w:t>
        </w:r>
      </w:ins>
      <w:r w:rsidRPr="000F77C4">
        <w:rPr>
          <w:rFonts w:ascii="Calibri" w:eastAsia="Times New Roman" w:hAnsi="Calibri"/>
          <w:szCs w:val="20"/>
          <w:lang w:val="en-GB" w:eastAsia="pt-BR"/>
        </w:rPr>
        <w:t>, along with the four-year rolling operational plans of the General Secretariat and the three Sectors and the review criteria identified in annex to this resolution, shall be used to review the regional presence, and, where regional and area offices do not meet the agreed review criteria, the Council should assess the reasons and take the necessary corrective actions that it considers appropriate, in consultation with the countries concerned;</w:t>
      </w:r>
    </w:p>
    <w:p w14:paraId="0ECBA3C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12</w:t>
      </w:r>
      <w:r w:rsidRPr="000F77C4">
        <w:rPr>
          <w:rFonts w:ascii="Calibri" w:eastAsia="Times New Roman" w:hAnsi="Calibri"/>
          <w:szCs w:val="20"/>
          <w:lang w:val="en-GB" w:eastAsia="pt-BR"/>
        </w:rPr>
        <w:tab/>
        <w:t>that, to promote the participation of developing countries in ITU activities, delegates of any developing countries which have made input contributions to ITU events can be eligible for a fellowship if the related budget allows,</w:t>
      </w:r>
    </w:p>
    <w:p w14:paraId="3556D040"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further resolves</w:t>
      </w:r>
    </w:p>
    <w:p w14:paraId="5E80019D"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1</w:t>
      </w:r>
      <w:r w:rsidRPr="000F77C4">
        <w:rPr>
          <w:rFonts w:ascii="Calibri" w:eastAsia="Times New Roman" w:hAnsi="Calibri"/>
          <w:szCs w:val="20"/>
          <w:lang w:val="en-GB" w:eastAsia="pt-BR"/>
        </w:rPr>
        <w:tab/>
        <w:t xml:space="preserve">to review the ITU regional presence in the light of the criteria contained in the annex to this </w:t>
      </w:r>
      <w:proofErr w:type="gramStart"/>
      <w:r w:rsidRPr="000F77C4">
        <w:rPr>
          <w:rFonts w:ascii="Calibri" w:eastAsia="Times New Roman" w:hAnsi="Calibri"/>
          <w:szCs w:val="20"/>
          <w:lang w:val="en-GB" w:eastAsia="pt-BR"/>
        </w:rPr>
        <w:t>resolution;</w:t>
      </w:r>
      <w:proofErr w:type="gramEnd"/>
    </w:p>
    <w:p w14:paraId="6FCAC01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2</w:t>
      </w:r>
      <w:r w:rsidRPr="000F77C4">
        <w:rPr>
          <w:rFonts w:ascii="Calibri" w:eastAsia="Times New Roman" w:hAnsi="Calibri"/>
          <w:szCs w:val="20"/>
          <w:lang w:val="en-GB" w:eastAsia="en-US"/>
        </w:rPr>
        <w:tab/>
        <w:t>that regional offices shall regularly provide reports to the Sector advisory groups, as appropriate, and to inform the Directors of BR and TSB on regional activities related to their respective Sectors,</w:t>
      </w:r>
    </w:p>
    <w:p w14:paraId="5039482B"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instructs the ITU Council</w:t>
      </w:r>
    </w:p>
    <w:p w14:paraId="40926A7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1</w:t>
      </w:r>
      <w:r w:rsidRPr="000F77C4">
        <w:rPr>
          <w:rFonts w:ascii="Calibri" w:eastAsia="Times New Roman" w:hAnsi="Calibri"/>
          <w:szCs w:val="20"/>
          <w:lang w:val="en-GB" w:eastAsia="en-US"/>
        </w:rPr>
        <w:tab/>
        <w:t>to include</w:t>
      </w:r>
      <w:r w:rsidRPr="000F77C4">
        <w:rPr>
          <w:rFonts w:ascii="Calibri" w:eastAsia="Times New Roman" w:hAnsi="Calibri"/>
          <w:lang w:val="en-GB" w:eastAsia="pt-BR"/>
        </w:rPr>
        <w:t xml:space="preserve"> strengthening of</w:t>
      </w:r>
      <w:r w:rsidRPr="000F77C4">
        <w:rPr>
          <w:rFonts w:ascii="Calibri" w:eastAsia="Times New Roman" w:hAnsi="Calibri"/>
          <w:szCs w:val="20"/>
          <w:lang w:val="en-GB" w:eastAsia="en-US"/>
        </w:rPr>
        <w:t xml:space="preserve"> the regional presence as an item on the agenda of each ordinary session of the Council in order to examine its evolution and adopt decisions for its continuing structural adaptation and operation, with the aim of fully </w:t>
      </w:r>
      <w:r w:rsidRPr="000F77C4">
        <w:rPr>
          <w:rFonts w:ascii="Calibri" w:eastAsia="Times New Roman" w:hAnsi="Calibri"/>
          <w:lang w:val="en-GB" w:eastAsia="pt-BR"/>
        </w:rPr>
        <w:t>implementing</w:t>
      </w:r>
      <w:r w:rsidRPr="000F77C4">
        <w:rPr>
          <w:rFonts w:ascii="Calibri" w:eastAsia="Times New Roman" w:hAnsi="Calibri"/>
          <w:szCs w:val="20"/>
          <w:lang w:val="en-GB" w:eastAsia="en-US"/>
        </w:rPr>
        <w:t xml:space="preserve"> the </w:t>
      </w:r>
      <w:r w:rsidRPr="000F77C4">
        <w:rPr>
          <w:rFonts w:ascii="Calibri" w:eastAsia="Times New Roman" w:hAnsi="Calibri"/>
          <w:lang w:val="en-GB" w:eastAsia="pt-BR"/>
        </w:rPr>
        <w:t>mandate</w:t>
      </w:r>
      <w:r w:rsidRPr="000F77C4">
        <w:rPr>
          <w:rFonts w:ascii="Calibri" w:eastAsia="Times New Roman" w:hAnsi="Calibri"/>
          <w:szCs w:val="20"/>
          <w:lang w:val="en-GB" w:eastAsia="en-US"/>
        </w:rPr>
        <w:t xml:space="preserve"> and </w:t>
      </w:r>
      <w:r w:rsidRPr="000F77C4">
        <w:rPr>
          <w:rFonts w:ascii="Calibri" w:eastAsia="Times New Roman" w:hAnsi="Calibri"/>
          <w:lang w:val="en-GB" w:eastAsia="pt-BR"/>
        </w:rPr>
        <w:t>the objectives of the strategic and financial plans</w:t>
      </w:r>
      <w:r w:rsidRPr="000F77C4">
        <w:rPr>
          <w:rFonts w:ascii="Calibri" w:eastAsia="Times New Roman" w:hAnsi="Calibri"/>
          <w:szCs w:val="20"/>
          <w:lang w:val="en-GB" w:eastAsia="en-US"/>
        </w:rPr>
        <w:t xml:space="preserve"> of the Union</w:t>
      </w:r>
      <w:r w:rsidRPr="000F77C4">
        <w:rPr>
          <w:rFonts w:ascii="Calibri" w:eastAsia="Times New Roman" w:hAnsi="Calibri"/>
          <w:lang w:val="en-GB" w:eastAsia="pt-BR"/>
        </w:rPr>
        <w:t xml:space="preserve"> through</w:t>
      </w:r>
      <w:r w:rsidRPr="000F77C4">
        <w:rPr>
          <w:rFonts w:ascii="Calibri" w:eastAsia="Times New Roman" w:hAnsi="Calibri"/>
          <w:szCs w:val="20"/>
          <w:lang w:val="en-GB" w:eastAsia="en-US"/>
        </w:rPr>
        <w:t xml:space="preserve"> the coordination and complementary aspects of activities between ITU and regional and subregional telecommunication </w:t>
      </w:r>
      <w:proofErr w:type="gramStart"/>
      <w:r w:rsidRPr="000F77C4">
        <w:rPr>
          <w:rFonts w:ascii="Calibri" w:eastAsia="Times New Roman" w:hAnsi="Calibri"/>
          <w:szCs w:val="20"/>
          <w:lang w:val="en-GB" w:eastAsia="en-US"/>
        </w:rPr>
        <w:t>organizations;</w:t>
      </w:r>
      <w:proofErr w:type="gramEnd"/>
    </w:p>
    <w:p w14:paraId="4C0B570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pt-BR"/>
        </w:rPr>
      </w:pPr>
      <w:r w:rsidRPr="000F77C4">
        <w:rPr>
          <w:rFonts w:ascii="Calibri" w:eastAsia="Times New Roman" w:hAnsi="Calibri"/>
          <w:lang w:val="en-GB" w:eastAsia="pt-BR"/>
        </w:rPr>
        <w:t>2</w:t>
      </w:r>
      <w:r w:rsidRPr="000F77C4">
        <w:rPr>
          <w:rFonts w:ascii="Calibri" w:eastAsia="Times New Roman" w:hAnsi="Calibri"/>
          <w:lang w:val="en-GB" w:eastAsia="pt-BR"/>
        </w:rPr>
        <w:tab/>
        <w:t xml:space="preserve">to take into account the requirements of the Union's membership and give effect to the decisions adopted at conferences and assemblies of the </w:t>
      </w:r>
      <w:proofErr w:type="gramStart"/>
      <w:r w:rsidRPr="000F77C4">
        <w:rPr>
          <w:rFonts w:ascii="Calibri" w:eastAsia="Times New Roman" w:hAnsi="Calibri"/>
          <w:lang w:val="en-GB" w:eastAsia="pt-BR"/>
        </w:rPr>
        <w:t>Union;</w:t>
      </w:r>
      <w:proofErr w:type="gramEnd"/>
    </w:p>
    <w:p w14:paraId="6A17AFA4"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3</w:t>
      </w:r>
      <w:r w:rsidRPr="000F77C4">
        <w:rPr>
          <w:rFonts w:ascii="Calibri" w:eastAsia="Times New Roman" w:hAnsi="Calibri"/>
          <w:szCs w:val="20"/>
          <w:lang w:val="en-GB" w:eastAsia="pt-BR"/>
        </w:rPr>
        <w:tab/>
        <w:t xml:space="preserve">to allocate the appropriate </w:t>
      </w:r>
      <w:ins w:id="26" w:author="R.SHAKYA" w:date="2022-08-04T18:18:00Z">
        <w:r w:rsidRPr="000F77C4">
          <w:rPr>
            <w:rFonts w:ascii="Calibri" w:eastAsia="Times New Roman" w:hAnsi="Calibri"/>
            <w:szCs w:val="20"/>
            <w:lang w:val="en-GB" w:eastAsia="pt-BR"/>
          </w:rPr>
          <w:t xml:space="preserve">human and </w:t>
        </w:r>
      </w:ins>
      <w:r w:rsidRPr="000F77C4">
        <w:rPr>
          <w:rFonts w:ascii="Calibri" w:eastAsia="Times New Roman" w:hAnsi="Calibri"/>
          <w:szCs w:val="20"/>
          <w:lang w:val="en-GB" w:eastAsia="pt-BR"/>
        </w:rPr>
        <w:t xml:space="preserve">financial resources within the financial limits established by the Plenipotentiary Conference to implement this </w:t>
      </w:r>
      <w:proofErr w:type="gramStart"/>
      <w:r w:rsidRPr="000F77C4">
        <w:rPr>
          <w:rFonts w:ascii="Calibri" w:eastAsia="Times New Roman" w:hAnsi="Calibri"/>
          <w:szCs w:val="20"/>
          <w:lang w:val="en-GB" w:eastAsia="pt-BR"/>
        </w:rPr>
        <w:t>resolution;</w:t>
      </w:r>
      <w:proofErr w:type="gramEnd"/>
    </w:p>
    <w:p w14:paraId="29BA149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lang w:val="en-GB" w:eastAsia="pt-BR"/>
        </w:rPr>
        <w:t>4</w:t>
      </w:r>
      <w:r w:rsidRPr="000F77C4">
        <w:rPr>
          <w:rFonts w:ascii="Calibri" w:eastAsia="Times New Roman" w:hAnsi="Calibri"/>
          <w:szCs w:val="20"/>
          <w:lang w:val="en-GB" w:eastAsia="en-US"/>
        </w:rPr>
        <w:tab/>
        <w:t>to report to the next plenipotentiary conference on the progress made in implementing this resolution</w:t>
      </w:r>
      <w:r w:rsidRPr="000F77C4">
        <w:rPr>
          <w:rFonts w:ascii="Calibri" w:eastAsia="Times New Roman" w:hAnsi="Calibri"/>
          <w:lang w:val="en-GB" w:eastAsia="pt-BR"/>
        </w:rPr>
        <w:t xml:space="preserve">, taking into account the relevant JIU reports, among </w:t>
      </w:r>
      <w:proofErr w:type="gramStart"/>
      <w:r w:rsidRPr="000F77C4">
        <w:rPr>
          <w:rFonts w:ascii="Calibri" w:eastAsia="Times New Roman" w:hAnsi="Calibri"/>
          <w:lang w:val="en-GB" w:eastAsia="pt-BR"/>
        </w:rPr>
        <w:t>others;</w:t>
      </w:r>
      <w:proofErr w:type="gramEnd"/>
    </w:p>
    <w:p w14:paraId="62B417C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5</w:t>
      </w:r>
      <w:r w:rsidRPr="000F77C4">
        <w:rPr>
          <w:rFonts w:ascii="Calibri" w:eastAsia="Times New Roman" w:hAnsi="Calibri"/>
          <w:szCs w:val="20"/>
          <w:lang w:val="en-GB" w:eastAsia="en-US"/>
        </w:rPr>
        <w:tab/>
        <w:t>to analyse the performance of regional and area offices based on the annual report of the Secretary-General, the results of the satisfaction survey conducted by the Secretary-General, the strategic plan for the Union for</w:t>
      </w:r>
      <w:del w:id="27" w:author="R.SHAKYA" w:date="2022-08-04T18:18:00Z">
        <w:r w:rsidRPr="000F77C4" w:rsidDel="00873305">
          <w:rPr>
            <w:rFonts w:ascii="Calibri" w:eastAsia="Times New Roman" w:hAnsi="Calibri"/>
            <w:szCs w:val="20"/>
            <w:lang w:val="en-GB" w:eastAsia="en-US"/>
          </w:rPr>
          <w:delText xml:space="preserve"> 2020</w:delText>
        </w:r>
        <w:r w:rsidRPr="000F77C4" w:rsidDel="00873305">
          <w:rPr>
            <w:rFonts w:ascii="Calibri" w:eastAsia="Times New Roman" w:hAnsi="Calibri"/>
            <w:szCs w:val="20"/>
            <w:lang w:val="en-GB" w:eastAsia="en-US"/>
          </w:rPr>
          <w:noBreakHyphen/>
          <w:delText>2023</w:delText>
        </w:r>
      </w:del>
      <w:ins w:id="28" w:author="R.SHAKYA" w:date="2022-08-04T18:18:00Z">
        <w:r w:rsidRPr="000F77C4">
          <w:rPr>
            <w:rFonts w:ascii="Calibri" w:eastAsia="Times New Roman" w:hAnsi="Calibri"/>
            <w:szCs w:val="20"/>
            <w:lang w:val="en-GB" w:eastAsia="en-US"/>
          </w:rPr>
          <w:t>2024-2027</w:t>
        </w:r>
      </w:ins>
      <w:r w:rsidRPr="000F77C4">
        <w:rPr>
          <w:rFonts w:ascii="Calibri" w:eastAsia="Times New Roman" w:hAnsi="Calibri"/>
          <w:szCs w:val="20"/>
          <w:lang w:val="en-GB" w:eastAsia="en-US"/>
        </w:rPr>
        <w:t xml:space="preserve">, the four-year rolling operational plans </w:t>
      </w:r>
      <w:r w:rsidRPr="000F77C4">
        <w:rPr>
          <w:rFonts w:ascii="Calibri" w:eastAsia="Times New Roman" w:hAnsi="Calibri"/>
          <w:szCs w:val="20"/>
          <w:lang w:val="en-GB" w:eastAsia="pt-BR"/>
        </w:rPr>
        <w:t xml:space="preserve">of the General Secretariat and the three Sectors </w:t>
      </w:r>
      <w:r w:rsidRPr="000F77C4">
        <w:rPr>
          <w:rFonts w:ascii="Calibri" w:eastAsia="Times New Roman" w:hAnsi="Calibri"/>
          <w:szCs w:val="20"/>
          <w:lang w:val="en-GB" w:eastAsia="en-US"/>
        </w:rPr>
        <w:t xml:space="preserve">and the evaluation criteria identified in the annex to this resolution, and to take appropriate measures </w:t>
      </w:r>
      <w:r w:rsidRPr="000F77C4">
        <w:rPr>
          <w:rFonts w:ascii="Calibri" w:eastAsia="Times New Roman" w:hAnsi="Calibri"/>
          <w:lang w:val="en-GB" w:eastAsia="en-US"/>
        </w:rPr>
        <w:t xml:space="preserve">and establish guidelines and recommendations </w:t>
      </w:r>
      <w:r w:rsidRPr="000F77C4">
        <w:rPr>
          <w:rFonts w:ascii="Calibri" w:eastAsia="Times New Roman" w:hAnsi="Calibri"/>
          <w:szCs w:val="20"/>
          <w:lang w:val="en-GB" w:eastAsia="en-US"/>
        </w:rPr>
        <w:t xml:space="preserve">for improving </w:t>
      </w:r>
      <w:r w:rsidRPr="000F77C4">
        <w:rPr>
          <w:rFonts w:ascii="Calibri" w:eastAsia="Times New Roman" w:hAnsi="Calibri"/>
          <w:lang w:val="en-GB" w:eastAsia="en-US"/>
        </w:rPr>
        <w:t>and strengthening</w:t>
      </w:r>
      <w:r w:rsidRPr="000F77C4">
        <w:rPr>
          <w:rFonts w:ascii="Calibri" w:eastAsia="Times New Roman" w:hAnsi="Calibri"/>
          <w:szCs w:val="20"/>
          <w:lang w:val="en-GB" w:eastAsia="en-US"/>
        </w:rPr>
        <w:t xml:space="preserve"> the ITU regional presence;</w:t>
      </w:r>
    </w:p>
    <w:p w14:paraId="3200247A"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ins w:id="29" w:author="R.SHAKYA" w:date="2022-08-04T18:20:00Z"/>
          <w:rFonts w:ascii="Calibri" w:eastAsia="Times New Roman" w:hAnsi="Calibri"/>
          <w:szCs w:val="20"/>
          <w:lang w:val="en-GB" w:eastAsia="en-US"/>
        </w:rPr>
      </w:pPr>
      <w:r w:rsidRPr="000F77C4">
        <w:rPr>
          <w:rFonts w:ascii="Calibri" w:eastAsia="Times New Roman" w:hAnsi="Calibri"/>
          <w:szCs w:val="20"/>
          <w:lang w:val="en-GB" w:eastAsia="en-US"/>
        </w:rPr>
        <w:t>6</w:t>
      </w:r>
      <w:r w:rsidRPr="000F77C4">
        <w:rPr>
          <w:rFonts w:ascii="Calibri" w:eastAsia="Times New Roman" w:hAnsi="Calibri"/>
          <w:szCs w:val="20"/>
          <w:lang w:val="en-GB" w:eastAsia="en-US"/>
        </w:rPr>
        <w:tab/>
        <w:t xml:space="preserve">to continue to consider further implementation of the recommendations from </w:t>
      </w:r>
      <w:r w:rsidRPr="000F77C4">
        <w:rPr>
          <w:rFonts w:ascii="Calibri" w:eastAsia="Times New Roman" w:hAnsi="Calibri"/>
          <w:lang w:val="en-GB" w:eastAsia="en-US"/>
        </w:rPr>
        <w:t>JIU</w:t>
      </w:r>
      <w:r w:rsidRPr="000F77C4">
        <w:rPr>
          <w:rFonts w:ascii="Calibri" w:eastAsia="Times New Roman" w:hAnsi="Calibri"/>
          <w:szCs w:val="20"/>
          <w:lang w:val="en-GB" w:eastAsia="en-US"/>
        </w:rPr>
        <w:t xml:space="preserve"> reports relating to the regional </w:t>
      </w:r>
      <w:proofErr w:type="gramStart"/>
      <w:r w:rsidRPr="000F77C4">
        <w:rPr>
          <w:rFonts w:ascii="Calibri" w:eastAsia="Times New Roman" w:hAnsi="Calibri"/>
          <w:szCs w:val="20"/>
          <w:lang w:val="en-GB" w:eastAsia="en-US"/>
        </w:rPr>
        <w:t>presence;</w:t>
      </w:r>
      <w:proofErr w:type="gramEnd"/>
    </w:p>
    <w:p w14:paraId="4A841C3C"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ins w:id="30" w:author="R.SHAKYA" w:date="2022-08-04T18:20:00Z">
        <w:r w:rsidRPr="000F77C4">
          <w:rPr>
            <w:rFonts w:ascii="Calibri" w:eastAsia="Times New Roman" w:hAnsi="Calibri"/>
            <w:szCs w:val="20"/>
            <w:lang w:val="en-GB" w:eastAsia="en-US"/>
          </w:rPr>
          <w:t xml:space="preserve">7 </w:t>
        </w:r>
        <w:r w:rsidRPr="000F77C4">
          <w:rPr>
            <w:rFonts w:ascii="Calibri" w:eastAsia="Times New Roman" w:hAnsi="Calibri"/>
            <w:szCs w:val="20"/>
            <w:lang w:val="en-GB" w:eastAsia="en-US"/>
          </w:rPr>
          <w:tab/>
          <w:t xml:space="preserve">to review the efforts of sectors, to the extent practicable, empowering regional offices and strengthening its staff if required to support efforts of all ITU Sectors in the </w:t>
        </w:r>
        <w:proofErr w:type="gramStart"/>
        <w:r w:rsidRPr="000F77C4">
          <w:rPr>
            <w:rFonts w:ascii="Calibri" w:eastAsia="Times New Roman" w:hAnsi="Calibri"/>
            <w:szCs w:val="20"/>
            <w:lang w:val="en-GB" w:eastAsia="en-US"/>
          </w:rPr>
          <w:t>region;</w:t>
        </w:r>
      </w:ins>
      <w:proofErr w:type="gramEnd"/>
    </w:p>
    <w:p w14:paraId="493C015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del w:id="31" w:author="R.SHAKYA" w:date="2022-08-04T18:20:00Z">
        <w:r w:rsidRPr="000F77C4" w:rsidDel="00873305">
          <w:rPr>
            <w:rFonts w:ascii="Calibri" w:eastAsia="Times New Roman" w:hAnsi="Calibri"/>
            <w:szCs w:val="20"/>
            <w:lang w:val="en-GB" w:eastAsia="en-US"/>
          </w:rPr>
          <w:lastRenderedPageBreak/>
          <w:delText>7</w:delText>
        </w:r>
      </w:del>
      <w:ins w:id="32" w:author="R.SHAKYA" w:date="2022-08-04T18:20:00Z">
        <w:r w:rsidRPr="000F77C4">
          <w:rPr>
            <w:rFonts w:ascii="Calibri" w:eastAsia="Times New Roman" w:hAnsi="Calibri"/>
            <w:szCs w:val="20"/>
            <w:lang w:val="en-GB" w:eastAsia="en-US"/>
          </w:rPr>
          <w:t>8</w:t>
        </w:r>
      </w:ins>
      <w:r w:rsidRPr="000F77C4">
        <w:rPr>
          <w:rFonts w:ascii="Calibri" w:eastAsia="Times New Roman" w:hAnsi="Calibri"/>
          <w:szCs w:val="20"/>
          <w:lang w:val="en-GB" w:eastAsia="en-US"/>
        </w:rPr>
        <w:tab/>
        <w:t>to consider the outcomes of the review conducted by the Secretary-General and take appropriate action,</w:t>
      </w:r>
    </w:p>
    <w:p w14:paraId="1E0B39E6"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instructs the Secretary-General</w:t>
      </w:r>
    </w:p>
    <w:p w14:paraId="2FB8EC3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1</w:t>
      </w:r>
      <w:r w:rsidRPr="000F77C4">
        <w:rPr>
          <w:rFonts w:ascii="Calibri" w:eastAsia="Times New Roman" w:hAnsi="Calibri"/>
          <w:szCs w:val="20"/>
          <w:lang w:val="en-GB" w:eastAsia="pt-BR"/>
        </w:rPr>
        <w:tab/>
        <w:t xml:space="preserve">to facilitate the task of the Council by providing all necessary support for strengthening the regional presence as described in this </w:t>
      </w:r>
      <w:proofErr w:type="gramStart"/>
      <w:r w:rsidRPr="000F77C4">
        <w:rPr>
          <w:rFonts w:ascii="Calibri" w:eastAsia="Times New Roman" w:hAnsi="Calibri"/>
          <w:szCs w:val="20"/>
          <w:lang w:val="en-GB" w:eastAsia="pt-BR"/>
        </w:rPr>
        <w:t>resolution;</w:t>
      </w:r>
      <w:proofErr w:type="gramEnd"/>
    </w:p>
    <w:p w14:paraId="644BEF7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2</w:t>
      </w:r>
      <w:r w:rsidRPr="000F77C4">
        <w:rPr>
          <w:rFonts w:ascii="Calibri" w:eastAsia="Times New Roman" w:hAnsi="Calibri"/>
          <w:szCs w:val="20"/>
          <w:lang w:val="en-GB" w:eastAsia="en-US"/>
        </w:rPr>
        <w:tab/>
        <w:t xml:space="preserve">to adapt, where necessary, the prevailing terms and conditions of host-country agreement(s) to the changing environment in the respective host country, </w:t>
      </w:r>
      <w:r w:rsidRPr="000F77C4">
        <w:rPr>
          <w:rFonts w:ascii="Calibri" w:eastAsia="Times New Roman" w:hAnsi="Calibri"/>
          <w:szCs w:val="20"/>
          <w:lang w:val="en-GB" w:eastAsia="pt-BR"/>
        </w:rPr>
        <w:t xml:space="preserve">after prior consultations with countries concerned and the representatives of the regional intergovernmental organizations of the affected </w:t>
      </w:r>
      <w:proofErr w:type="gramStart"/>
      <w:r w:rsidRPr="000F77C4">
        <w:rPr>
          <w:rFonts w:ascii="Calibri" w:eastAsia="Times New Roman" w:hAnsi="Calibri"/>
          <w:szCs w:val="20"/>
          <w:lang w:val="en-GB" w:eastAsia="pt-BR"/>
        </w:rPr>
        <w:t>countries;</w:t>
      </w:r>
      <w:proofErr w:type="gramEnd"/>
    </w:p>
    <w:p w14:paraId="502FC75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3</w:t>
      </w:r>
      <w:r w:rsidRPr="000F77C4">
        <w:rPr>
          <w:rFonts w:ascii="Calibri" w:eastAsia="Times New Roman" w:hAnsi="Calibri"/>
          <w:szCs w:val="20"/>
          <w:lang w:val="en-GB" w:eastAsia="pt-BR"/>
        </w:rPr>
        <w:tab/>
        <w:t xml:space="preserve">to conduct an overall review on ITU regional presence, taking into consideration the elements contained in the annex to this resolution, and report to the 2020 session of the Council, including suggesting appropriate measures to ensure the continued effectiveness and efficiency of the ITU regional </w:t>
      </w:r>
      <w:proofErr w:type="gramStart"/>
      <w:r w:rsidRPr="000F77C4">
        <w:rPr>
          <w:rFonts w:ascii="Calibri" w:eastAsia="Times New Roman" w:hAnsi="Calibri"/>
          <w:szCs w:val="20"/>
          <w:lang w:val="en-GB" w:eastAsia="pt-BR"/>
        </w:rPr>
        <w:t>presence;</w:t>
      </w:r>
      <w:proofErr w:type="gramEnd"/>
    </w:p>
    <w:p w14:paraId="53FEECCE"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4</w:t>
      </w:r>
      <w:r w:rsidRPr="000F77C4">
        <w:rPr>
          <w:rFonts w:ascii="Calibri" w:eastAsia="Times New Roman" w:hAnsi="Calibri"/>
          <w:szCs w:val="20"/>
          <w:lang w:val="en-GB" w:eastAsia="en-US"/>
        </w:rPr>
        <w:tab/>
        <w:t xml:space="preserve">to submit each year to the Council a report on the regional presence containing, for each specific regional office, detailed information on how the goals and objectives identified in the strategic plan and the four-year rolling operational plans </w:t>
      </w:r>
      <w:r w:rsidRPr="000F77C4">
        <w:rPr>
          <w:rFonts w:ascii="Calibri" w:eastAsia="Times New Roman" w:hAnsi="Calibri"/>
          <w:szCs w:val="20"/>
          <w:lang w:val="en-GB" w:eastAsia="pt-BR"/>
        </w:rPr>
        <w:t xml:space="preserve">of the General Secretariat and the three Sectors </w:t>
      </w:r>
      <w:r w:rsidRPr="000F77C4">
        <w:rPr>
          <w:rFonts w:ascii="Calibri" w:eastAsia="Times New Roman" w:hAnsi="Calibri"/>
          <w:szCs w:val="20"/>
          <w:lang w:val="en-GB" w:eastAsia="en-US"/>
        </w:rPr>
        <w:t>are being delivered in the context of the results-based management framework; the report should include detailed information on:</w:t>
      </w:r>
    </w:p>
    <w:p w14:paraId="75CF8E5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0F77C4">
        <w:rPr>
          <w:rFonts w:ascii="Calibri" w:eastAsia="Times New Roman" w:hAnsi="Calibri"/>
          <w:szCs w:val="20"/>
          <w:lang w:val="en-GB" w:eastAsia="en-US"/>
        </w:rPr>
        <w:t>i</w:t>
      </w:r>
      <w:proofErr w:type="spellEnd"/>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staffing, including number of staff members and category of </w:t>
      </w:r>
      <w:proofErr w:type="gramStart"/>
      <w:r w:rsidRPr="000F77C4">
        <w:rPr>
          <w:rFonts w:ascii="Calibri" w:eastAsia="Times New Roman" w:hAnsi="Calibri"/>
          <w:szCs w:val="20"/>
          <w:lang w:val="en-GB" w:eastAsia="en-US"/>
        </w:rPr>
        <w:t>employment;</w:t>
      </w:r>
      <w:proofErr w:type="gramEnd"/>
      <w:r w:rsidRPr="000F77C4">
        <w:rPr>
          <w:rFonts w:ascii="Calibri" w:eastAsia="Times New Roman" w:hAnsi="Calibri"/>
          <w:szCs w:val="20"/>
          <w:lang w:val="en-GB" w:eastAsia="en-US"/>
        </w:rPr>
        <w:t xml:space="preserve"> </w:t>
      </w:r>
    </w:p>
    <w:p w14:paraId="3695D62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ii)</w:t>
      </w:r>
      <w:r w:rsidRPr="000F77C4">
        <w:rPr>
          <w:rFonts w:ascii="Calibri" w:eastAsia="Times New Roman" w:hAnsi="Calibri"/>
          <w:szCs w:val="20"/>
          <w:lang w:val="en-GB" w:eastAsia="en-US"/>
        </w:rPr>
        <w:tab/>
        <w:t xml:space="preserve">finances, including budget allocated to the offices and expenses per objective and output, in accordance with the </w:t>
      </w:r>
      <w:del w:id="33" w:author="R.SHAKYA" w:date="2022-08-04T18:21:00Z">
        <w:r w:rsidRPr="000F77C4" w:rsidDel="00873305">
          <w:rPr>
            <w:rFonts w:ascii="Calibri" w:eastAsia="Times New Roman" w:hAnsi="Calibri"/>
            <w:lang w:val="en-GB" w:eastAsia="pt-BR"/>
          </w:rPr>
          <w:delText xml:space="preserve">Buenos Aires </w:delText>
        </w:r>
      </w:del>
      <w:ins w:id="34" w:author="R.SHAKYA" w:date="2022-08-04T18:21:00Z">
        <w:r w:rsidRPr="000F77C4">
          <w:rPr>
            <w:rFonts w:ascii="Calibri" w:eastAsia="Times New Roman" w:hAnsi="Calibri"/>
            <w:lang w:val="en-GB" w:eastAsia="pt-BR"/>
          </w:rPr>
          <w:t xml:space="preserve">Kigali </w:t>
        </w:r>
      </w:ins>
      <w:r w:rsidRPr="000F77C4">
        <w:rPr>
          <w:rFonts w:ascii="Calibri" w:eastAsia="Times New Roman" w:hAnsi="Calibri"/>
          <w:szCs w:val="20"/>
          <w:lang w:val="en-GB" w:eastAsia="en-US"/>
        </w:rPr>
        <w:t xml:space="preserve">Action </w:t>
      </w:r>
      <w:proofErr w:type="gramStart"/>
      <w:r w:rsidRPr="000F77C4">
        <w:rPr>
          <w:rFonts w:ascii="Calibri" w:eastAsia="Times New Roman" w:hAnsi="Calibri"/>
          <w:szCs w:val="20"/>
          <w:lang w:val="en-GB" w:eastAsia="en-US"/>
        </w:rPr>
        <w:t>Plan;</w:t>
      </w:r>
      <w:proofErr w:type="gramEnd"/>
    </w:p>
    <w:p w14:paraId="2D45C24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pt-BR"/>
        </w:rPr>
      </w:pPr>
      <w:r w:rsidRPr="000F77C4">
        <w:rPr>
          <w:rFonts w:ascii="Calibri" w:eastAsia="Times New Roman" w:hAnsi="Calibri"/>
          <w:szCs w:val="20"/>
          <w:lang w:val="en-GB" w:eastAsia="en-US"/>
        </w:rPr>
        <w:t>iii)</w:t>
      </w:r>
      <w:r w:rsidRPr="000F77C4">
        <w:rPr>
          <w:rFonts w:ascii="Calibri" w:eastAsia="Times New Roman" w:hAnsi="Calibri"/>
          <w:szCs w:val="20"/>
          <w:lang w:val="en-GB" w:eastAsia="en-US"/>
        </w:rPr>
        <w:tab/>
        <w:t xml:space="preserve">activities </w:t>
      </w:r>
      <w:r w:rsidRPr="000F77C4">
        <w:rPr>
          <w:rFonts w:ascii="Calibri" w:eastAsia="Times New Roman" w:hAnsi="Calibri"/>
          <w:lang w:val="en-GB" w:eastAsia="en-US"/>
        </w:rPr>
        <w:t>related to</w:t>
      </w:r>
      <w:r w:rsidRPr="000F77C4">
        <w:rPr>
          <w:rFonts w:ascii="Calibri" w:eastAsia="Times New Roman" w:hAnsi="Calibri"/>
          <w:szCs w:val="20"/>
          <w:lang w:val="en-GB" w:eastAsia="en-US"/>
        </w:rPr>
        <w:t xml:space="preserve"> the three Sectors, outcomes of projects, including regional initiatives, events/meetings/conferences and regional preparatory meetings, and attraction of new Sector Members, in coordination with regional intergovernmental </w:t>
      </w:r>
      <w:proofErr w:type="gramStart"/>
      <w:r w:rsidRPr="000F77C4">
        <w:rPr>
          <w:rFonts w:ascii="Calibri" w:eastAsia="Times New Roman" w:hAnsi="Calibri"/>
          <w:szCs w:val="20"/>
          <w:lang w:val="en-GB" w:eastAsia="en-US"/>
        </w:rPr>
        <w:t>organizations;</w:t>
      </w:r>
      <w:proofErr w:type="gramEnd"/>
    </w:p>
    <w:p w14:paraId="683B006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iv)</w:t>
      </w:r>
      <w:r w:rsidRPr="000F77C4">
        <w:rPr>
          <w:rFonts w:ascii="Calibri" w:eastAsia="Times New Roman" w:hAnsi="Calibri"/>
          <w:szCs w:val="20"/>
          <w:lang w:val="en-GB" w:eastAsia="en-US"/>
        </w:rPr>
        <w:tab/>
        <w:t xml:space="preserve">fellowships </w:t>
      </w:r>
      <w:proofErr w:type="gramStart"/>
      <w:r w:rsidRPr="000F77C4">
        <w:rPr>
          <w:rFonts w:ascii="Calibri" w:eastAsia="Times New Roman" w:hAnsi="Calibri"/>
          <w:szCs w:val="20"/>
          <w:lang w:val="en-GB" w:eastAsia="en-US"/>
        </w:rPr>
        <w:t>awarded;</w:t>
      </w:r>
      <w:proofErr w:type="gramEnd"/>
    </w:p>
    <w:p w14:paraId="3A8B246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5</w:t>
      </w:r>
      <w:r w:rsidRPr="000F77C4">
        <w:rPr>
          <w:rFonts w:ascii="Calibri" w:eastAsia="Times New Roman" w:hAnsi="Calibri"/>
          <w:szCs w:val="20"/>
          <w:lang w:val="en-GB" w:eastAsia="pt-BR"/>
        </w:rPr>
        <w:tab/>
        <w:t xml:space="preserve">to conduct, once every four years, within the existing financial resources, a survey of the level of satisfaction of Member States, Sector Members and regional telecommunication organizations with ITU's regional presence, and to present the results in a report to the session of Council prior to each plenipotentiary </w:t>
      </w:r>
      <w:proofErr w:type="gramStart"/>
      <w:r w:rsidRPr="000F77C4">
        <w:rPr>
          <w:rFonts w:ascii="Calibri" w:eastAsia="Times New Roman" w:hAnsi="Calibri"/>
          <w:szCs w:val="20"/>
          <w:lang w:val="en-GB" w:eastAsia="pt-BR"/>
        </w:rPr>
        <w:t>conference;</w:t>
      </w:r>
      <w:proofErr w:type="gramEnd"/>
    </w:p>
    <w:p w14:paraId="06FFFA4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6</w:t>
      </w:r>
      <w:r w:rsidRPr="000F77C4">
        <w:rPr>
          <w:rFonts w:ascii="Calibri" w:eastAsia="Times New Roman" w:hAnsi="Calibri"/>
          <w:szCs w:val="20"/>
          <w:lang w:val="en-GB" w:eastAsia="pt-BR"/>
        </w:rPr>
        <w:tab/>
        <w:t>to continue to engage with the United Nations, other United Nations development system entities and Member States with a view to supporting full implementation of UNGA Resolutions 71/243 and 72/279,</w:t>
      </w:r>
    </w:p>
    <w:p w14:paraId="2531497D"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instructs the Secretary-General, in close consultation with the Directors of the three Bureaux</w:t>
      </w:r>
    </w:p>
    <w:p w14:paraId="6EDD162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1</w:t>
      </w:r>
      <w:r w:rsidRPr="000F77C4">
        <w:rPr>
          <w:rFonts w:ascii="Calibri" w:eastAsia="Times New Roman" w:hAnsi="Calibri"/>
          <w:szCs w:val="20"/>
          <w:lang w:val="en-GB" w:eastAsia="pt-BR"/>
        </w:rPr>
        <w:tab/>
        <w:t xml:space="preserve">to ensure that all planned activities of the three Sectors and the General Secretariat in the regions are consolidated into the parts of the operational plans relating to the regions and implemented under the coordination of the regional </w:t>
      </w:r>
      <w:proofErr w:type="gramStart"/>
      <w:r w:rsidRPr="000F77C4">
        <w:rPr>
          <w:rFonts w:ascii="Calibri" w:eastAsia="Times New Roman" w:hAnsi="Calibri"/>
          <w:szCs w:val="20"/>
          <w:lang w:val="en-GB" w:eastAsia="pt-BR"/>
        </w:rPr>
        <w:t>offices;</w:t>
      </w:r>
      <w:proofErr w:type="gramEnd"/>
    </w:p>
    <w:p w14:paraId="32A6C20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2</w:t>
      </w:r>
      <w:r w:rsidRPr="000F77C4">
        <w:rPr>
          <w:rFonts w:ascii="Calibri" w:eastAsia="Times New Roman" w:hAnsi="Calibri"/>
          <w:szCs w:val="20"/>
          <w:lang w:val="en-GB" w:eastAsia="pt-BR"/>
        </w:rPr>
        <w:tab/>
        <w:t xml:space="preserve">to ensure that the annual operational plans of the regional offices are based on input from the respective regions prior to </w:t>
      </w:r>
      <w:proofErr w:type="gramStart"/>
      <w:r w:rsidRPr="000F77C4">
        <w:rPr>
          <w:rFonts w:ascii="Calibri" w:eastAsia="Times New Roman" w:hAnsi="Calibri"/>
          <w:szCs w:val="20"/>
          <w:lang w:val="en-GB" w:eastAsia="pt-BR"/>
        </w:rPr>
        <w:t>implementation;</w:t>
      </w:r>
      <w:proofErr w:type="gramEnd"/>
    </w:p>
    <w:p w14:paraId="426EA936"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3</w:t>
      </w:r>
      <w:r w:rsidRPr="000F77C4">
        <w:rPr>
          <w:rFonts w:ascii="Calibri" w:eastAsia="Times New Roman" w:hAnsi="Calibri"/>
          <w:szCs w:val="20"/>
          <w:lang w:val="en-GB" w:eastAsia="pt-BR"/>
        </w:rPr>
        <w:tab/>
        <w:t>to report annually on the implementation of all activities of the three Sectors and the General Secretariat in the regions under the coordination of the regional offices,</w:t>
      </w:r>
    </w:p>
    <w:p w14:paraId="2A5E6392"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en-US"/>
        </w:rPr>
      </w:pPr>
      <w:r w:rsidRPr="000F77C4">
        <w:rPr>
          <w:rFonts w:ascii="Calibri" w:eastAsia="Times New Roman" w:hAnsi="Calibri"/>
          <w:i/>
          <w:szCs w:val="20"/>
          <w:lang w:val="en-GB" w:eastAsia="en-US"/>
        </w:rPr>
        <w:lastRenderedPageBreak/>
        <w:t>instructs the Director of the Telecommunication Development Bureau</w:t>
      </w:r>
    </w:p>
    <w:p w14:paraId="021EA18C"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pt-BR"/>
        </w:rPr>
        <w:t>1</w:t>
      </w:r>
      <w:r w:rsidRPr="000F77C4">
        <w:rPr>
          <w:rFonts w:ascii="Calibri" w:eastAsia="Times New Roman" w:hAnsi="Calibri"/>
          <w:szCs w:val="20"/>
          <w:lang w:val="en-GB" w:eastAsia="pt-BR"/>
        </w:rPr>
        <w:tab/>
        <w:t>to implement the following measures for further strengthening the regional presence:</w:t>
      </w:r>
    </w:p>
    <w:p w14:paraId="6C28329A"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0F77C4">
        <w:rPr>
          <w:rFonts w:ascii="Calibri" w:eastAsia="Times New Roman" w:hAnsi="Calibri"/>
          <w:szCs w:val="20"/>
          <w:lang w:val="en-GB" w:eastAsia="en-US"/>
        </w:rPr>
        <w:t>i</w:t>
      </w:r>
      <w:proofErr w:type="spellEnd"/>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to strengthen the regional and area offices by identifying functions which could be decentralized and implementing them </w:t>
      </w:r>
      <w:proofErr w:type="gramStart"/>
      <w:r w:rsidRPr="000F77C4">
        <w:rPr>
          <w:rFonts w:ascii="Calibri" w:eastAsia="Times New Roman" w:hAnsi="Calibri"/>
          <w:szCs w:val="20"/>
          <w:lang w:val="en-GB" w:eastAsia="en-US"/>
        </w:rPr>
        <w:t>as soon as possible;</w:t>
      </w:r>
      <w:proofErr w:type="gramEnd"/>
    </w:p>
    <w:p w14:paraId="5D2A275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ii)</w:t>
      </w:r>
      <w:r w:rsidRPr="000F77C4">
        <w:rPr>
          <w:rFonts w:ascii="Calibri" w:eastAsia="Times New Roman" w:hAnsi="Calibri"/>
          <w:lang w:val="en-GB" w:eastAsia="en-US"/>
        </w:rPr>
        <w:tab/>
        <w:t xml:space="preserve">to strive to have in the regional offices staff who have expertise in each of the three </w:t>
      </w:r>
      <w:proofErr w:type="gramStart"/>
      <w:r w:rsidRPr="000F77C4">
        <w:rPr>
          <w:rFonts w:ascii="Calibri" w:eastAsia="Times New Roman" w:hAnsi="Calibri"/>
          <w:lang w:val="en-GB" w:eastAsia="en-US"/>
        </w:rPr>
        <w:t>Sectors;</w:t>
      </w:r>
      <w:proofErr w:type="gramEnd"/>
    </w:p>
    <w:p w14:paraId="353547CC"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iii</w:t>
      </w: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to review the internal administrative procedures pertaining to the work of the regional offices, with a view to their simplification and transparency and enhancing work </w:t>
      </w:r>
      <w:proofErr w:type="gramStart"/>
      <w:r w:rsidRPr="000F77C4">
        <w:rPr>
          <w:rFonts w:ascii="Calibri" w:eastAsia="Times New Roman" w:hAnsi="Calibri"/>
          <w:szCs w:val="20"/>
          <w:lang w:val="en-GB" w:eastAsia="en-US"/>
        </w:rPr>
        <w:t>efficiency;</w:t>
      </w:r>
      <w:proofErr w:type="gramEnd"/>
    </w:p>
    <w:p w14:paraId="5810203E"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iv</w:t>
      </w: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to assist countries in implementing the regional initiatives defined in the </w:t>
      </w:r>
      <w:del w:id="35" w:author="R.SHAKYA" w:date="2022-08-04T18:21:00Z">
        <w:r w:rsidRPr="000F77C4" w:rsidDel="00873305">
          <w:rPr>
            <w:rFonts w:ascii="Calibri" w:eastAsia="Times New Roman" w:hAnsi="Calibri"/>
            <w:lang w:val="en-GB" w:eastAsia="en-US"/>
          </w:rPr>
          <w:delText>Buenos Aires</w:delText>
        </w:r>
        <w:r w:rsidRPr="000F77C4" w:rsidDel="00873305">
          <w:rPr>
            <w:rFonts w:ascii="Calibri" w:eastAsia="Times New Roman" w:hAnsi="Calibri"/>
            <w:szCs w:val="20"/>
            <w:lang w:val="en-GB" w:eastAsia="en-US"/>
          </w:rPr>
          <w:delText xml:space="preserve"> </w:delText>
        </w:r>
      </w:del>
      <w:ins w:id="36" w:author="R.SHAKYA" w:date="2022-08-04T18:21:00Z">
        <w:r w:rsidRPr="000F77C4">
          <w:rPr>
            <w:rFonts w:ascii="Calibri" w:eastAsia="Times New Roman" w:hAnsi="Calibri"/>
            <w:szCs w:val="20"/>
            <w:lang w:val="en-GB" w:eastAsia="en-US"/>
          </w:rPr>
          <w:t xml:space="preserve">Kigali </w:t>
        </w:r>
      </w:ins>
      <w:r w:rsidRPr="000F77C4">
        <w:rPr>
          <w:rFonts w:ascii="Calibri" w:eastAsia="Times New Roman" w:hAnsi="Calibri"/>
          <w:szCs w:val="20"/>
          <w:lang w:val="en-GB" w:eastAsia="en-US"/>
        </w:rPr>
        <w:t>Action Plan, in accordance with Resolution 17 (Rev.</w:t>
      </w:r>
      <w:del w:id="37" w:author="R.SHAKYA" w:date="2022-08-04T18:21:00Z">
        <w:r w:rsidRPr="000F77C4" w:rsidDel="00873305">
          <w:rPr>
            <w:rFonts w:ascii="Calibri" w:eastAsia="Times New Roman" w:hAnsi="Calibri"/>
            <w:szCs w:val="20"/>
            <w:lang w:val="en-GB" w:eastAsia="en-US"/>
          </w:rPr>
          <w:delText xml:space="preserve"> </w:delText>
        </w:r>
        <w:r w:rsidRPr="000F77C4" w:rsidDel="00873305">
          <w:rPr>
            <w:rFonts w:ascii="Calibri" w:eastAsia="Times New Roman" w:hAnsi="Calibri"/>
            <w:lang w:val="en-GB" w:eastAsia="en-US"/>
          </w:rPr>
          <w:delText>Buenos Aires</w:delText>
        </w:r>
      </w:del>
      <w:ins w:id="38" w:author="R.SHAKYA" w:date="2022-08-04T18:21:00Z">
        <w:r w:rsidRPr="000F77C4">
          <w:rPr>
            <w:rFonts w:ascii="Calibri" w:eastAsia="Times New Roman" w:hAnsi="Calibri"/>
            <w:lang w:val="en-GB" w:eastAsia="en-US"/>
          </w:rPr>
          <w:t>Kigali</w:t>
        </w:r>
      </w:ins>
      <w:r w:rsidRPr="000F77C4">
        <w:rPr>
          <w:rFonts w:ascii="Calibri" w:eastAsia="Times New Roman" w:hAnsi="Calibri"/>
          <w:lang w:val="en-GB" w:eastAsia="en-US"/>
        </w:rPr>
        <w:t>,</w:t>
      </w:r>
      <w:del w:id="39" w:author="R.SHAKYA" w:date="2022-08-04T18:21:00Z">
        <w:r w:rsidRPr="000F77C4" w:rsidDel="00873305">
          <w:rPr>
            <w:rFonts w:ascii="Calibri" w:eastAsia="Times New Roman" w:hAnsi="Calibri"/>
            <w:lang w:val="en-GB" w:eastAsia="en-US"/>
          </w:rPr>
          <w:delText xml:space="preserve"> 2017</w:delText>
        </w:r>
      </w:del>
      <w:ins w:id="40" w:author="R.SHAKYA" w:date="2022-08-04T18:21:00Z">
        <w:r w:rsidRPr="000F77C4">
          <w:rPr>
            <w:rFonts w:ascii="Calibri" w:eastAsia="Times New Roman" w:hAnsi="Calibri"/>
            <w:lang w:val="en-GB" w:eastAsia="en-US"/>
          </w:rPr>
          <w:t>2022</w:t>
        </w:r>
      </w:ins>
      <w:proofErr w:type="gramStart"/>
      <w:r w:rsidRPr="000F77C4">
        <w:rPr>
          <w:rFonts w:ascii="Calibri" w:eastAsia="Times New Roman" w:hAnsi="Calibri"/>
          <w:szCs w:val="20"/>
          <w:lang w:val="en-GB" w:eastAsia="en-US"/>
        </w:rPr>
        <w:t>);</w:t>
      </w:r>
      <w:proofErr w:type="gramEnd"/>
    </w:p>
    <w:p w14:paraId="7DB1E122"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v</w:t>
      </w: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to establish clear procedures for consulting Member States, in order to prioritize the consolidated regional initiatives and keep Member States informed on project selection and </w:t>
      </w:r>
      <w:proofErr w:type="gramStart"/>
      <w:r w:rsidRPr="000F77C4">
        <w:rPr>
          <w:rFonts w:ascii="Calibri" w:eastAsia="Times New Roman" w:hAnsi="Calibri"/>
          <w:szCs w:val="20"/>
          <w:lang w:val="en-GB" w:eastAsia="en-US"/>
        </w:rPr>
        <w:t>funding;</w:t>
      </w:r>
      <w:proofErr w:type="gramEnd"/>
    </w:p>
    <w:p w14:paraId="2C16C3CC"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vi</w:t>
      </w: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to solicit specialized input from the regional and area offices to better inform decision-making and address the crucial needs of the ITU membership in the </w:t>
      </w:r>
      <w:proofErr w:type="gramStart"/>
      <w:r w:rsidRPr="000F77C4">
        <w:rPr>
          <w:rFonts w:ascii="Calibri" w:eastAsia="Times New Roman" w:hAnsi="Calibri"/>
          <w:szCs w:val="20"/>
          <w:lang w:val="en-GB" w:eastAsia="en-US"/>
        </w:rPr>
        <w:t>region;</w:t>
      </w:r>
      <w:proofErr w:type="gramEnd"/>
    </w:p>
    <w:p w14:paraId="0062391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vii</w:t>
      </w: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to provide the regional and area offices with greater flexibility, including, but not limited to:</w:t>
      </w:r>
    </w:p>
    <w:p w14:paraId="5333C705"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1134"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functions relating to the dissemination of information, provision of expert advice and hosting of meetings, courses and seminars</w:t>
      </w:r>
      <w:r w:rsidRPr="000F77C4">
        <w:rPr>
          <w:rFonts w:ascii="Calibri" w:eastAsia="Times New Roman" w:hAnsi="Calibri"/>
          <w:lang w:val="en-GB" w:eastAsia="en-US"/>
        </w:rPr>
        <w:t xml:space="preserve">, as well as availability of all electronic tools required to carry out these </w:t>
      </w:r>
      <w:proofErr w:type="gramStart"/>
      <w:r w:rsidRPr="000F77C4">
        <w:rPr>
          <w:rFonts w:ascii="Calibri" w:eastAsia="Times New Roman" w:hAnsi="Calibri"/>
          <w:lang w:val="en-GB" w:eastAsia="en-US"/>
        </w:rPr>
        <w:t>activities</w:t>
      </w:r>
      <w:r w:rsidRPr="000F77C4">
        <w:rPr>
          <w:rFonts w:ascii="Calibri" w:eastAsia="Times New Roman" w:hAnsi="Calibri"/>
          <w:szCs w:val="20"/>
          <w:lang w:val="en-GB" w:eastAsia="en-US"/>
        </w:rPr>
        <w:t>;</w:t>
      </w:r>
      <w:proofErr w:type="gramEnd"/>
    </w:p>
    <w:p w14:paraId="0466EB1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1134"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t xml:space="preserve">any functions and tasks that may be delegated to them relating to the preparation and implementation of their allocated </w:t>
      </w:r>
      <w:proofErr w:type="gramStart"/>
      <w:r w:rsidRPr="000F77C4">
        <w:rPr>
          <w:rFonts w:ascii="Calibri" w:eastAsia="Times New Roman" w:hAnsi="Calibri"/>
          <w:szCs w:val="20"/>
          <w:lang w:val="en-GB" w:eastAsia="en-US"/>
        </w:rPr>
        <w:t>budgets;</w:t>
      </w:r>
      <w:proofErr w:type="gramEnd"/>
    </w:p>
    <w:p w14:paraId="7B5615F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1134" w:hanging="567"/>
        <w:textAlignment w:val="baseline"/>
        <w:rPr>
          <w:rFonts w:ascii="Calibri" w:eastAsia="Times New Roman" w:hAnsi="Calibri"/>
          <w:szCs w:val="20"/>
          <w:lang w:val="en-GB" w:eastAsia="pt-BR"/>
        </w:rPr>
      </w:pPr>
      <w:r w:rsidRPr="000F77C4">
        <w:rPr>
          <w:rFonts w:ascii="Calibri" w:eastAsia="Times New Roman" w:hAnsi="Calibri"/>
          <w:lang w:val="en-GB" w:eastAsia="en-US"/>
        </w:rPr>
        <w:t>•</w:t>
      </w:r>
      <w:r w:rsidRPr="000F77C4">
        <w:rPr>
          <w:rFonts w:ascii="Calibri" w:eastAsia="Times New Roman" w:hAnsi="Calibri"/>
          <w:lang w:val="en-GB" w:eastAsia="en-US"/>
        </w:rPr>
        <w:tab/>
        <w:t>ensuring their effective participation in discussions on the future of the Union and on strategic issues concerning the telecommunication/ICT sector,</w:t>
      </w:r>
    </w:p>
    <w:p w14:paraId="3095968C"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instructs the Director of the Telecommunication Development Bureau, in close consultation with the Secretary-General and the Directors of the Radiocommunication Bureau and the Telecommunication Standardization Bureau</w:t>
      </w:r>
    </w:p>
    <w:p w14:paraId="75BD4F66"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1</w:t>
      </w:r>
      <w:r w:rsidRPr="000F77C4">
        <w:rPr>
          <w:rFonts w:ascii="Calibri" w:eastAsia="Times New Roman" w:hAnsi="Calibri"/>
          <w:szCs w:val="20"/>
          <w:lang w:val="en-GB" w:eastAsia="en-US"/>
        </w:rPr>
        <w:tab/>
        <w:t>to take the necessary measures to further strengthen the regional presence</w:t>
      </w:r>
      <w:r w:rsidRPr="000F77C4">
        <w:rPr>
          <w:rFonts w:ascii="Calibri" w:eastAsia="Times New Roman" w:hAnsi="Calibri"/>
          <w:lang w:val="en-GB" w:eastAsia="pt-BR"/>
        </w:rPr>
        <w:t xml:space="preserve"> as an extension of ITU as whole, as well as</w:t>
      </w:r>
      <w:r w:rsidRPr="000F77C4">
        <w:rPr>
          <w:rFonts w:ascii="Calibri" w:eastAsia="Times New Roman" w:hAnsi="Calibri"/>
          <w:szCs w:val="20"/>
          <w:lang w:val="en-GB" w:eastAsia="en-US"/>
        </w:rPr>
        <w:t xml:space="preserve"> measures to ensure that </w:t>
      </w:r>
      <w:r w:rsidRPr="000F77C4">
        <w:rPr>
          <w:rFonts w:ascii="Calibri" w:eastAsia="Times New Roman" w:hAnsi="Calibri"/>
          <w:lang w:val="en-GB" w:eastAsia="pt-BR"/>
        </w:rPr>
        <w:t>the</w:t>
      </w:r>
      <w:r w:rsidRPr="000F77C4">
        <w:rPr>
          <w:rFonts w:ascii="Calibri" w:eastAsia="Times New Roman" w:hAnsi="Calibri"/>
          <w:szCs w:val="20"/>
          <w:lang w:val="en-GB" w:eastAsia="en-US"/>
        </w:rPr>
        <w:t xml:space="preserve"> activities </w:t>
      </w:r>
      <w:r w:rsidRPr="000F77C4">
        <w:rPr>
          <w:rFonts w:ascii="Calibri" w:eastAsia="Times New Roman" w:hAnsi="Calibri"/>
          <w:lang w:val="en-GB" w:eastAsia="pt-BR"/>
        </w:rPr>
        <w:t xml:space="preserve">of BR and TSB </w:t>
      </w:r>
      <w:r w:rsidRPr="000F77C4">
        <w:rPr>
          <w:rFonts w:ascii="Calibri" w:eastAsia="Times New Roman" w:hAnsi="Calibri"/>
          <w:szCs w:val="20"/>
          <w:lang w:val="en-GB" w:eastAsia="en-US"/>
        </w:rPr>
        <w:t xml:space="preserve">are effectively </w:t>
      </w:r>
      <w:r w:rsidRPr="000F77C4">
        <w:rPr>
          <w:rFonts w:ascii="Calibri" w:eastAsia="Times New Roman" w:hAnsi="Calibri"/>
          <w:lang w:val="en-GB" w:eastAsia="pt-BR"/>
        </w:rPr>
        <w:t>incorporated</w:t>
      </w:r>
      <w:r w:rsidRPr="000F77C4">
        <w:rPr>
          <w:rFonts w:ascii="Calibri" w:eastAsia="Times New Roman" w:hAnsi="Calibri"/>
          <w:szCs w:val="20"/>
          <w:lang w:val="en-GB" w:eastAsia="en-US"/>
        </w:rPr>
        <w:t xml:space="preserve"> in the </w:t>
      </w:r>
      <w:r w:rsidRPr="000F77C4">
        <w:rPr>
          <w:rFonts w:ascii="Calibri" w:eastAsia="Times New Roman" w:hAnsi="Calibri"/>
          <w:lang w:val="en-GB" w:eastAsia="pt-BR"/>
        </w:rPr>
        <w:t>regional</w:t>
      </w:r>
      <w:r w:rsidRPr="000F77C4">
        <w:rPr>
          <w:rFonts w:ascii="Calibri" w:eastAsia="Times New Roman" w:hAnsi="Calibri"/>
          <w:szCs w:val="20"/>
          <w:lang w:val="en-GB" w:eastAsia="en-US"/>
        </w:rPr>
        <w:t xml:space="preserve"> and </w:t>
      </w:r>
      <w:r w:rsidRPr="000F77C4">
        <w:rPr>
          <w:rFonts w:ascii="Calibri" w:eastAsia="Times New Roman" w:hAnsi="Calibri"/>
          <w:lang w:val="en-GB" w:eastAsia="pt-BR"/>
        </w:rPr>
        <w:t xml:space="preserve">area offices, as described in this </w:t>
      </w:r>
      <w:proofErr w:type="gramStart"/>
      <w:r w:rsidRPr="000F77C4">
        <w:rPr>
          <w:rFonts w:ascii="Calibri" w:eastAsia="Times New Roman" w:hAnsi="Calibri"/>
          <w:lang w:val="en-GB" w:eastAsia="pt-BR"/>
        </w:rPr>
        <w:t>resolution</w:t>
      </w:r>
      <w:r w:rsidRPr="000F77C4">
        <w:rPr>
          <w:rFonts w:ascii="Calibri" w:eastAsia="Times New Roman" w:hAnsi="Calibri"/>
          <w:szCs w:val="20"/>
          <w:lang w:val="en-GB" w:eastAsia="en-US"/>
        </w:rPr>
        <w:t>;</w:t>
      </w:r>
      <w:proofErr w:type="gramEnd"/>
    </w:p>
    <w:p w14:paraId="7A9BF46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pt-BR"/>
        </w:rPr>
        <w:t>2</w:t>
      </w:r>
      <w:r w:rsidRPr="000F77C4">
        <w:rPr>
          <w:rFonts w:ascii="Calibri" w:eastAsia="Times New Roman" w:hAnsi="Calibri"/>
          <w:szCs w:val="20"/>
          <w:lang w:val="en-GB" w:eastAsia="pt-BR"/>
        </w:rPr>
        <w:tab/>
        <w:t xml:space="preserve">to support the review of the ITU's regional presence, taking into account the elements set out in annex to this </w:t>
      </w:r>
      <w:proofErr w:type="gramStart"/>
      <w:r w:rsidRPr="000F77C4">
        <w:rPr>
          <w:rFonts w:ascii="Calibri" w:eastAsia="Times New Roman" w:hAnsi="Calibri"/>
          <w:szCs w:val="20"/>
          <w:lang w:val="en-GB" w:eastAsia="pt-BR"/>
        </w:rPr>
        <w:t>resolution;</w:t>
      </w:r>
      <w:proofErr w:type="gramEnd"/>
    </w:p>
    <w:p w14:paraId="4BFB6F6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3</w:t>
      </w:r>
      <w:r w:rsidRPr="000F77C4">
        <w:rPr>
          <w:rFonts w:ascii="Calibri" w:eastAsia="Times New Roman" w:hAnsi="Calibri"/>
          <w:szCs w:val="20"/>
          <w:lang w:val="en-GB" w:eastAsia="en-US"/>
        </w:rPr>
        <w:tab/>
        <w:t xml:space="preserve">to review and determine the appropriate posts, including permanent posts, in regional and area offices, </w:t>
      </w:r>
      <w:r w:rsidRPr="000F77C4">
        <w:rPr>
          <w:rFonts w:ascii="Calibri" w:eastAsia="Times New Roman" w:hAnsi="Calibri"/>
          <w:lang w:val="en-GB" w:eastAsia="pt-BR"/>
        </w:rPr>
        <w:t>and strive to ensure that each region has at least one professional with skills and knowledge relevant to each of the three Sectors, reporting to the regional director, including by training existing staff, while hiring</w:t>
      </w:r>
      <w:r w:rsidRPr="000F77C4">
        <w:rPr>
          <w:rFonts w:ascii="Calibri" w:eastAsia="Times New Roman" w:hAnsi="Calibri"/>
          <w:szCs w:val="20"/>
          <w:lang w:val="en-GB" w:eastAsia="en-US"/>
        </w:rPr>
        <w:t xml:space="preserve"> specialized staff on an as-needed basis to meet particular </w:t>
      </w:r>
      <w:proofErr w:type="gramStart"/>
      <w:r w:rsidRPr="000F77C4">
        <w:rPr>
          <w:rFonts w:ascii="Calibri" w:eastAsia="Times New Roman" w:hAnsi="Calibri"/>
          <w:szCs w:val="20"/>
          <w:lang w:val="en-GB" w:eastAsia="en-US"/>
        </w:rPr>
        <w:t>needs;</w:t>
      </w:r>
      <w:proofErr w:type="gramEnd"/>
    </w:p>
    <w:p w14:paraId="07ECA7F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4</w:t>
      </w:r>
      <w:r w:rsidRPr="000F77C4">
        <w:rPr>
          <w:rFonts w:ascii="Calibri" w:eastAsia="Times New Roman" w:hAnsi="Calibri"/>
          <w:szCs w:val="20"/>
          <w:lang w:val="en-GB" w:eastAsia="en-US"/>
        </w:rPr>
        <w:tab/>
        <w:t>to fill in a timely manner vacant posts in the regional and area offices, where appropriate, planning staff availability and giving due consideration to the regional distribution of staff positions</w:t>
      </w:r>
      <w:r w:rsidRPr="000F77C4">
        <w:rPr>
          <w:rFonts w:ascii="Calibri" w:eastAsia="Times New Roman" w:hAnsi="Calibri"/>
          <w:lang w:val="en-GB" w:eastAsia="pt-BR"/>
        </w:rPr>
        <w:t xml:space="preserve"> and the knowledge and the expertise in the three Sectors of the Union to the extent </w:t>
      </w:r>
      <w:proofErr w:type="gramStart"/>
      <w:r w:rsidRPr="000F77C4">
        <w:rPr>
          <w:rFonts w:ascii="Calibri" w:eastAsia="Times New Roman" w:hAnsi="Calibri"/>
          <w:lang w:val="en-GB" w:eastAsia="pt-BR"/>
        </w:rPr>
        <w:t>possible</w:t>
      </w:r>
      <w:r w:rsidRPr="000F77C4">
        <w:rPr>
          <w:rFonts w:ascii="Calibri" w:eastAsia="Times New Roman" w:hAnsi="Calibri"/>
          <w:szCs w:val="20"/>
          <w:lang w:val="en-GB" w:eastAsia="en-US"/>
        </w:rPr>
        <w:t>;</w:t>
      </w:r>
      <w:proofErr w:type="gramEnd"/>
    </w:p>
    <w:p w14:paraId="1CF58741"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lastRenderedPageBreak/>
        <w:t>5</w:t>
      </w:r>
      <w:r w:rsidRPr="000F77C4">
        <w:rPr>
          <w:rFonts w:ascii="Calibri" w:eastAsia="Times New Roman" w:hAnsi="Calibri"/>
          <w:szCs w:val="20"/>
          <w:lang w:val="en-GB" w:eastAsia="pt-BR"/>
        </w:rPr>
        <w:tab/>
        <w:t xml:space="preserve">to ensure that the regional and area offices are given sufficient priority among the activities and programmes of the Union as a whole, and that, to supervise the implementation of funds-in-trust projects and projects financed from the ICT Development Fund, they have the required autonomy, the decision-making authority and the appropriate </w:t>
      </w:r>
      <w:proofErr w:type="gramStart"/>
      <w:r w:rsidRPr="000F77C4">
        <w:rPr>
          <w:rFonts w:ascii="Calibri" w:eastAsia="Times New Roman" w:hAnsi="Calibri"/>
          <w:szCs w:val="20"/>
          <w:lang w:val="en-GB" w:eastAsia="pt-BR"/>
        </w:rPr>
        <w:t>means;</w:t>
      </w:r>
      <w:proofErr w:type="gramEnd"/>
    </w:p>
    <w:p w14:paraId="1252832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6</w:t>
      </w:r>
      <w:r w:rsidRPr="000F77C4">
        <w:rPr>
          <w:rFonts w:ascii="Calibri" w:eastAsia="Times New Roman" w:hAnsi="Calibri"/>
          <w:szCs w:val="20"/>
          <w:lang w:val="en-GB" w:eastAsia="pt-BR"/>
        </w:rPr>
        <w:tab/>
        <w:t xml:space="preserve">to take the necessary measures to improve the exchange of information between headquarters and field </w:t>
      </w:r>
      <w:proofErr w:type="gramStart"/>
      <w:r w:rsidRPr="000F77C4">
        <w:rPr>
          <w:rFonts w:ascii="Calibri" w:eastAsia="Times New Roman" w:hAnsi="Calibri"/>
          <w:szCs w:val="20"/>
          <w:lang w:val="en-GB" w:eastAsia="pt-BR"/>
        </w:rPr>
        <w:t>offices;</w:t>
      </w:r>
      <w:proofErr w:type="gramEnd"/>
    </w:p>
    <w:p w14:paraId="027D83E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pt-BR"/>
        </w:rPr>
      </w:pPr>
      <w:r w:rsidRPr="000F77C4">
        <w:rPr>
          <w:rFonts w:ascii="Calibri" w:eastAsia="Times New Roman" w:hAnsi="Calibri"/>
          <w:szCs w:val="20"/>
          <w:lang w:val="en-GB" w:eastAsia="pt-BR"/>
        </w:rPr>
        <w:t>7</w:t>
      </w:r>
      <w:r w:rsidRPr="000F77C4">
        <w:rPr>
          <w:rFonts w:ascii="Calibri" w:eastAsia="Times New Roman" w:hAnsi="Calibri"/>
          <w:szCs w:val="20"/>
          <w:lang w:val="en-GB" w:eastAsia="pt-BR"/>
        </w:rPr>
        <w:tab/>
      </w:r>
      <w:r w:rsidRPr="000F77C4">
        <w:rPr>
          <w:rFonts w:ascii="Calibri" w:eastAsia="Times New Roman" w:hAnsi="Calibri"/>
          <w:szCs w:val="20"/>
          <w:lang w:val="en-GB" w:eastAsia="en-US"/>
        </w:rPr>
        <w:t>to strengthen the human resource capabilities and provide the regional and area offices with a measure of flexibility in terms of the recruitment of professional staff as well as support staff,</w:t>
      </w:r>
    </w:p>
    <w:p w14:paraId="2438D7A8" w14:textId="77777777" w:rsidR="000F77C4" w:rsidRPr="000F77C4" w:rsidRDefault="000F77C4" w:rsidP="000F77C4">
      <w:pPr>
        <w:keepNext/>
        <w:keepLines/>
        <w:tabs>
          <w:tab w:val="left" w:pos="567"/>
        </w:tabs>
        <w:overflowPunct w:val="0"/>
        <w:autoSpaceDE w:val="0"/>
        <w:autoSpaceDN w:val="0"/>
        <w:adjustRightInd w:val="0"/>
        <w:spacing w:before="160"/>
        <w:ind w:left="567"/>
        <w:textAlignment w:val="baseline"/>
        <w:rPr>
          <w:rFonts w:ascii="Calibri" w:eastAsia="Times New Roman" w:hAnsi="Calibri"/>
          <w:i/>
          <w:szCs w:val="20"/>
          <w:lang w:val="en-GB" w:eastAsia="pt-BR"/>
        </w:rPr>
      </w:pPr>
      <w:r w:rsidRPr="000F77C4">
        <w:rPr>
          <w:rFonts w:ascii="Calibri" w:eastAsia="Times New Roman" w:hAnsi="Calibri"/>
          <w:i/>
          <w:szCs w:val="20"/>
          <w:lang w:val="en-GB" w:eastAsia="pt-BR"/>
        </w:rPr>
        <w:t>instructs the Directors of the Radiocommunication Bureau and the Telecommunication Standardization Bureau</w:t>
      </w:r>
    </w:p>
    <w:p w14:paraId="33B6131D"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lang w:val="en-GB" w:eastAsia="pt-BR"/>
        </w:rPr>
        <w:t>1</w:t>
      </w:r>
      <w:r w:rsidRPr="000F77C4">
        <w:rPr>
          <w:rFonts w:ascii="Calibri" w:eastAsia="Times New Roman" w:hAnsi="Calibri"/>
          <w:lang w:val="en-GB" w:eastAsia="pt-BR"/>
        </w:rPr>
        <w:tab/>
      </w:r>
      <w:r w:rsidRPr="000F77C4">
        <w:rPr>
          <w:rFonts w:ascii="Calibri" w:eastAsia="Times New Roman" w:hAnsi="Calibri"/>
          <w:szCs w:val="20"/>
          <w:lang w:val="en-GB" w:eastAsia="en-US"/>
        </w:rPr>
        <w:t xml:space="preserve">to continue </w:t>
      </w:r>
      <w:r w:rsidRPr="000F77C4">
        <w:rPr>
          <w:rFonts w:ascii="Calibri" w:eastAsia="Times New Roman" w:hAnsi="Calibri"/>
          <w:lang w:val="en-GB" w:eastAsia="pt-BR"/>
        </w:rPr>
        <w:t>coordinating</w:t>
      </w:r>
      <w:r w:rsidRPr="000F77C4">
        <w:rPr>
          <w:rFonts w:ascii="Calibri" w:eastAsia="Times New Roman" w:hAnsi="Calibri"/>
          <w:szCs w:val="20"/>
          <w:lang w:val="en-GB" w:eastAsia="en-US"/>
        </w:rPr>
        <w:t xml:space="preserve"> with the Director of BDT in enhancing the ability of the regional and area offices to provide information on their Sectors' activities, as well as the necessary expertise, to strengthen cooperation and coordination with the relevant regional </w:t>
      </w:r>
      <w:ins w:id="41" w:author="R.SHAKYA" w:date="2022-08-04T18:22:00Z">
        <w:r w:rsidRPr="000F77C4">
          <w:rPr>
            <w:rFonts w:ascii="Calibri" w:eastAsia="Times New Roman" w:hAnsi="Calibri"/>
            <w:szCs w:val="20"/>
            <w:lang w:val="en-GB" w:eastAsia="en-US"/>
          </w:rPr>
          <w:t xml:space="preserve">and UN </w:t>
        </w:r>
      </w:ins>
      <w:r w:rsidRPr="000F77C4">
        <w:rPr>
          <w:rFonts w:ascii="Calibri" w:eastAsia="Times New Roman" w:hAnsi="Calibri"/>
          <w:szCs w:val="20"/>
          <w:lang w:val="en-GB" w:eastAsia="en-US"/>
        </w:rPr>
        <w:t xml:space="preserve">organizations and to facilitate the participation of all Member States and Sector Members in the activities of the three Sectors of the </w:t>
      </w:r>
      <w:proofErr w:type="gramStart"/>
      <w:r w:rsidRPr="000F77C4">
        <w:rPr>
          <w:rFonts w:ascii="Calibri" w:eastAsia="Times New Roman" w:hAnsi="Calibri"/>
          <w:szCs w:val="20"/>
          <w:lang w:val="en-GB" w:eastAsia="en-US"/>
        </w:rPr>
        <w:t>Union;</w:t>
      </w:r>
      <w:proofErr w:type="gramEnd"/>
    </w:p>
    <w:p w14:paraId="6B080A2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ins w:id="42" w:author="R.SHAKYA" w:date="2022-08-04T18:22:00Z"/>
          <w:rFonts w:ascii="Calibri" w:eastAsia="Times New Roman" w:hAnsi="Calibri"/>
          <w:szCs w:val="20"/>
          <w:lang w:val="en-GB" w:eastAsia="pt-BR"/>
        </w:rPr>
      </w:pPr>
      <w:r w:rsidRPr="000F77C4">
        <w:rPr>
          <w:rFonts w:ascii="Calibri" w:eastAsia="Times New Roman" w:hAnsi="Calibri"/>
          <w:szCs w:val="20"/>
          <w:lang w:val="en-GB" w:eastAsia="pt-BR"/>
        </w:rPr>
        <w:t>2</w:t>
      </w:r>
      <w:r w:rsidRPr="000F77C4">
        <w:rPr>
          <w:rFonts w:ascii="Calibri" w:eastAsia="Times New Roman" w:hAnsi="Calibri"/>
          <w:szCs w:val="20"/>
          <w:lang w:val="en-GB" w:eastAsia="pt-BR"/>
        </w:rPr>
        <w:tab/>
        <w:t>to provide Sectoral regional activities through regional offices.</w:t>
      </w:r>
    </w:p>
    <w:p w14:paraId="2E7AC3CD" w14:textId="78FE6329"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ins w:id="43" w:author="R.SHAKYA" w:date="2022-08-04T18:22:00Z"/>
          <w:rFonts w:ascii="Calibri" w:eastAsia="Times New Roman" w:hAnsi="Calibri"/>
          <w:lang w:val="en-GB" w:eastAsia="pt-BR"/>
        </w:rPr>
      </w:pPr>
      <w:ins w:id="44" w:author="R.SHAKYA" w:date="2022-08-04T18:22:00Z">
        <w:r w:rsidRPr="000F77C4">
          <w:rPr>
            <w:rFonts w:ascii="Calibri" w:eastAsia="Times New Roman" w:hAnsi="Calibri"/>
            <w:lang w:val="en-GB" w:eastAsia="pt-BR"/>
          </w:rPr>
          <w:t xml:space="preserve">3 </w:t>
        </w:r>
        <w:r w:rsidRPr="000F77C4">
          <w:rPr>
            <w:rFonts w:ascii="Calibri" w:eastAsia="Times New Roman" w:hAnsi="Calibri"/>
            <w:lang w:val="en-GB" w:eastAsia="pt-BR"/>
          </w:rPr>
          <w:tab/>
          <w:t>to make efforts of each sector, to the extent practicable,</w:t>
        </w:r>
      </w:ins>
      <w:ins w:id="45" w:author="Pubate Satienpoch" w:date="2022-08-05T10:52:00Z">
        <w:r w:rsidR="00614738">
          <w:rPr>
            <w:rFonts w:ascii="Calibri" w:eastAsia="Times New Roman" w:hAnsi="Calibri"/>
            <w:lang w:val="en-GB" w:eastAsia="pt-BR"/>
          </w:rPr>
          <w:t xml:space="preserve"> in a coordinated manner</w:t>
        </w:r>
      </w:ins>
      <w:ins w:id="46" w:author="R.SHAKYA" w:date="2022-08-04T18:22:00Z">
        <w:r w:rsidRPr="000F77C4">
          <w:rPr>
            <w:rFonts w:ascii="Calibri" w:eastAsia="Times New Roman" w:hAnsi="Calibri"/>
            <w:lang w:val="en-GB" w:eastAsia="pt-BR"/>
          </w:rPr>
          <w:t xml:space="preserve"> to empower regional and area offices and strengthen its staff if required to support efforts of all ITU </w:t>
        </w:r>
        <w:proofErr w:type="gramStart"/>
        <w:r w:rsidRPr="000F77C4">
          <w:rPr>
            <w:rFonts w:ascii="Calibri" w:eastAsia="Times New Roman" w:hAnsi="Calibri"/>
            <w:lang w:val="en-GB" w:eastAsia="pt-BR"/>
          </w:rPr>
          <w:t>Sectors;</w:t>
        </w:r>
        <w:proofErr w:type="gramEnd"/>
      </w:ins>
    </w:p>
    <w:p w14:paraId="36B66185" w14:textId="49CFE1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lang w:val="en-GB" w:eastAsia="pt-BR"/>
        </w:rPr>
      </w:pPr>
      <w:ins w:id="47" w:author="R.SHAKYA" w:date="2022-08-04T18:22:00Z">
        <w:r w:rsidRPr="000F77C4">
          <w:rPr>
            <w:rFonts w:ascii="Calibri" w:eastAsia="Times New Roman" w:hAnsi="Calibri"/>
            <w:lang w:val="en-GB" w:eastAsia="pt-BR"/>
          </w:rPr>
          <w:t xml:space="preserve">4 </w:t>
        </w:r>
        <w:r w:rsidRPr="000F77C4">
          <w:rPr>
            <w:rFonts w:ascii="Calibri" w:eastAsia="Times New Roman" w:hAnsi="Calibri"/>
            <w:lang w:val="en-GB" w:eastAsia="pt-BR"/>
          </w:rPr>
          <w:tab/>
          <w:t xml:space="preserve">to report to the </w:t>
        </w:r>
      </w:ins>
      <w:ins w:id="48" w:author="Pubate Satienpoch" w:date="2022-08-05T14:57:00Z">
        <w:r w:rsidR="00BA6EFF">
          <w:rPr>
            <w:rFonts w:ascii="Calibri" w:eastAsia="Times New Roman" w:hAnsi="Calibri"/>
            <w:lang w:val="en-GB" w:eastAsia="pt-BR"/>
          </w:rPr>
          <w:t>C</w:t>
        </w:r>
      </w:ins>
      <w:ins w:id="49" w:author="R.SHAKYA" w:date="2022-08-04T18:22:00Z">
        <w:r w:rsidRPr="000F77C4">
          <w:rPr>
            <w:rFonts w:ascii="Calibri" w:eastAsia="Times New Roman" w:hAnsi="Calibri"/>
            <w:lang w:val="en-GB" w:eastAsia="pt-BR"/>
          </w:rPr>
          <w:t>ouncil on actions taken and plans on 3 above.</w:t>
        </w:r>
      </w:ins>
    </w:p>
    <w:p w14:paraId="0DC8013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720"/>
        <w:jc w:val="center"/>
        <w:textAlignment w:val="baseline"/>
        <w:rPr>
          <w:rFonts w:ascii="Calibri" w:eastAsia="Times New Roman" w:hAnsi="Calibri"/>
          <w:caps/>
          <w:sz w:val="28"/>
          <w:szCs w:val="20"/>
          <w:lang w:val="en-GB" w:eastAsia="en-US"/>
        </w:rPr>
      </w:pPr>
      <w:r w:rsidRPr="000F77C4">
        <w:rPr>
          <w:rFonts w:ascii="Calibri" w:eastAsia="Times New Roman" w:hAnsi="Calibri"/>
          <w:caps/>
          <w:sz w:val="28"/>
          <w:szCs w:val="20"/>
          <w:lang w:val="en-GB" w:eastAsia="en-US"/>
        </w:rPr>
        <w:t>ANNEX TO RESOLUTION 25 (Rev. Dubai, 2018)</w:t>
      </w:r>
    </w:p>
    <w:p w14:paraId="4CE2480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240" w:after="240"/>
        <w:jc w:val="center"/>
        <w:textAlignment w:val="baseline"/>
        <w:rPr>
          <w:rFonts w:ascii="Calibri" w:eastAsia="Times New Roman" w:hAnsi="Calibri"/>
          <w:b/>
          <w:sz w:val="28"/>
          <w:szCs w:val="20"/>
          <w:lang w:val="en-GB" w:eastAsia="en-US"/>
        </w:rPr>
      </w:pPr>
      <w:r w:rsidRPr="000F77C4">
        <w:rPr>
          <w:rFonts w:ascii="Calibri" w:eastAsia="Times New Roman" w:hAnsi="Calibri"/>
          <w:b/>
          <w:sz w:val="28"/>
          <w:szCs w:val="20"/>
          <w:lang w:val="en-GB" w:eastAsia="en-US"/>
        </w:rPr>
        <w:t>Elements for review of the ITU regional presence</w:t>
      </w:r>
    </w:p>
    <w:p w14:paraId="1FF33514"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24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 xml:space="preserve">The review of ITU's regional presence takes into account: the functions assigned to its regional offices under Annex A: "Generic activities expected of the regional presence" of Resolution 1143 adopted by the ITU Council at its 1999 session, and in </w:t>
      </w:r>
      <w:r w:rsidRPr="000F77C4">
        <w:rPr>
          <w:rFonts w:ascii="Calibri" w:eastAsia="Times New Roman" w:hAnsi="Calibri"/>
          <w:i/>
          <w:iCs/>
          <w:szCs w:val="20"/>
          <w:lang w:val="en-GB" w:eastAsia="en-US"/>
        </w:rPr>
        <w:t>resolves</w:t>
      </w:r>
      <w:r w:rsidRPr="000F77C4">
        <w:rPr>
          <w:rFonts w:ascii="Calibri" w:eastAsia="Times New Roman" w:hAnsi="Calibri"/>
          <w:szCs w:val="20"/>
          <w:lang w:val="en-GB" w:eastAsia="en-US"/>
        </w:rPr>
        <w:t xml:space="preserve"> 1 to 11 of Resolution 25 (Rev. Dubai, 2018) of the Plenipotentiary Conference; the recommendations of the United Nations Joint Inspection Unit reports referred to under </w:t>
      </w:r>
      <w:r w:rsidRPr="000F77C4">
        <w:rPr>
          <w:rFonts w:ascii="Calibri" w:eastAsia="Times New Roman" w:hAnsi="Calibri"/>
          <w:i/>
          <w:iCs/>
          <w:szCs w:val="20"/>
          <w:lang w:val="en-GB" w:eastAsia="en-US"/>
        </w:rPr>
        <w:t>bearing in mind</w:t>
      </w:r>
      <w:r w:rsidRPr="000F77C4">
        <w:rPr>
          <w:rFonts w:ascii="Calibri" w:eastAsia="Times New Roman" w:hAnsi="Calibri"/>
          <w:szCs w:val="20"/>
          <w:lang w:val="en-GB" w:eastAsia="en-US"/>
        </w:rPr>
        <w:t xml:space="preserve"> and the development system reforms referred to under </w:t>
      </w:r>
      <w:r w:rsidRPr="000F77C4">
        <w:rPr>
          <w:rFonts w:ascii="Calibri" w:eastAsia="Times New Roman" w:hAnsi="Calibri"/>
          <w:i/>
          <w:iCs/>
          <w:szCs w:val="20"/>
          <w:lang w:val="en-GB" w:eastAsia="en-US"/>
        </w:rPr>
        <w:t xml:space="preserve">notes with appreciation </w:t>
      </w:r>
      <w:r w:rsidRPr="000F77C4">
        <w:rPr>
          <w:rFonts w:ascii="Calibri" w:eastAsia="Times New Roman" w:hAnsi="Calibri"/>
          <w:szCs w:val="20"/>
          <w:lang w:val="en-GB" w:eastAsia="en-US"/>
        </w:rPr>
        <w:t>in that resolution; and other pertinent decisions.</w:t>
      </w:r>
    </w:p>
    <w:p w14:paraId="5047FAA2"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 xml:space="preserve">The review of the regional presence should </w:t>
      </w:r>
      <w:proofErr w:type="gramStart"/>
      <w:r w:rsidRPr="000F77C4">
        <w:rPr>
          <w:rFonts w:ascii="Calibri" w:eastAsia="Times New Roman" w:hAnsi="Calibri"/>
          <w:szCs w:val="20"/>
          <w:lang w:val="en-GB" w:eastAsia="en-US"/>
        </w:rPr>
        <w:t>take into account</w:t>
      </w:r>
      <w:proofErr w:type="gramEnd"/>
      <w:r w:rsidRPr="000F77C4">
        <w:rPr>
          <w:rFonts w:ascii="Calibri" w:eastAsia="Times New Roman" w:hAnsi="Calibri"/>
          <w:szCs w:val="20"/>
          <w:lang w:val="en-GB" w:eastAsia="en-US"/>
        </w:rPr>
        <w:t>, but not be limited to, the following elements:</w:t>
      </w:r>
    </w:p>
    <w:p w14:paraId="746705C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a)</w:t>
      </w:r>
      <w:r w:rsidRPr="000F77C4">
        <w:rPr>
          <w:rFonts w:ascii="Calibri" w:eastAsia="Times New Roman" w:hAnsi="Calibri"/>
          <w:szCs w:val="20"/>
          <w:lang w:val="en-GB" w:eastAsia="en-US"/>
        </w:rPr>
        <w:tab/>
        <w:t xml:space="preserve">the extent of fulfilment of the provisions of Resolution 25 (Rev. Dubai, 2018) by the Telecommunication Development Bureau, the General Secretariat and the other two Bureaux, as </w:t>
      </w:r>
      <w:proofErr w:type="gramStart"/>
      <w:r w:rsidRPr="000F77C4">
        <w:rPr>
          <w:rFonts w:ascii="Calibri" w:eastAsia="Times New Roman" w:hAnsi="Calibri"/>
          <w:szCs w:val="20"/>
          <w:lang w:val="en-GB" w:eastAsia="en-US"/>
        </w:rPr>
        <w:t>appropriate;</w:t>
      </w:r>
      <w:proofErr w:type="gramEnd"/>
    </w:p>
    <w:p w14:paraId="2F5640F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b)</w:t>
      </w:r>
      <w:r w:rsidRPr="000F77C4">
        <w:rPr>
          <w:rFonts w:ascii="Calibri" w:eastAsia="Times New Roman" w:hAnsi="Calibri"/>
          <w:szCs w:val="20"/>
          <w:lang w:val="en-GB" w:eastAsia="en-US"/>
        </w:rPr>
        <w:tab/>
        <w:t xml:space="preserve">how further decentralization could ensure greater efficiency at lower cost, taking into consideration accountability and </w:t>
      </w:r>
      <w:proofErr w:type="gramStart"/>
      <w:r w:rsidRPr="000F77C4">
        <w:rPr>
          <w:rFonts w:ascii="Calibri" w:eastAsia="Times New Roman" w:hAnsi="Calibri"/>
          <w:szCs w:val="20"/>
          <w:lang w:val="en-GB" w:eastAsia="en-US"/>
        </w:rPr>
        <w:t>transparency;</w:t>
      </w:r>
      <w:proofErr w:type="gramEnd"/>
    </w:p>
    <w:p w14:paraId="1B08410B"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lastRenderedPageBreak/>
        <w:t>c)</w:t>
      </w:r>
      <w:r w:rsidRPr="000F77C4">
        <w:rPr>
          <w:rFonts w:ascii="Calibri" w:eastAsia="Times New Roman" w:hAnsi="Calibri"/>
          <w:szCs w:val="20"/>
          <w:lang w:val="en-GB" w:eastAsia="en-US"/>
        </w:rPr>
        <w:tab/>
        <w:t xml:space="preserve">the result of past surveys of the level of satisfaction of Member States, Sector Members and regional telecommunication organizations with ITU's regional </w:t>
      </w:r>
      <w:proofErr w:type="gramStart"/>
      <w:r w:rsidRPr="000F77C4">
        <w:rPr>
          <w:rFonts w:ascii="Calibri" w:eastAsia="Times New Roman" w:hAnsi="Calibri"/>
          <w:szCs w:val="20"/>
          <w:lang w:val="en-GB" w:eastAsia="en-US"/>
        </w:rPr>
        <w:t>presence;</w:t>
      </w:r>
      <w:proofErr w:type="gramEnd"/>
    </w:p>
    <w:p w14:paraId="26B404A3"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d)</w:t>
      </w:r>
      <w:r w:rsidRPr="000F77C4">
        <w:rPr>
          <w:rFonts w:ascii="Calibri" w:eastAsia="Times New Roman" w:hAnsi="Calibri"/>
          <w:szCs w:val="20"/>
          <w:lang w:val="en-GB" w:eastAsia="en-US"/>
        </w:rPr>
        <w:tab/>
        <w:t xml:space="preserve">assistance for developing countries to participate in ITU </w:t>
      </w:r>
      <w:proofErr w:type="gramStart"/>
      <w:r w:rsidRPr="000F77C4">
        <w:rPr>
          <w:rFonts w:ascii="Calibri" w:eastAsia="Times New Roman" w:hAnsi="Calibri"/>
          <w:szCs w:val="20"/>
          <w:lang w:val="en-GB" w:eastAsia="en-US"/>
        </w:rPr>
        <w:t>activities;</w:t>
      </w:r>
      <w:proofErr w:type="gramEnd"/>
    </w:p>
    <w:p w14:paraId="6322992F"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e)</w:t>
      </w:r>
      <w:r w:rsidRPr="000F77C4">
        <w:rPr>
          <w:rFonts w:ascii="Calibri" w:eastAsia="Times New Roman" w:hAnsi="Calibri"/>
          <w:szCs w:val="20"/>
          <w:lang w:val="en-GB" w:eastAsia="en-US"/>
        </w:rPr>
        <w:tab/>
        <w:t xml:space="preserve">the extent of possible duplication between the functions of ITU headquarters and the regional </w:t>
      </w:r>
      <w:proofErr w:type="gramStart"/>
      <w:r w:rsidRPr="000F77C4">
        <w:rPr>
          <w:rFonts w:ascii="Calibri" w:eastAsia="Times New Roman" w:hAnsi="Calibri"/>
          <w:szCs w:val="20"/>
          <w:lang w:val="en-GB" w:eastAsia="en-US"/>
        </w:rPr>
        <w:t>offices;</w:t>
      </w:r>
      <w:proofErr w:type="gramEnd"/>
    </w:p>
    <w:p w14:paraId="415B9437"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lang w:val="en-GB" w:eastAsia="en-US"/>
        </w:rPr>
        <w:t>f)</w:t>
      </w:r>
      <w:r w:rsidRPr="000F77C4">
        <w:rPr>
          <w:rFonts w:ascii="Calibri" w:eastAsia="Times New Roman" w:hAnsi="Calibri"/>
          <w:lang w:val="en-GB" w:eastAsia="en-US"/>
        </w:rPr>
        <w:tab/>
        <w:t xml:space="preserve">the extent of fulfilment of the provisions of Resolution 17 (Rev. Buenos Aires, 2017) of the World Telecommunication Development </w:t>
      </w:r>
      <w:proofErr w:type="gramStart"/>
      <w:r w:rsidRPr="000F77C4">
        <w:rPr>
          <w:rFonts w:ascii="Calibri" w:eastAsia="Times New Roman" w:hAnsi="Calibri"/>
          <w:lang w:val="en-GB" w:eastAsia="en-US"/>
        </w:rPr>
        <w:t>Conference;</w:t>
      </w:r>
      <w:proofErr w:type="gramEnd"/>
    </w:p>
    <w:p w14:paraId="7151CA4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g)</w:t>
      </w:r>
      <w:r w:rsidRPr="000F77C4">
        <w:rPr>
          <w:rFonts w:ascii="Calibri" w:eastAsia="Times New Roman" w:hAnsi="Calibri"/>
          <w:szCs w:val="20"/>
          <w:lang w:val="en-GB" w:eastAsia="en-US"/>
        </w:rPr>
        <w:tab/>
        <w:t xml:space="preserve">the degree of autonomy in decision-making currently accorded to regional offices, and whether greater autonomy could enhance their efficiency and </w:t>
      </w:r>
      <w:proofErr w:type="gramStart"/>
      <w:r w:rsidRPr="000F77C4">
        <w:rPr>
          <w:rFonts w:ascii="Calibri" w:eastAsia="Times New Roman" w:hAnsi="Calibri"/>
          <w:szCs w:val="20"/>
          <w:lang w:val="en-GB" w:eastAsia="en-US"/>
        </w:rPr>
        <w:t>effectiveness;</w:t>
      </w:r>
      <w:proofErr w:type="gramEnd"/>
    </w:p>
    <w:p w14:paraId="69CA3739"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h)</w:t>
      </w:r>
      <w:r w:rsidRPr="000F77C4">
        <w:rPr>
          <w:rFonts w:ascii="Calibri" w:eastAsia="Times New Roman" w:hAnsi="Calibri"/>
          <w:szCs w:val="20"/>
          <w:lang w:val="en-GB" w:eastAsia="en-US"/>
        </w:rPr>
        <w:tab/>
        <w:t xml:space="preserve">the effectiveness of collaboration and coordination between the ITU regional offices, regional telecommunication organizations and other regional and international development and financial </w:t>
      </w:r>
      <w:proofErr w:type="gramStart"/>
      <w:r w:rsidRPr="000F77C4">
        <w:rPr>
          <w:rFonts w:ascii="Calibri" w:eastAsia="Times New Roman" w:hAnsi="Calibri"/>
          <w:szCs w:val="20"/>
          <w:lang w:val="en-GB" w:eastAsia="en-US"/>
        </w:rPr>
        <w:t>organizations;</w:t>
      </w:r>
      <w:proofErr w:type="gramEnd"/>
    </w:p>
    <w:p w14:paraId="0DB56458"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proofErr w:type="spellStart"/>
      <w:r w:rsidRPr="000F77C4">
        <w:rPr>
          <w:rFonts w:ascii="Calibri" w:eastAsia="Times New Roman" w:hAnsi="Calibri"/>
          <w:szCs w:val="20"/>
          <w:lang w:val="en-GB" w:eastAsia="en-US"/>
        </w:rPr>
        <w:t>i</w:t>
      </w:r>
      <w:proofErr w:type="spellEnd"/>
      <w:r w:rsidRPr="000F77C4">
        <w:rPr>
          <w:rFonts w:ascii="Calibri" w:eastAsia="Times New Roman" w:hAnsi="Calibri"/>
          <w:szCs w:val="20"/>
          <w:lang w:val="en-GB" w:eastAsia="en-US"/>
        </w:rPr>
        <w:t>)</w:t>
      </w:r>
      <w:r w:rsidRPr="000F77C4">
        <w:rPr>
          <w:rFonts w:ascii="Calibri" w:eastAsia="Times New Roman" w:hAnsi="Calibri"/>
          <w:szCs w:val="20"/>
          <w:lang w:val="en-GB" w:eastAsia="en-US"/>
        </w:rPr>
        <w:tab/>
      </w:r>
      <w:proofErr w:type="gramStart"/>
      <w:r w:rsidRPr="000F77C4">
        <w:rPr>
          <w:rFonts w:ascii="Calibri" w:eastAsia="Times New Roman" w:hAnsi="Calibri"/>
          <w:szCs w:val="20"/>
          <w:lang w:val="en-GB" w:eastAsia="en-US"/>
        </w:rPr>
        <w:t>how</w:t>
      </w:r>
      <w:proofErr w:type="gramEnd"/>
      <w:r w:rsidRPr="000F77C4">
        <w:rPr>
          <w:rFonts w:ascii="Calibri" w:eastAsia="Times New Roman" w:hAnsi="Calibri"/>
          <w:szCs w:val="20"/>
          <w:lang w:val="en-GB" w:eastAsia="en-US"/>
        </w:rPr>
        <w:t xml:space="preserve"> regional presence and the organization of activities in the regions can enhance the effective participation of all countries in ITU work;</w:t>
      </w:r>
    </w:p>
    <w:p w14:paraId="02D74742"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j)</w:t>
      </w:r>
      <w:r w:rsidRPr="000F77C4">
        <w:rPr>
          <w:rFonts w:ascii="Calibri" w:eastAsia="Times New Roman" w:hAnsi="Calibri"/>
          <w:szCs w:val="20"/>
          <w:lang w:val="en-GB" w:eastAsia="en-US"/>
        </w:rPr>
        <w:tab/>
        <w:t xml:space="preserve">the resources currently made available to the regional offices for reducing the digital </w:t>
      </w:r>
      <w:proofErr w:type="gramStart"/>
      <w:r w:rsidRPr="000F77C4">
        <w:rPr>
          <w:rFonts w:ascii="Calibri" w:eastAsia="Times New Roman" w:hAnsi="Calibri"/>
          <w:szCs w:val="20"/>
          <w:lang w:val="en-GB" w:eastAsia="en-US"/>
        </w:rPr>
        <w:t>divide;</w:t>
      </w:r>
      <w:proofErr w:type="gramEnd"/>
    </w:p>
    <w:p w14:paraId="17D566CD"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k)</w:t>
      </w:r>
      <w:r w:rsidRPr="000F77C4">
        <w:rPr>
          <w:rFonts w:ascii="Calibri" w:eastAsia="Times New Roman" w:hAnsi="Calibri"/>
          <w:szCs w:val="20"/>
          <w:lang w:val="en-GB" w:eastAsia="en-US"/>
        </w:rPr>
        <w:tab/>
        <w:t>the optimal overall structure of the ITU regional presence, including the location and number of regional and area offices.</w:t>
      </w:r>
    </w:p>
    <w:p w14:paraId="70D58650"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This review should be conducted with input from and in consultation with Member States and Sector Members, also seeking input from regional offices</w:t>
      </w:r>
      <w:r w:rsidRPr="000F77C4" w:rsidDel="003E7F14">
        <w:rPr>
          <w:rFonts w:ascii="Calibri" w:eastAsia="Times New Roman" w:hAnsi="Calibri"/>
          <w:szCs w:val="20"/>
          <w:lang w:val="en-GB" w:eastAsia="en-US"/>
        </w:rPr>
        <w:t xml:space="preserve"> </w:t>
      </w:r>
      <w:r w:rsidRPr="000F77C4">
        <w:rPr>
          <w:rFonts w:ascii="Calibri" w:eastAsia="Times New Roman" w:hAnsi="Calibri"/>
          <w:szCs w:val="20"/>
          <w:lang w:val="en-GB" w:eastAsia="en-US"/>
        </w:rPr>
        <w:t>and regional and international organizations, as appropriate.</w:t>
      </w:r>
    </w:p>
    <w:p w14:paraId="4A8E929D"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r w:rsidRPr="000F77C4">
        <w:rPr>
          <w:rFonts w:ascii="Calibri" w:eastAsia="Times New Roman" w:hAnsi="Calibri"/>
          <w:szCs w:val="20"/>
          <w:lang w:val="en-GB" w:eastAsia="en-US"/>
        </w:rPr>
        <w:t xml:space="preserve">A report on this review should be submitted by the Secretary-General to the Council at its </w:t>
      </w:r>
      <w:r w:rsidRPr="000F77C4">
        <w:rPr>
          <w:rFonts w:ascii="Calibri" w:eastAsia="Times New Roman" w:hAnsi="Calibri"/>
          <w:szCs w:val="20"/>
          <w:lang w:val="en-GB" w:eastAsia="pt-BR"/>
        </w:rPr>
        <w:t>2020</w:t>
      </w:r>
      <w:r w:rsidRPr="000F77C4">
        <w:rPr>
          <w:rFonts w:ascii="Calibri" w:eastAsia="Times New Roman" w:hAnsi="Calibri"/>
          <w:szCs w:val="20"/>
          <w:lang w:val="en-GB" w:eastAsia="en-US"/>
        </w:rPr>
        <w:t xml:space="preserve"> session for consideration and appropriate action.</w:t>
      </w:r>
    </w:p>
    <w:p w14:paraId="5A9B6C12" w14:textId="77777777" w:rsidR="000F77C4" w:rsidRPr="000F77C4" w:rsidRDefault="000F77C4" w:rsidP="000F77C4">
      <w:pPr>
        <w:tabs>
          <w:tab w:val="left" w:pos="567"/>
          <w:tab w:val="left" w:pos="1134"/>
          <w:tab w:val="left" w:pos="1701"/>
          <w:tab w:val="left" w:pos="2268"/>
          <w:tab w:val="left" w:pos="2835"/>
        </w:tabs>
        <w:overflowPunct w:val="0"/>
        <w:autoSpaceDE w:val="0"/>
        <w:autoSpaceDN w:val="0"/>
        <w:adjustRightInd w:val="0"/>
        <w:spacing w:before="120"/>
        <w:textAlignment w:val="baseline"/>
        <w:rPr>
          <w:rFonts w:ascii="Calibri" w:eastAsia="Times New Roman" w:hAnsi="Calibri"/>
          <w:szCs w:val="20"/>
          <w:lang w:val="en-GB" w:eastAsia="en-US"/>
        </w:rPr>
      </w:pPr>
    </w:p>
    <w:p w14:paraId="15BF44FA" w14:textId="77777777" w:rsidR="00420AA9" w:rsidRPr="00420AA9" w:rsidRDefault="00420AA9" w:rsidP="00617508">
      <w:pPr>
        <w:rPr>
          <w:lang w:val="en-GB"/>
        </w:rPr>
      </w:pPr>
    </w:p>
    <w:sectPr w:rsidR="00420AA9" w:rsidRPr="00420AA9"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86C32" w14:textId="77777777" w:rsidR="00752FF7" w:rsidRDefault="00752FF7" w:rsidP="003A0414">
      <w:r>
        <w:separator/>
      </w:r>
    </w:p>
  </w:endnote>
  <w:endnote w:type="continuationSeparator" w:id="0">
    <w:p w14:paraId="74A8006E" w14:textId="77777777" w:rsidR="00752FF7" w:rsidRDefault="00752FF7"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3D26DCA3"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6E3C98">
      <w:rPr>
        <w:lang w:val="en-GB"/>
      </w:rPr>
      <w:t>4</w:t>
    </w:r>
    <w:r w:rsidR="003F14CA">
      <w:rPr>
        <w:lang w:val="en-GB"/>
      </w:rPr>
      <w:t>/</w:t>
    </w:r>
    <w:r w:rsidR="0096743A">
      <w:rPr>
        <w:lang w:val="en-GB"/>
      </w:rPr>
      <w:t>OUT-15</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4C14A" w14:textId="77777777" w:rsidR="00752FF7" w:rsidRDefault="00752FF7" w:rsidP="003A0414">
      <w:r>
        <w:separator/>
      </w:r>
    </w:p>
  </w:footnote>
  <w:footnote w:type="continuationSeparator" w:id="0">
    <w:p w14:paraId="5CF602A4" w14:textId="77777777" w:rsidR="00752FF7" w:rsidRDefault="00752FF7" w:rsidP="003A0414">
      <w:r>
        <w:continuationSeparator/>
      </w:r>
    </w:p>
  </w:footnote>
  <w:footnote w:id="1">
    <w:p w14:paraId="178DE2FB" w14:textId="77777777" w:rsidR="000F77C4" w:rsidRPr="00191403" w:rsidRDefault="000F77C4" w:rsidP="000F77C4">
      <w:pPr>
        <w:pStyle w:val="FootnoteText"/>
      </w:pPr>
      <w:r>
        <w:rPr>
          <w:rStyle w:val="FootnoteReference"/>
        </w:rPr>
        <w:t>1</w:t>
      </w:r>
      <w:r>
        <w:tab/>
        <w:t xml:space="preserve">These include the least </w:t>
      </w:r>
      <w:r w:rsidRPr="00191403">
        <w:t>developed</w:t>
      </w:r>
      <w:r>
        <w:t xml:space="preserve"> countries, small island developing states, landlocked developing </w:t>
      </w:r>
      <w:proofErr w:type="gramStart"/>
      <w:r>
        <w:t>countries</w:t>
      </w:r>
      <w:proofErr w:type="gramEnd"/>
      <w:r>
        <w:t xml:space="preserve">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821359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SHAKYA">
    <w15:presenceInfo w15:providerId="None" w15:userId="R.SHAKYA"/>
  </w15:person>
  <w15:person w15:author="Pubate Satienpoch">
    <w15:presenceInfo w15:providerId="AD" w15:userId="S::pubate@APT.INT::0b1a57f3-7332-45b4-af2b-2400df8b7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rQUA4JdxUiwAAAA="/>
  </w:docVars>
  <w:rsids>
    <w:rsidRoot w:val="00AD2F26"/>
    <w:rsid w:val="0003778A"/>
    <w:rsid w:val="00057925"/>
    <w:rsid w:val="00091D9C"/>
    <w:rsid w:val="000F77C4"/>
    <w:rsid w:val="00133302"/>
    <w:rsid w:val="00144EA4"/>
    <w:rsid w:val="00154DF3"/>
    <w:rsid w:val="0017409C"/>
    <w:rsid w:val="00223E6A"/>
    <w:rsid w:val="0026595F"/>
    <w:rsid w:val="00276D24"/>
    <w:rsid w:val="002C4C6E"/>
    <w:rsid w:val="00311D6C"/>
    <w:rsid w:val="00366E97"/>
    <w:rsid w:val="00383EDB"/>
    <w:rsid w:val="003A0414"/>
    <w:rsid w:val="003A14AD"/>
    <w:rsid w:val="003F14CA"/>
    <w:rsid w:val="00420AA9"/>
    <w:rsid w:val="00421887"/>
    <w:rsid w:val="00422505"/>
    <w:rsid w:val="00425800"/>
    <w:rsid w:val="00450452"/>
    <w:rsid w:val="004A3292"/>
    <w:rsid w:val="004A4840"/>
    <w:rsid w:val="004F24F4"/>
    <w:rsid w:val="00534EC0"/>
    <w:rsid w:val="0055081D"/>
    <w:rsid w:val="00565069"/>
    <w:rsid w:val="005827CA"/>
    <w:rsid w:val="00597B0F"/>
    <w:rsid w:val="005A1FA2"/>
    <w:rsid w:val="005E3478"/>
    <w:rsid w:val="005F3200"/>
    <w:rsid w:val="00606541"/>
    <w:rsid w:val="00614738"/>
    <w:rsid w:val="00617508"/>
    <w:rsid w:val="00685535"/>
    <w:rsid w:val="00685C97"/>
    <w:rsid w:val="006A6EC5"/>
    <w:rsid w:val="006B3268"/>
    <w:rsid w:val="006B4D42"/>
    <w:rsid w:val="006D1E2C"/>
    <w:rsid w:val="006E3C98"/>
    <w:rsid w:val="00752FF7"/>
    <w:rsid w:val="0078146D"/>
    <w:rsid w:val="007A2E4C"/>
    <w:rsid w:val="007C2577"/>
    <w:rsid w:val="00800847"/>
    <w:rsid w:val="00814C55"/>
    <w:rsid w:val="008438A0"/>
    <w:rsid w:val="00873BFA"/>
    <w:rsid w:val="008872D4"/>
    <w:rsid w:val="008C50B3"/>
    <w:rsid w:val="0090702B"/>
    <w:rsid w:val="00941632"/>
    <w:rsid w:val="00950BA4"/>
    <w:rsid w:val="00966899"/>
    <w:rsid w:val="0096743A"/>
    <w:rsid w:val="0098418B"/>
    <w:rsid w:val="009A44CC"/>
    <w:rsid w:val="009C4882"/>
    <w:rsid w:val="009E4E18"/>
    <w:rsid w:val="00A75516"/>
    <w:rsid w:val="00A776D0"/>
    <w:rsid w:val="00AD2F26"/>
    <w:rsid w:val="00B017E8"/>
    <w:rsid w:val="00B04778"/>
    <w:rsid w:val="00B1556C"/>
    <w:rsid w:val="00B32C5A"/>
    <w:rsid w:val="00B44D77"/>
    <w:rsid w:val="00B55072"/>
    <w:rsid w:val="00B614D6"/>
    <w:rsid w:val="00B95A06"/>
    <w:rsid w:val="00BA6EFF"/>
    <w:rsid w:val="00BB2A04"/>
    <w:rsid w:val="00BE2375"/>
    <w:rsid w:val="00C62375"/>
    <w:rsid w:val="00C84778"/>
    <w:rsid w:val="00CA1EC5"/>
    <w:rsid w:val="00CA6990"/>
    <w:rsid w:val="00CB3877"/>
    <w:rsid w:val="00CE0108"/>
    <w:rsid w:val="00D14A3A"/>
    <w:rsid w:val="00D14DA8"/>
    <w:rsid w:val="00D500D2"/>
    <w:rsid w:val="00D83469"/>
    <w:rsid w:val="00DC4262"/>
    <w:rsid w:val="00DC472B"/>
    <w:rsid w:val="00DF10DB"/>
    <w:rsid w:val="00E07B45"/>
    <w:rsid w:val="00EA2379"/>
    <w:rsid w:val="00EA5715"/>
    <w:rsid w:val="00EC4BCB"/>
    <w:rsid w:val="00F418AA"/>
    <w:rsid w:val="00F572D2"/>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FootnoteText">
    <w:name w:val="footnote text"/>
    <w:basedOn w:val="Normal"/>
    <w:link w:val="FootnoteTextChar"/>
    <w:uiPriority w:val="99"/>
    <w:semiHidden/>
    <w:unhideWhenUsed/>
    <w:rsid w:val="000F77C4"/>
    <w:rPr>
      <w:sz w:val="20"/>
      <w:szCs w:val="20"/>
    </w:rPr>
  </w:style>
  <w:style w:type="character" w:customStyle="1" w:styleId="FootnoteTextChar">
    <w:name w:val="Footnote Text Char"/>
    <w:basedOn w:val="DefaultParagraphFont"/>
    <w:link w:val="FootnoteText"/>
    <w:uiPriority w:val="99"/>
    <w:semiHidden/>
    <w:rsid w:val="000F77C4"/>
    <w:rPr>
      <w:sz w:val="20"/>
      <w:szCs w:val="20"/>
      <w:lang w:val="en-US" w:eastAsia="ja-JP"/>
    </w:rPr>
  </w:style>
  <w:style w:type="character" w:styleId="FootnoteReference">
    <w:name w:val="footnote reference"/>
    <w:basedOn w:val="DefaultParagraphFont"/>
    <w:rsid w:val="000F77C4"/>
    <w:rPr>
      <w:rFonts w:ascii="Calibri" w:hAnsi="Calibri"/>
      <w:position w:val="6"/>
      <w:sz w:val="16"/>
    </w:rPr>
  </w:style>
  <w:style w:type="paragraph" w:styleId="Revision">
    <w:name w:val="Revision"/>
    <w:hidden/>
    <w:uiPriority w:val="99"/>
    <w:semiHidden/>
    <w:rsid w:val="00B44D77"/>
    <w:rPr>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3987</Words>
  <Characters>22730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Elisha Rajbhandari</cp:lastModifiedBy>
  <cp:revision>12</cp:revision>
  <dcterms:created xsi:type="dcterms:W3CDTF">2022-08-05T04:45:00Z</dcterms:created>
  <dcterms:modified xsi:type="dcterms:W3CDTF">2022-08-07T13:40:00Z</dcterms:modified>
</cp:coreProperties>
</file>