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>
        <w:trPr>
          <w:cantSplit/>
        </w:trPr>
        <w:tc>
          <w:tcPr>
            <w:tcW w:w="6911" w:type="dxa"/>
          </w:tcPr>
          <w:p w:rsidR="00A066F1" w:rsidRPr="00DF23FC" w:rsidRDefault="00241FA2" w:rsidP="003B2284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5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Geneva,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27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5</w:t>
            </w:r>
          </w:p>
        </w:tc>
        <w:tc>
          <w:tcPr>
            <w:tcW w:w="3120" w:type="dxa"/>
          </w:tcPr>
          <w:p w:rsidR="00A066F1" w:rsidRDefault="003B2284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247775" cy="9358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3B2284" w:rsidRDefault="003B2284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  <w:r w:rsidRPr="003B2284">
              <w:rPr>
                <w:rFonts w:ascii="Verdana" w:hAnsi="Verdana"/>
                <w:b/>
                <w:smallCaps/>
                <w:sz w:val="20"/>
              </w:rPr>
              <w:t>INTERNATIONAL TELECOMMUNICATION UNION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C324A8" w:rsidRDefault="00A066F1" w:rsidP="00A066F1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:rsidR="00A066F1" w:rsidRPr="00841216" w:rsidRDefault="003E56F6" w:rsidP="00A875F0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Addendum </w:t>
            </w:r>
            <w:r w:rsidR="00A875F0">
              <w:rPr>
                <w:rFonts w:ascii="Verdana" w:hAnsi="Verdana"/>
                <w:b/>
                <w:sz w:val="20"/>
              </w:rPr>
              <w:t>13</w:t>
            </w:r>
            <w:r w:rsidR="00E55816">
              <w:rPr>
                <w:rFonts w:ascii="Verdana" w:hAnsi="Verdana"/>
                <w:b/>
                <w:sz w:val="20"/>
              </w:rPr>
              <w:t xml:space="preserve">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>
              <w:rPr>
                <w:rFonts w:ascii="Verdana" w:hAnsi="Verdana"/>
                <w:b/>
                <w:sz w:val="20"/>
              </w:rPr>
              <w:t>xx</w:t>
            </w:r>
            <w:r w:rsidR="00A875F0">
              <w:rPr>
                <w:rFonts w:ascii="Verdana" w:hAnsi="Verdana"/>
                <w:b/>
                <w:sz w:val="20"/>
              </w:rPr>
              <w:t>(Add.21)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841216" w:rsidRDefault="00A875F0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31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July 2015</w:t>
            </w:r>
          </w:p>
        </w:tc>
      </w:tr>
      <w:tr w:rsidR="00A066F1" w:rsidRPr="00C324A8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884D60" w:rsidP="00C263BF">
            <w:pPr>
              <w:pStyle w:val="Source"/>
            </w:pPr>
            <w:r w:rsidRPr="00C263BF">
              <w:t>Asia-Pacific Telecommunity Common Proposals</w:t>
            </w:r>
            <w:bookmarkStart w:id="8" w:name="_GoBack"/>
            <w:bookmarkEnd w:id="8"/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7D5320" w:rsidP="00C263BF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E55816" w:rsidRDefault="00E55816" w:rsidP="00E55816">
            <w:pPr>
              <w:pStyle w:val="Title2"/>
            </w:pPr>
          </w:p>
        </w:tc>
      </w:tr>
      <w:tr w:rsidR="00A538A6" w:rsidRPr="00C324A8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538A6" w:rsidRDefault="004B13CB" w:rsidP="004B13CB">
            <w:pPr>
              <w:pStyle w:val="Agendaitem"/>
              <w:rPr>
                <w:lang w:eastAsia="zh-CN"/>
              </w:rPr>
            </w:pPr>
            <w:r>
              <w:t>Agenda item 7</w:t>
            </w:r>
            <w:r w:rsidR="00825647">
              <w:rPr>
                <w:rFonts w:hint="eastAsia"/>
                <w:lang w:eastAsia="zh-CN"/>
              </w:rPr>
              <w:t>(X)</w:t>
            </w:r>
          </w:p>
        </w:tc>
      </w:tr>
      <w:bookmarkEnd w:id="6"/>
      <w:bookmarkEnd w:id="7"/>
    </w:tbl>
    <w:p w:rsidR="00825647" w:rsidRPr="00A875F0" w:rsidRDefault="00825647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i/>
          <w:lang w:val="en-AU" w:eastAsia="zh-CN"/>
        </w:rPr>
      </w:pPr>
    </w:p>
    <w:p w:rsidR="00241FA2" w:rsidRPr="003614FA" w:rsidRDefault="00825647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AU" w:eastAsia="zh-CN"/>
        </w:rPr>
      </w:pPr>
      <w:r w:rsidRPr="003614FA">
        <w:rPr>
          <w:lang w:val="en-AU" w:eastAsia="zh-CN"/>
        </w:rPr>
        <w:t>Issue X: Review of the orbital position limitations in Annex 7 to RR Appendix 30</w:t>
      </w:r>
    </w:p>
    <w:p w:rsidR="00665ADF" w:rsidRDefault="00665ADF" w:rsidP="00665AD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20"/>
        <w:jc w:val="both"/>
        <w:textAlignment w:val="auto"/>
        <w:rPr>
          <w:b/>
          <w:szCs w:val="24"/>
          <w:lang w:val="en-US" w:eastAsia="zh-CN"/>
        </w:rPr>
      </w:pPr>
    </w:p>
    <w:p w:rsidR="00665ADF" w:rsidRPr="00665ADF" w:rsidRDefault="00665ADF" w:rsidP="00665AD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20"/>
        <w:jc w:val="both"/>
        <w:textAlignment w:val="auto"/>
        <w:rPr>
          <w:rFonts w:eastAsia="BatangChe"/>
          <w:b/>
          <w:szCs w:val="24"/>
          <w:lang w:val="en-US" w:eastAsia="ko-KR"/>
        </w:rPr>
      </w:pPr>
      <w:r w:rsidRPr="00665ADF">
        <w:rPr>
          <w:rFonts w:eastAsia="BatangChe"/>
          <w:b/>
          <w:szCs w:val="24"/>
          <w:lang w:val="en-US" w:eastAsia="ko-KR"/>
        </w:rPr>
        <w:t>Introduction:</w:t>
      </w:r>
    </w:p>
    <w:p w:rsidR="00665ADF" w:rsidRPr="00665ADF" w:rsidRDefault="00665ADF" w:rsidP="003614FA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Lines="50" w:after="120"/>
        <w:textAlignment w:val="auto"/>
        <w:rPr>
          <w:rFonts w:eastAsia="BatangChe"/>
          <w:szCs w:val="24"/>
          <w:lang w:val="en-US"/>
        </w:rPr>
      </w:pPr>
      <w:r w:rsidRPr="00665ADF">
        <w:rPr>
          <w:rFonts w:eastAsia="BatangChe"/>
          <w:szCs w:val="24"/>
          <w:lang w:val="en-US"/>
        </w:rPr>
        <w:t xml:space="preserve">RR Appendix </w:t>
      </w:r>
      <w:r w:rsidRPr="00665ADF">
        <w:rPr>
          <w:rFonts w:eastAsia="BatangChe"/>
          <w:b/>
          <w:szCs w:val="24"/>
          <w:lang w:val="en-US"/>
        </w:rPr>
        <w:t>30</w:t>
      </w:r>
      <w:r w:rsidRPr="00665ADF">
        <w:rPr>
          <w:rFonts w:eastAsia="BatangChe"/>
          <w:szCs w:val="24"/>
          <w:lang w:val="en-US"/>
        </w:rPr>
        <w:t xml:space="preserve"> contains provisions for use of the BSS Plans and Regions 1 and 3 List, as well as for modifying the Plan (in the case of Region 2) or the List (in the case of Regions 1 and 3). It is a self-contained Appendix, including provisions for modifying the Plan or List (Article </w:t>
      </w:r>
      <w:r w:rsidRPr="00665ADF">
        <w:rPr>
          <w:rFonts w:eastAsia="BatangChe"/>
          <w:bCs/>
          <w:szCs w:val="24"/>
          <w:lang w:val="en-US"/>
        </w:rPr>
        <w:t>4</w:t>
      </w:r>
      <w:r w:rsidRPr="00665ADF">
        <w:rPr>
          <w:rFonts w:eastAsia="BatangChe"/>
          <w:szCs w:val="24"/>
          <w:lang w:val="en-US"/>
        </w:rPr>
        <w:t xml:space="preserve">), notifying Plan or List assignments and for coordinating other services in the frequency bands vis a vis the Plan and List (Articles </w:t>
      </w:r>
      <w:r w:rsidRPr="00665ADF">
        <w:rPr>
          <w:rFonts w:eastAsia="BatangChe"/>
          <w:bCs/>
          <w:szCs w:val="24"/>
          <w:lang w:val="en-US"/>
        </w:rPr>
        <w:t>6</w:t>
      </w:r>
      <w:r w:rsidRPr="00665ADF">
        <w:rPr>
          <w:rFonts w:eastAsia="BatangChe"/>
          <w:szCs w:val="24"/>
          <w:lang w:val="en-US"/>
        </w:rPr>
        <w:t xml:space="preserve"> and </w:t>
      </w:r>
      <w:r w:rsidRPr="00665ADF">
        <w:rPr>
          <w:rFonts w:eastAsia="BatangChe"/>
          <w:bCs/>
          <w:szCs w:val="24"/>
          <w:lang w:val="en-US"/>
        </w:rPr>
        <w:t>7</w:t>
      </w:r>
      <w:r w:rsidRPr="00665ADF">
        <w:rPr>
          <w:rFonts w:eastAsia="BatangChe"/>
          <w:szCs w:val="24"/>
          <w:lang w:val="en-US"/>
        </w:rPr>
        <w:t xml:space="preserve">). RR Appendix </w:t>
      </w:r>
      <w:r w:rsidRPr="00665ADF">
        <w:rPr>
          <w:rFonts w:eastAsia="BatangChe"/>
          <w:b/>
          <w:szCs w:val="24"/>
          <w:lang w:val="en-US"/>
        </w:rPr>
        <w:t>30</w:t>
      </w:r>
      <w:r w:rsidRPr="00665ADF">
        <w:rPr>
          <w:rFonts w:eastAsia="BatangChe"/>
          <w:szCs w:val="24"/>
          <w:lang w:val="en-US"/>
        </w:rPr>
        <w:t xml:space="preserve"> also contains detailed criteria for sharing between the Plan/List and other services. </w:t>
      </w:r>
      <w:r w:rsidRPr="00665ADF">
        <w:rPr>
          <w:rFonts w:eastAsia="BatangChe"/>
          <w:noProof/>
          <w:szCs w:val="24"/>
          <w:lang w:val="en-US"/>
        </w:rPr>
        <w:t xml:space="preserve">In particular, the relevant provisions and associated technical criteria for Annex 7 to Appendix </w:t>
      </w:r>
      <w:r w:rsidRPr="00665ADF">
        <w:rPr>
          <w:rFonts w:eastAsia="BatangChe"/>
          <w:b/>
          <w:noProof/>
          <w:szCs w:val="24"/>
          <w:lang w:val="en-US"/>
        </w:rPr>
        <w:t>30</w:t>
      </w:r>
      <w:r w:rsidRPr="00665ADF">
        <w:rPr>
          <w:rFonts w:eastAsia="BatangChe"/>
          <w:noProof/>
          <w:szCs w:val="24"/>
          <w:lang w:val="en-US"/>
        </w:rPr>
        <w:t xml:space="preserve"> is:</w:t>
      </w:r>
    </w:p>
    <w:p w:rsidR="00665ADF" w:rsidRPr="00665ADF" w:rsidRDefault="00665ADF" w:rsidP="00A12D93">
      <w:pPr>
        <w:tabs>
          <w:tab w:val="clear" w:pos="2268"/>
          <w:tab w:val="left" w:pos="2608"/>
          <w:tab w:val="left" w:pos="3345"/>
        </w:tabs>
        <w:spacing w:before="80" w:afterLines="50" w:after="120"/>
        <w:ind w:left="900" w:hanging="360"/>
        <w:rPr>
          <w:rFonts w:eastAsia="Times New Roman"/>
          <w:noProof/>
        </w:rPr>
      </w:pPr>
      <w:r w:rsidRPr="00665ADF">
        <w:rPr>
          <w:rFonts w:eastAsia="Times New Roman"/>
          <w:noProof/>
        </w:rPr>
        <w:t>–</w:t>
      </w:r>
      <w:r w:rsidRPr="00665ADF">
        <w:rPr>
          <w:rFonts w:eastAsia="Times New Roman"/>
          <w:noProof/>
        </w:rPr>
        <w:tab/>
        <w:t>orbital position limitations on modifications to the BSS Plan or List; specifically applicable to Region 2 BSS in 12.2-12.7 GHz and to Region 1 BSS in 11.7-12.2 GHz. Annex 7 also contains associated e.i.r.p. limits for Region 1 BSS in a portion of the arc.</w:t>
      </w:r>
    </w:p>
    <w:p w:rsidR="00665ADF" w:rsidRDefault="00665ADF" w:rsidP="00665ADF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szCs w:val="24"/>
          <w:lang w:val="en-US" w:eastAsia="zh-CN"/>
        </w:rPr>
      </w:pPr>
      <w:r w:rsidRPr="00665ADF">
        <w:rPr>
          <w:rFonts w:eastAsia="Batang"/>
          <w:szCs w:val="24"/>
          <w:lang w:val="en-US"/>
        </w:rPr>
        <w:t xml:space="preserve">The review under this issue is on the orbital position limitations on modifications to the BSS Plans and List contained Annex 7 to RR Appendix </w:t>
      </w:r>
      <w:r w:rsidRPr="00665ADF">
        <w:rPr>
          <w:rFonts w:eastAsia="Batang"/>
          <w:b/>
          <w:szCs w:val="24"/>
          <w:lang w:val="en-US"/>
        </w:rPr>
        <w:t>30</w:t>
      </w:r>
      <w:r w:rsidRPr="00665ADF">
        <w:rPr>
          <w:rFonts w:eastAsia="Batang"/>
          <w:szCs w:val="24"/>
          <w:lang w:val="en-US"/>
        </w:rPr>
        <w:t>. These limitations were designed to facilitate sharing with the fixed-satellite service (FSS) in the shared part of the orbital arc between the Regions. In the Ku band frequencies, the BSS allocations are not global, for example, 11.7</w:t>
      </w:r>
      <w:r w:rsidRPr="00665ADF">
        <w:rPr>
          <w:rFonts w:eastAsia="Batang"/>
          <w:szCs w:val="24"/>
          <w:lang w:val="en-US"/>
        </w:rPr>
        <w:noBreakHyphen/>
        <w:t>12.2 GHz is BSS in Region 1 and FSS in Region 2. These orbital position limitations were maintained at WRC-2000 during the last Regions 1 and 3 planning conference, as during a planning conference, many new BSS slots could be adopted at once which could significantly limit the future access of FSS to the shared portion of the orbital arc.</w:t>
      </w:r>
    </w:p>
    <w:p w:rsidR="00665ADF" w:rsidRDefault="00665ADF" w:rsidP="00665ADF">
      <w:pPr>
        <w:jc w:val="both"/>
        <w:rPr>
          <w:bCs/>
        </w:rPr>
      </w:pPr>
      <w:r>
        <w:rPr>
          <w:bCs/>
        </w:rPr>
        <w:t>APT Members</w:t>
      </w:r>
      <w:r w:rsidR="00786FD7">
        <w:rPr>
          <w:bCs/>
        </w:rPr>
        <w:t xml:space="preserve"> support no change to </w:t>
      </w:r>
      <w:r w:rsidR="00786FD7">
        <w:rPr>
          <w:rFonts w:hint="eastAsia"/>
          <w:bCs/>
          <w:lang w:eastAsia="zh-CN"/>
        </w:rPr>
        <w:t>Appendix 30 of the</w:t>
      </w:r>
      <w:r w:rsidRPr="00AE79CF">
        <w:rPr>
          <w:bCs/>
        </w:rPr>
        <w:t xml:space="preserve"> </w:t>
      </w:r>
      <w:r>
        <w:rPr>
          <w:bCs/>
        </w:rPr>
        <w:t>Radio Regulations under this issue</w:t>
      </w:r>
      <w:r w:rsidRPr="00AE79CF">
        <w:rPr>
          <w:bCs/>
        </w:rPr>
        <w:t>.</w:t>
      </w:r>
    </w:p>
    <w:p w:rsidR="003614FA" w:rsidRPr="007D5185" w:rsidRDefault="003614FA" w:rsidP="003614FA">
      <w:pPr>
        <w:spacing w:before="0"/>
        <w:jc w:val="both"/>
        <w:rPr>
          <w:lang w:eastAsia="zh-CN"/>
        </w:rPr>
      </w:pPr>
    </w:p>
    <w:p w:rsidR="00A77409" w:rsidRPr="00A875F0" w:rsidRDefault="008356D0" w:rsidP="00A7740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="MS Mincho"/>
          <w:lang w:val="en-AU" w:eastAsia="ja-JP"/>
        </w:rPr>
      </w:pPr>
      <w:r>
        <w:rPr>
          <w:b/>
        </w:rPr>
        <w:t>Proposal</w:t>
      </w:r>
      <w:r w:rsidR="00F574F1">
        <w:rPr>
          <w:b/>
        </w:rPr>
        <w:t>s</w:t>
      </w:r>
      <w:r w:rsidR="007449B8">
        <w:rPr>
          <w:b/>
        </w:rPr>
        <w:t xml:space="preserve">: </w:t>
      </w:r>
    </w:p>
    <w:p w:rsidR="00A77409" w:rsidRPr="00A875F0" w:rsidRDefault="00A77409" w:rsidP="00A7740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eastAsia="MS Mincho"/>
          <w:lang w:val="en-AU" w:eastAsia="ja-JP"/>
        </w:rPr>
      </w:pPr>
    </w:p>
    <w:p w:rsidR="00A77409" w:rsidRPr="00B06821" w:rsidRDefault="00A77409" w:rsidP="00A77409">
      <w:pPr>
        <w:pStyle w:val="AppendixNo"/>
        <w:spacing w:before="240"/>
        <w:rPr>
          <w:vertAlign w:val="superscript"/>
          <w:lang w:val="en-US"/>
        </w:rPr>
      </w:pPr>
      <w:bookmarkStart w:id="9" w:name="_Toc330560546"/>
      <w:r w:rsidRPr="00B06821">
        <w:rPr>
          <w:lang w:val="en-US"/>
        </w:rPr>
        <w:lastRenderedPageBreak/>
        <w:t xml:space="preserve">APPENDIX </w:t>
      </w:r>
      <w:r w:rsidRPr="00B06821">
        <w:rPr>
          <w:rStyle w:val="href"/>
          <w:lang w:val="en-US"/>
        </w:rPr>
        <w:t>30</w:t>
      </w:r>
      <w:r w:rsidRPr="00B06821">
        <w:rPr>
          <w:lang w:val="en-US"/>
        </w:rPr>
        <w:t xml:space="preserve"> (</w:t>
      </w:r>
      <w:r w:rsidRPr="00354DCE">
        <w:t>REV</w:t>
      </w:r>
      <w:r w:rsidRPr="00B06821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</w:r>
      <w:r w:rsidRPr="00B06821">
        <w:rPr>
          <w:lang w:val="en-US"/>
        </w:rPr>
        <w:t>12)</w:t>
      </w:r>
      <w:r w:rsidRPr="007F7B99">
        <w:rPr>
          <w:rStyle w:val="FootnoteReference"/>
        </w:rPr>
        <w:t xml:space="preserve"> </w:t>
      </w:r>
      <w:r w:rsidRPr="008B2790">
        <w:rPr>
          <w:rStyle w:val="FootnoteReference"/>
        </w:rPr>
        <w:footnoteReference w:customMarkFollows="1" w:id="1"/>
        <w:t>*</w:t>
      </w:r>
      <w:bookmarkEnd w:id="9"/>
    </w:p>
    <w:p w:rsidR="00A77409" w:rsidRDefault="00A77409" w:rsidP="00A77409">
      <w:pPr>
        <w:pStyle w:val="Appendixtitle"/>
        <w:rPr>
          <w:rFonts w:ascii="Times New Roman"/>
          <w:b w:val="0"/>
          <w:bCs/>
          <w:color w:val="000000"/>
          <w:sz w:val="16"/>
        </w:rPr>
      </w:pPr>
      <w:bookmarkStart w:id="10" w:name="_Toc330560547"/>
      <w:r w:rsidRPr="00821BE4">
        <w:t>Provisions for all services and associated Plans and List</w:t>
      </w:r>
      <w:r w:rsidRPr="00144E9E">
        <w:rPr>
          <w:rStyle w:val="FootnoteReference"/>
        </w:rPr>
        <w:footnoteReference w:customMarkFollows="1" w:id="2"/>
        <w:t>1</w:t>
      </w:r>
      <w:r w:rsidRPr="00821BE4">
        <w:t xml:space="preserve"> for</w:t>
      </w:r>
      <w:r w:rsidRPr="00821BE4">
        <w:br/>
        <w:t>the broadcasting-satellite service in the frequency bands</w:t>
      </w:r>
      <w:r w:rsidRPr="00821BE4">
        <w:br/>
        <w:t>11.7-12.2 GHz (in Region 3), 11.7-12.5 GHz (in Region 1)</w:t>
      </w:r>
      <w:r w:rsidRPr="00821BE4">
        <w:br/>
        <w:t>         and 12.2-12.7 GHz (in Region 2)</w:t>
      </w:r>
      <w:r>
        <w:rPr>
          <w:b w:val="0"/>
          <w:bCs/>
          <w:color w:val="000000"/>
          <w:sz w:val="16"/>
        </w:rPr>
        <w:t>  </w:t>
      </w:r>
      <w:r w:rsidRPr="00D41CE2">
        <w:rPr>
          <w:b w:val="0"/>
          <w:bCs/>
          <w:color w:val="000000"/>
          <w:sz w:val="16"/>
        </w:rPr>
        <w:t>  </w:t>
      </w:r>
      <w:r w:rsidRPr="00D41CE2">
        <w:rPr>
          <w:rFonts w:ascii="Times New Roman"/>
          <w:b w:val="0"/>
          <w:bCs/>
          <w:color w:val="000000"/>
          <w:sz w:val="16"/>
        </w:rPr>
        <w:t>(</w:t>
      </w:r>
      <w:r>
        <w:rPr>
          <w:rFonts w:ascii="Times New Roman"/>
          <w:b w:val="0"/>
          <w:bCs/>
          <w:color w:val="000000"/>
          <w:sz w:val="16"/>
        </w:rPr>
        <w:t>WRC</w:t>
      </w:r>
      <w:r>
        <w:rPr>
          <w:rFonts w:ascii="Times New Roman"/>
          <w:b w:val="0"/>
          <w:bCs/>
          <w:color w:val="000000"/>
          <w:sz w:val="16"/>
        </w:rPr>
        <w:noBreakHyphen/>
      </w:r>
      <w:r w:rsidRPr="00D41CE2">
        <w:rPr>
          <w:rFonts w:ascii="Times New Roman"/>
          <w:b w:val="0"/>
          <w:bCs/>
          <w:color w:val="000000"/>
          <w:sz w:val="16"/>
        </w:rPr>
        <w:t>03)</w:t>
      </w:r>
      <w:bookmarkEnd w:id="10"/>
    </w:p>
    <w:p w:rsidR="00A77409" w:rsidRPr="00A875F0" w:rsidRDefault="00A77409" w:rsidP="00A77409">
      <w:pPr>
        <w:pStyle w:val="Proposal"/>
        <w:rPr>
          <w:lang w:val="fr-FR"/>
        </w:rPr>
      </w:pPr>
      <w:r w:rsidRPr="00A875F0">
        <w:rPr>
          <w:u w:val="single"/>
          <w:lang w:val="fr-FR"/>
        </w:rPr>
        <w:t>NOC</w:t>
      </w:r>
      <w:r w:rsidRPr="00A875F0">
        <w:rPr>
          <w:lang w:val="fr-FR"/>
        </w:rPr>
        <w:tab/>
        <w:t>ASP/</w:t>
      </w:r>
      <w:r w:rsidR="003E56F6" w:rsidRPr="00A875F0">
        <w:rPr>
          <w:rFonts w:eastAsia="MS Mincho" w:hint="eastAsia"/>
          <w:lang w:val="fr-FR" w:eastAsia="ja-JP"/>
        </w:rPr>
        <w:t>xxA21-A13</w:t>
      </w:r>
      <w:r w:rsidRPr="00A875F0">
        <w:rPr>
          <w:lang w:val="fr-FR"/>
        </w:rPr>
        <w:t>/1</w:t>
      </w:r>
    </w:p>
    <w:p w:rsidR="00A77409" w:rsidRPr="00A5034F" w:rsidRDefault="00A77409" w:rsidP="00A77409">
      <w:pPr>
        <w:pStyle w:val="AnnexNo"/>
        <w:rPr>
          <w:lang w:val="fr-CH"/>
        </w:rPr>
      </w:pPr>
      <w:bookmarkStart w:id="11" w:name="_Toc330560560"/>
      <w:proofErr w:type="spellStart"/>
      <w:r w:rsidRPr="00A5034F">
        <w:rPr>
          <w:lang w:val="fr-CH"/>
        </w:rPr>
        <w:t>ANNEX</w:t>
      </w:r>
      <w:proofErr w:type="spellEnd"/>
      <w:r w:rsidRPr="00A5034F">
        <w:rPr>
          <w:lang w:val="fr-CH"/>
        </w:rPr>
        <w:t xml:space="preserve">  7</w:t>
      </w:r>
      <w:r w:rsidRPr="009C741B">
        <w:rPr>
          <w:sz w:val="16"/>
          <w:szCs w:val="16"/>
          <w:lang w:val="fr-CH"/>
        </w:rPr>
        <w:t>     (Rev.WRC</w:t>
      </w:r>
      <w:r w:rsidRPr="009C741B">
        <w:rPr>
          <w:sz w:val="16"/>
          <w:szCs w:val="16"/>
          <w:lang w:val="fr-CH"/>
        </w:rPr>
        <w:noBreakHyphen/>
        <w:t>03)</w:t>
      </w:r>
      <w:bookmarkEnd w:id="11"/>
    </w:p>
    <w:p w:rsidR="00A77409" w:rsidRPr="00572CCD" w:rsidRDefault="00A77409" w:rsidP="00A77409">
      <w:pPr>
        <w:pStyle w:val="Annextitle"/>
        <w:rPr>
          <w:lang w:val="fr-CH" w:eastAsia="ja-JP"/>
        </w:rPr>
      </w:pPr>
      <w:bookmarkStart w:id="12" w:name="_Toc330560561"/>
      <w:r w:rsidRPr="00C9529E">
        <w:rPr>
          <w:lang w:val="fr-CH"/>
        </w:rPr>
        <w:t>Orbital position limitations</w:t>
      </w:r>
      <w:bookmarkEnd w:id="12"/>
    </w:p>
    <w:p w:rsidR="00D54825" w:rsidRPr="00CF2E9F" w:rsidRDefault="00884D7A" w:rsidP="00A7740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  <w:lang w:val="fr-CH"/>
        </w:rPr>
      </w:pPr>
    </w:p>
    <w:sectPr w:rsidR="00D54825" w:rsidRPr="00CF2E9F" w:rsidSect="0043387F">
      <w:headerReference w:type="default" r:id="rId14"/>
      <w:footerReference w:type="even" r:id="rId15"/>
      <w:footerReference w:type="default" r:id="rId16"/>
      <w:pgSz w:w="11907" w:h="16840" w:code="9"/>
      <w:pgMar w:top="1418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7A" w:rsidRDefault="00884D7A">
      <w:r>
        <w:separator/>
      </w:r>
    </w:p>
  </w:endnote>
  <w:endnote w:type="continuationSeparator" w:id="0">
    <w:p w:rsidR="00884D7A" w:rsidRDefault="0088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A12D93">
    <w:pPr>
      <w:framePr w:wrap="around" w:vAnchor="text" w:hAnchor="margin" w:xAlign="right" w:y="1"/>
    </w:pPr>
    <w:r>
      <w:fldChar w:fldCharType="begin"/>
    </w:r>
    <w:r w:rsidR="00E45D05">
      <w:instrText xml:space="preserve">PAGE  </w:instrText>
    </w:r>
    <w:r>
      <w:fldChar w:fldCharType="end"/>
    </w:r>
  </w:p>
  <w:p w:rsidR="00E45D05" w:rsidRPr="0041348E" w:rsidRDefault="00A73E34">
    <w:pPr>
      <w:ind w:right="360"/>
      <w:rPr>
        <w:lang w:val="en-US"/>
      </w:rPr>
    </w:pPr>
    <w:fldSimple w:instr=" FILENAME \p  \* MERGEFORMAT ">
      <w:r w:rsidR="003E0DB6">
        <w:rPr>
          <w:noProof/>
          <w:lang w:val="en-US"/>
        </w:rPr>
        <w:t>C:\Users\manias\Dropbox\ProposalManagement\ProposalSharing\WRC15\Templates\WRC15-E.docx</w:t>
      </w:r>
    </w:fldSimple>
    <w:r w:rsidR="00E45D05" w:rsidRPr="0041348E">
      <w:rPr>
        <w:lang w:val="en-US"/>
      </w:rPr>
      <w:tab/>
    </w:r>
    <w:r w:rsidR="00A12D93">
      <w:fldChar w:fldCharType="begin"/>
    </w:r>
    <w:r w:rsidR="00E45D05">
      <w:instrText xml:space="preserve"> SAVEDATE \@ DD.MM.YY </w:instrText>
    </w:r>
    <w:r w:rsidR="00A12D93">
      <w:fldChar w:fldCharType="separate"/>
    </w:r>
    <w:r w:rsidR="00C263BF">
      <w:rPr>
        <w:noProof/>
      </w:rPr>
      <w:t>09.08.15</w:t>
    </w:r>
    <w:r w:rsidR="00A12D93">
      <w:fldChar w:fldCharType="end"/>
    </w:r>
    <w:r w:rsidR="00E45D05" w:rsidRPr="0041348E">
      <w:rPr>
        <w:lang w:val="en-US"/>
      </w:rPr>
      <w:tab/>
    </w:r>
    <w:r w:rsidR="00A12D93">
      <w:fldChar w:fldCharType="begin"/>
    </w:r>
    <w:r w:rsidR="00E45D05">
      <w:instrText xml:space="preserve"> PRINTDATE \@ DD.MM.YY </w:instrText>
    </w:r>
    <w:r w:rsidR="00A12D93">
      <w:fldChar w:fldCharType="separate"/>
    </w:r>
    <w:r w:rsidR="003E0DB6">
      <w:rPr>
        <w:noProof/>
      </w:rPr>
      <w:t>10.02.14</w:t>
    </w:r>
    <w:r w:rsidR="00A12D9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A73E34" w:rsidP="00A30305">
    <w:pPr>
      <w:pStyle w:val="Footer"/>
    </w:pPr>
    <w:fldSimple w:instr=" FILENAME \p  \* MERGEFORMAT ">
      <w:r w:rsidR="003E0DB6">
        <w:rPr>
          <w:lang w:val="en-US"/>
        </w:rPr>
        <w:t>C:\Users\manias\Dropbox\ProposalManagement\ProposalSharing\WRC15\Templates\WRC15-E.docx</w:t>
      </w:r>
    </w:fldSimple>
    <w:r w:rsidR="00E45D05" w:rsidRPr="0041348E">
      <w:rPr>
        <w:lang w:val="en-US"/>
      </w:rPr>
      <w:tab/>
    </w:r>
    <w:r w:rsidR="00A12D93">
      <w:fldChar w:fldCharType="begin"/>
    </w:r>
    <w:r w:rsidR="00E45D05">
      <w:instrText xml:space="preserve"> SAVEDATE \@ DD.MM.YY </w:instrText>
    </w:r>
    <w:r w:rsidR="00A12D93">
      <w:fldChar w:fldCharType="separate"/>
    </w:r>
    <w:r w:rsidR="00C263BF">
      <w:t>09.08.15</w:t>
    </w:r>
    <w:r w:rsidR="00A12D93">
      <w:fldChar w:fldCharType="end"/>
    </w:r>
    <w:r w:rsidR="00E45D05" w:rsidRPr="0041348E">
      <w:rPr>
        <w:lang w:val="en-US"/>
      </w:rPr>
      <w:tab/>
    </w:r>
    <w:r w:rsidR="00A12D93">
      <w:fldChar w:fldCharType="begin"/>
    </w:r>
    <w:r w:rsidR="00E45D05">
      <w:instrText xml:space="preserve"> PRINTDATE \@ DD.MM.YY </w:instrText>
    </w:r>
    <w:r w:rsidR="00A12D93">
      <w:fldChar w:fldCharType="separate"/>
    </w:r>
    <w:r w:rsidR="003E0DB6">
      <w:t>10.02.14</w:t>
    </w:r>
    <w:r w:rsidR="00A12D9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7A" w:rsidRDefault="00884D7A">
      <w:r>
        <w:rPr>
          <w:b/>
        </w:rPr>
        <w:t>_______________</w:t>
      </w:r>
    </w:p>
  </w:footnote>
  <w:footnote w:type="continuationSeparator" w:id="0">
    <w:p w:rsidR="00884D7A" w:rsidRDefault="00884D7A">
      <w:r>
        <w:continuationSeparator/>
      </w:r>
    </w:p>
  </w:footnote>
  <w:footnote w:id="1">
    <w:p w:rsidR="00A77409" w:rsidRPr="001B614A" w:rsidRDefault="00A77409" w:rsidP="00A77409">
      <w:pPr>
        <w:pStyle w:val="FootnoteText"/>
        <w:rPr>
          <w:rFonts w:eastAsiaTheme="minorHAnsi"/>
        </w:rPr>
      </w:pPr>
      <w:r w:rsidRPr="001B614A">
        <w:rPr>
          <w:rStyle w:val="FootnoteReference"/>
          <w:rFonts w:eastAsiaTheme="minorHAnsi"/>
          <w:position w:val="0"/>
          <w:sz w:val="20"/>
        </w:rPr>
        <w:t>*</w:t>
      </w:r>
      <w:r w:rsidRPr="001B614A">
        <w:rPr>
          <w:rStyle w:val="FootnoteTextChar"/>
          <w:rFonts w:eastAsiaTheme="minorHAnsi"/>
        </w:rPr>
        <w:tab/>
        <w:t>The expression “frequency assignment to a space station”, wherever it appears in this Appendix, shall be understood to refer to a frequency assignment associated with a given orbital position. See also Annex 7 for the orbital limitations</w:t>
      </w:r>
      <w:r>
        <w:rPr>
          <w:rStyle w:val="FootnoteTextChar"/>
          <w:rFonts w:eastAsiaTheme="minorHAnsi"/>
        </w:rPr>
        <w:t>.</w:t>
      </w:r>
      <w:r w:rsidRPr="00672737">
        <w:rPr>
          <w:rStyle w:val="FootnoteTextChar"/>
          <w:rFonts w:eastAsiaTheme="minorHAnsi"/>
          <w:sz w:val="16"/>
        </w:rPr>
        <w:t>    </w:t>
      </w:r>
      <w:r w:rsidRPr="00C53CE6">
        <w:rPr>
          <w:rStyle w:val="FootnoteTextChar"/>
          <w:rFonts w:eastAsiaTheme="minorHAnsi"/>
          <w:sz w:val="16"/>
          <w:szCs w:val="16"/>
        </w:rPr>
        <w:t> (</w:t>
      </w:r>
      <w:r w:rsidRPr="00C53CE6">
        <w:rPr>
          <w:rFonts w:eastAsiaTheme="minorHAnsi"/>
          <w:sz w:val="16"/>
          <w:szCs w:val="16"/>
        </w:rPr>
        <w:t>WRC</w:t>
      </w:r>
      <w:r w:rsidRPr="00C53CE6">
        <w:rPr>
          <w:rFonts w:eastAsiaTheme="minorHAnsi"/>
          <w:sz w:val="16"/>
          <w:szCs w:val="16"/>
        </w:rPr>
        <w:noBreakHyphen/>
        <w:t>2000)</w:t>
      </w:r>
    </w:p>
  </w:footnote>
  <w:footnote w:id="2">
    <w:p w:rsidR="00A77409" w:rsidRPr="001B614A" w:rsidRDefault="00A77409" w:rsidP="00A77409">
      <w:pPr>
        <w:pStyle w:val="FootnoteText"/>
        <w:rPr>
          <w:rStyle w:val="FootnoteTextChar"/>
          <w:rFonts w:eastAsiaTheme="minorHAnsi"/>
        </w:rPr>
      </w:pPr>
      <w:r w:rsidRPr="00205E38">
        <w:rPr>
          <w:rStyle w:val="FootnoteReference"/>
          <w:rFonts w:eastAsiaTheme="minorHAnsi"/>
          <w:position w:val="0"/>
          <w:sz w:val="20"/>
          <w:vertAlign w:val="superscript"/>
        </w:rPr>
        <w:t>1</w:t>
      </w:r>
      <w:r w:rsidRPr="00205E38">
        <w:rPr>
          <w:rFonts w:eastAsiaTheme="minorHAnsi"/>
          <w:vertAlign w:val="superscript"/>
        </w:rPr>
        <w:t xml:space="preserve"> </w:t>
      </w:r>
      <w:r w:rsidRPr="001B614A">
        <w:rPr>
          <w:rStyle w:val="FootnoteTextChar"/>
          <w:rFonts w:eastAsiaTheme="minorHAnsi"/>
        </w:rPr>
        <w:tab/>
        <w:t>The Regions 1 and 3 List of additional uses is annexed to the Master International Frequency Register (see Resolution </w:t>
      </w:r>
      <w:r w:rsidRPr="00BD661A">
        <w:rPr>
          <w:rStyle w:val="FootnoteTextChar"/>
          <w:rFonts w:eastAsiaTheme="minorHAnsi"/>
          <w:b/>
          <w:bCs/>
        </w:rPr>
        <w:t>542 (</w:t>
      </w:r>
      <w:r>
        <w:rPr>
          <w:rStyle w:val="FootnoteTextChar"/>
          <w:rFonts w:eastAsiaTheme="minorHAnsi"/>
          <w:b/>
          <w:bCs/>
        </w:rPr>
        <w:t>WRC</w:t>
      </w:r>
      <w:r>
        <w:rPr>
          <w:rStyle w:val="FootnoteTextChar"/>
          <w:rFonts w:eastAsiaTheme="minorHAnsi"/>
          <w:b/>
          <w:bCs/>
        </w:rPr>
        <w:noBreakHyphen/>
      </w:r>
      <w:r w:rsidRPr="00BD661A">
        <w:rPr>
          <w:rStyle w:val="FootnoteTextChar"/>
          <w:rFonts w:eastAsiaTheme="minorHAnsi"/>
          <w:b/>
          <w:bCs/>
        </w:rPr>
        <w:t>2000</w:t>
      </w:r>
      <w:proofErr w:type="gramStart"/>
      <w:r w:rsidRPr="00BD661A">
        <w:rPr>
          <w:rStyle w:val="FootnoteTextChar"/>
          <w:rFonts w:eastAsiaTheme="minorHAnsi"/>
          <w:b/>
          <w:bCs/>
        </w:rPr>
        <w:t>)</w:t>
      </w:r>
      <w:r w:rsidRPr="001B614A">
        <w:rPr>
          <w:rStyle w:val="FootnoteTextChar"/>
          <w:rFonts w:eastAsiaTheme="minorHAnsi"/>
        </w:rPr>
        <w:t>*</w:t>
      </w:r>
      <w:proofErr w:type="gramEnd"/>
      <w:r w:rsidRPr="001B614A">
        <w:rPr>
          <w:rStyle w:val="FootnoteTextChar"/>
          <w:rFonts w:eastAsiaTheme="minorHAnsi"/>
        </w:rPr>
        <w:t>*).</w:t>
      </w:r>
      <w:r w:rsidRPr="00672737">
        <w:rPr>
          <w:rFonts w:eastAsiaTheme="minorHAnsi"/>
          <w:sz w:val="16"/>
        </w:rPr>
        <w:t>     (</w:t>
      </w:r>
      <w:r w:rsidRPr="00C53CE6">
        <w:rPr>
          <w:rFonts w:eastAsiaTheme="minorHAnsi"/>
          <w:sz w:val="16"/>
          <w:szCs w:val="16"/>
        </w:rPr>
        <w:t>WRC</w:t>
      </w:r>
      <w:r w:rsidRPr="00C53CE6">
        <w:rPr>
          <w:rFonts w:eastAsiaTheme="minorHAnsi"/>
          <w:sz w:val="16"/>
          <w:szCs w:val="16"/>
        </w:rPr>
        <w:noBreakHyphen/>
        <w:t>03)</w:t>
      </w:r>
    </w:p>
    <w:p w:rsidR="00A77409" w:rsidRPr="005B42BE" w:rsidRDefault="00A77409" w:rsidP="00A77409">
      <w:pPr>
        <w:pStyle w:val="FootnoteText"/>
      </w:pPr>
      <w:r w:rsidRPr="00023556">
        <w:rPr>
          <w:rStyle w:val="FootnoteReference"/>
        </w:rPr>
        <w:t>**</w:t>
      </w:r>
      <w:r w:rsidRPr="00023556">
        <w:rPr>
          <w:rStyle w:val="FootnoteTextChar"/>
        </w:rPr>
        <w:tab/>
      </w:r>
      <w:r w:rsidRPr="00023556">
        <w:rPr>
          <w:rStyle w:val="FootnoteTextChar"/>
          <w:i/>
          <w:iCs/>
        </w:rPr>
        <w:t>Note by the Secretariat:</w:t>
      </w:r>
      <w:r w:rsidRPr="00023556">
        <w:rPr>
          <w:rStyle w:val="FootnoteTextChar"/>
        </w:rPr>
        <w:t xml:space="preserve"> This Resolution was abrogated by </w:t>
      </w:r>
      <w:r>
        <w:rPr>
          <w:rStyle w:val="FootnoteTextChar"/>
        </w:rPr>
        <w:t>WRC</w:t>
      </w:r>
      <w:r>
        <w:rPr>
          <w:rStyle w:val="FootnoteTextChar"/>
        </w:rPr>
        <w:noBreakHyphen/>
      </w:r>
      <w:r w:rsidRPr="00023556">
        <w:rPr>
          <w:rStyle w:val="FootnoteTextChar"/>
        </w:rPr>
        <w:t>03.</w:t>
      </w:r>
    </w:p>
    <w:p w:rsidR="00A77409" w:rsidRPr="00023556" w:rsidRDefault="00A77409" w:rsidP="00A77409">
      <w:pPr>
        <w:pStyle w:val="FootnoteText"/>
        <w:rPr>
          <w:i/>
          <w:iCs/>
        </w:rPr>
      </w:pPr>
      <w:r w:rsidRPr="00023556">
        <w:rPr>
          <w:i/>
          <w:iCs/>
        </w:rPr>
        <w:t xml:space="preserve">Note by the Secretariat: Reference to an </w:t>
      </w:r>
      <w:r>
        <w:rPr>
          <w:i/>
          <w:iCs/>
        </w:rPr>
        <w:t>Article </w:t>
      </w:r>
      <w:r w:rsidRPr="00023556">
        <w:rPr>
          <w:i/>
          <w:iCs/>
        </w:rPr>
        <w:t xml:space="preserve">with the number in roman is referring to an </w:t>
      </w:r>
      <w:r>
        <w:rPr>
          <w:i/>
          <w:iCs/>
        </w:rPr>
        <w:t>Article </w:t>
      </w:r>
      <w:r w:rsidRPr="00023556">
        <w:rPr>
          <w:i/>
          <w:iCs/>
        </w:rPr>
        <w:t>in this Appendix.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6F1" w:rsidRPr="003E56F6" w:rsidRDefault="003E56F6" w:rsidP="00241FA2">
    <w:pPr>
      <w:pStyle w:val="Header"/>
      <w:rPr>
        <w:sz w:val="24"/>
        <w:szCs w:val="24"/>
      </w:rPr>
    </w:pPr>
    <w:r w:rsidRPr="003E56F6">
      <w:rPr>
        <w:sz w:val="24"/>
        <w:szCs w:val="24"/>
      </w:rPr>
      <w:t>PACP-2</w:t>
    </w:r>
    <w:r w:rsidR="00A875F0">
      <w:rPr>
        <w:sz w:val="24"/>
        <w:szCs w:val="24"/>
      </w:rPr>
      <w:t>1A13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36C14"/>
    <w:rsid w:val="00044FE6"/>
    <w:rsid w:val="00051E39"/>
    <w:rsid w:val="000705F2"/>
    <w:rsid w:val="00077239"/>
    <w:rsid w:val="00086491"/>
    <w:rsid w:val="00091346"/>
    <w:rsid w:val="0009706C"/>
    <w:rsid w:val="000D154B"/>
    <w:rsid w:val="000F73FF"/>
    <w:rsid w:val="00114CF7"/>
    <w:rsid w:val="00123B68"/>
    <w:rsid w:val="00126F2E"/>
    <w:rsid w:val="00133C2D"/>
    <w:rsid w:val="00146F6F"/>
    <w:rsid w:val="001707A7"/>
    <w:rsid w:val="00172E70"/>
    <w:rsid w:val="00187BD9"/>
    <w:rsid w:val="00190B55"/>
    <w:rsid w:val="001C3B5F"/>
    <w:rsid w:val="001D058F"/>
    <w:rsid w:val="002009EA"/>
    <w:rsid w:val="00202CA0"/>
    <w:rsid w:val="00204152"/>
    <w:rsid w:val="00216B6D"/>
    <w:rsid w:val="00241FA2"/>
    <w:rsid w:val="00271316"/>
    <w:rsid w:val="002B349C"/>
    <w:rsid w:val="002D58BE"/>
    <w:rsid w:val="003614FA"/>
    <w:rsid w:val="00361B37"/>
    <w:rsid w:val="00377BD3"/>
    <w:rsid w:val="00384088"/>
    <w:rsid w:val="003852CE"/>
    <w:rsid w:val="0039169B"/>
    <w:rsid w:val="00397A56"/>
    <w:rsid w:val="003A7F8C"/>
    <w:rsid w:val="003B2284"/>
    <w:rsid w:val="003B532E"/>
    <w:rsid w:val="003D0F8B"/>
    <w:rsid w:val="003E0DB6"/>
    <w:rsid w:val="003E56F6"/>
    <w:rsid w:val="0041348E"/>
    <w:rsid w:val="00420873"/>
    <w:rsid w:val="0043387F"/>
    <w:rsid w:val="00492075"/>
    <w:rsid w:val="004969AD"/>
    <w:rsid w:val="004A26C4"/>
    <w:rsid w:val="004B13CB"/>
    <w:rsid w:val="004D26EA"/>
    <w:rsid w:val="004D2BFB"/>
    <w:rsid w:val="004D5D5C"/>
    <w:rsid w:val="0050139F"/>
    <w:rsid w:val="0055140B"/>
    <w:rsid w:val="00557492"/>
    <w:rsid w:val="005964AB"/>
    <w:rsid w:val="005A4117"/>
    <w:rsid w:val="005C099A"/>
    <w:rsid w:val="005C31A5"/>
    <w:rsid w:val="005E10C9"/>
    <w:rsid w:val="005E290B"/>
    <w:rsid w:val="005E61DD"/>
    <w:rsid w:val="006023DF"/>
    <w:rsid w:val="00616219"/>
    <w:rsid w:val="00657DE0"/>
    <w:rsid w:val="00665ADF"/>
    <w:rsid w:val="00685313"/>
    <w:rsid w:val="00692833"/>
    <w:rsid w:val="006A6E9B"/>
    <w:rsid w:val="006B7C2A"/>
    <w:rsid w:val="006C23DA"/>
    <w:rsid w:val="006E3D45"/>
    <w:rsid w:val="007149F9"/>
    <w:rsid w:val="00733A30"/>
    <w:rsid w:val="00737E5D"/>
    <w:rsid w:val="007449B8"/>
    <w:rsid w:val="00745AEE"/>
    <w:rsid w:val="00750F10"/>
    <w:rsid w:val="007742CA"/>
    <w:rsid w:val="00786FD7"/>
    <w:rsid w:val="00790D70"/>
    <w:rsid w:val="007A6F1F"/>
    <w:rsid w:val="007D5320"/>
    <w:rsid w:val="00800972"/>
    <w:rsid w:val="00804475"/>
    <w:rsid w:val="00811633"/>
    <w:rsid w:val="00825647"/>
    <w:rsid w:val="008356D0"/>
    <w:rsid w:val="00841216"/>
    <w:rsid w:val="00872FC8"/>
    <w:rsid w:val="008845D0"/>
    <w:rsid w:val="00884D60"/>
    <w:rsid w:val="00884D7A"/>
    <w:rsid w:val="008B43F2"/>
    <w:rsid w:val="008B6CFF"/>
    <w:rsid w:val="009274B4"/>
    <w:rsid w:val="00934EA2"/>
    <w:rsid w:val="00944A5C"/>
    <w:rsid w:val="00952A66"/>
    <w:rsid w:val="009B7C9A"/>
    <w:rsid w:val="009C56E5"/>
    <w:rsid w:val="009E5FC8"/>
    <w:rsid w:val="009E687A"/>
    <w:rsid w:val="00A066F1"/>
    <w:rsid w:val="00A12D93"/>
    <w:rsid w:val="00A141AF"/>
    <w:rsid w:val="00A16D29"/>
    <w:rsid w:val="00A30305"/>
    <w:rsid w:val="00A31D2D"/>
    <w:rsid w:val="00A4600A"/>
    <w:rsid w:val="00A461DF"/>
    <w:rsid w:val="00A538A6"/>
    <w:rsid w:val="00A54C25"/>
    <w:rsid w:val="00A710E7"/>
    <w:rsid w:val="00A7372E"/>
    <w:rsid w:val="00A73E34"/>
    <w:rsid w:val="00A77409"/>
    <w:rsid w:val="00A875F0"/>
    <w:rsid w:val="00A93B85"/>
    <w:rsid w:val="00AA0B18"/>
    <w:rsid w:val="00AA3C65"/>
    <w:rsid w:val="00AA666F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263BF"/>
    <w:rsid w:val="00C324A8"/>
    <w:rsid w:val="00C5263C"/>
    <w:rsid w:val="00C54517"/>
    <w:rsid w:val="00C64CD8"/>
    <w:rsid w:val="00C97C68"/>
    <w:rsid w:val="00CA1A47"/>
    <w:rsid w:val="00CB44E5"/>
    <w:rsid w:val="00CC247A"/>
    <w:rsid w:val="00CE388F"/>
    <w:rsid w:val="00CE5507"/>
    <w:rsid w:val="00CE5E47"/>
    <w:rsid w:val="00CF020F"/>
    <w:rsid w:val="00CF2B5B"/>
    <w:rsid w:val="00D14CE0"/>
    <w:rsid w:val="00D268B3"/>
    <w:rsid w:val="00D54009"/>
    <w:rsid w:val="00D5651D"/>
    <w:rsid w:val="00D57A34"/>
    <w:rsid w:val="00D74898"/>
    <w:rsid w:val="00D801ED"/>
    <w:rsid w:val="00D936BC"/>
    <w:rsid w:val="00D96530"/>
    <w:rsid w:val="00DD44AF"/>
    <w:rsid w:val="00DE2AC3"/>
    <w:rsid w:val="00DE5692"/>
    <w:rsid w:val="00DF4BC6"/>
    <w:rsid w:val="00E03C94"/>
    <w:rsid w:val="00E16385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F02766"/>
    <w:rsid w:val="00F05BD4"/>
    <w:rsid w:val="00F574F1"/>
    <w:rsid w:val="00F6155B"/>
    <w:rsid w:val="00F65C19"/>
    <w:rsid w:val="00FD18DA"/>
    <w:rsid w:val="00FD2546"/>
    <w:rsid w:val="00FD772E"/>
    <w:rsid w:val="00FE78C7"/>
    <w:rsid w:val="00FE7D7F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3387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43387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43387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43387F"/>
    <w:pPr>
      <w:outlineLvl w:val="3"/>
    </w:pPr>
  </w:style>
  <w:style w:type="paragraph" w:styleId="Heading5">
    <w:name w:val="heading 5"/>
    <w:basedOn w:val="Heading4"/>
    <w:next w:val="Normal"/>
    <w:qFormat/>
    <w:rsid w:val="0043387F"/>
    <w:pPr>
      <w:outlineLvl w:val="4"/>
    </w:pPr>
  </w:style>
  <w:style w:type="paragraph" w:styleId="Heading6">
    <w:name w:val="heading 6"/>
    <w:basedOn w:val="Heading4"/>
    <w:next w:val="Normal"/>
    <w:qFormat/>
    <w:rsid w:val="0043387F"/>
    <w:pPr>
      <w:outlineLvl w:val="5"/>
    </w:pPr>
  </w:style>
  <w:style w:type="paragraph" w:styleId="Heading7">
    <w:name w:val="heading 7"/>
    <w:basedOn w:val="Heading6"/>
    <w:next w:val="Normal"/>
    <w:qFormat/>
    <w:rsid w:val="0043387F"/>
    <w:pPr>
      <w:outlineLvl w:val="6"/>
    </w:pPr>
  </w:style>
  <w:style w:type="paragraph" w:styleId="Heading8">
    <w:name w:val="heading 8"/>
    <w:basedOn w:val="Heading6"/>
    <w:next w:val="Normal"/>
    <w:qFormat/>
    <w:rsid w:val="0043387F"/>
    <w:pPr>
      <w:outlineLvl w:val="7"/>
    </w:pPr>
  </w:style>
  <w:style w:type="paragraph" w:styleId="Heading9">
    <w:name w:val="heading 9"/>
    <w:basedOn w:val="Heading6"/>
    <w:next w:val="Normal"/>
    <w:qFormat/>
    <w:rsid w:val="0043387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F9677B"/>
  </w:style>
  <w:style w:type="paragraph" w:styleId="BalloonText">
    <w:name w:val="Balloon Text"/>
    <w:basedOn w:val="Normal"/>
    <w:link w:val="BalloonTextChar"/>
    <w:semiHidden/>
    <w:unhideWhenUsed/>
    <w:rsid w:val="00825647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5647"/>
    <w:rPr>
      <w:rFonts w:ascii="Times New Roman" w:hAnsi="Times New Roman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EastAsia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3387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43387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43387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43387F"/>
    <w:pPr>
      <w:outlineLvl w:val="3"/>
    </w:pPr>
  </w:style>
  <w:style w:type="paragraph" w:styleId="Heading5">
    <w:name w:val="heading 5"/>
    <w:basedOn w:val="Heading4"/>
    <w:next w:val="Normal"/>
    <w:qFormat/>
    <w:rsid w:val="0043387F"/>
    <w:pPr>
      <w:outlineLvl w:val="4"/>
    </w:pPr>
  </w:style>
  <w:style w:type="paragraph" w:styleId="Heading6">
    <w:name w:val="heading 6"/>
    <w:basedOn w:val="Heading4"/>
    <w:next w:val="Normal"/>
    <w:qFormat/>
    <w:rsid w:val="0043387F"/>
    <w:pPr>
      <w:outlineLvl w:val="5"/>
    </w:pPr>
  </w:style>
  <w:style w:type="paragraph" w:styleId="Heading7">
    <w:name w:val="heading 7"/>
    <w:basedOn w:val="Heading6"/>
    <w:next w:val="Normal"/>
    <w:qFormat/>
    <w:rsid w:val="0043387F"/>
    <w:pPr>
      <w:outlineLvl w:val="6"/>
    </w:pPr>
  </w:style>
  <w:style w:type="paragraph" w:styleId="Heading8">
    <w:name w:val="heading 8"/>
    <w:basedOn w:val="Heading6"/>
    <w:next w:val="Normal"/>
    <w:qFormat/>
    <w:rsid w:val="0043387F"/>
    <w:pPr>
      <w:outlineLvl w:val="7"/>
    </w:pPr>
  </w:style>
  <w:style w:type="paragraph" w:styleId="Heading9">
    <w:name w:val="heading 9"/>
    <w:basedOn w:val="Heading6"/>
    <w:next w:val="Normal"/>
    <w:qFormat/>
    <w:rsid w:val="0043387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1D05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character" w:customStyle="1" w:styleId="href">
    <w:name w:val="href"/>
    <w:basedOn w:val="DefaultParagraphFont"/>
    <w:rsid w:val="00F9677B"/>
  </w:style>
  <w:style w:type="paragraph" w:styleId="BalloonText">
    <w:name w:val="Balloon Text"/>
    <w:basedOn w:val="Normal"/>
    <w:link w:val="BalloonTextChar"/>
    <w:semiHidden/>
    <w:unhideWhenUsed/>
    <w:rsid w:val="00825647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5647"/>
    <w:rPr>
      <w:rFonts w:ascii="Times New Roman" w:hAnsi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WRC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R15-WRC15-C-4606!A21!MSW-E</DPM_x0020_File_x0020_name>
    <DPM_x0020_Author xmlns="32a1a8c5-2265-4ebc-b7a0-2071e2c5c9bb" xsi:nil="false">Conference Proposals Interface (CPI)</DPM_x0020_Author>
    <DPM_x0020_Version xmlns="32a1a8c5-2265-4ebc-b7a0-2071e2c5c9bb" xsi:nil="false">CPI_5.2015.6.24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8ACC0-84C0-4887-A095-90F6F8B0C0E9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3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1C3D44E-C247-4A42-AE64-B369473A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PE_WRC15.dotm</Template>
  <TotalTime>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R15-WRC15-C-4606!A21!MSW-E</vt:lpstr>
    </vt:vector>
  </TitlesOfParts>
  <Manager>General Secretariat - Pool</Manager>
  <Company>International Telecommunication Union (ITU)</Company>
  <LinksUpToDate>false</LinksUpToDate>
  <CharactersWithSpaces>2463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R15-WRC15-C-4606!A21!MSW-E</dc:title>
  <dc:subject>World Radiocommunication Conference - 2015</dc:subject>
  <dc:creator>Conference Proposals Interface (CPI)</dc:creator>
  <cp:keywords>CPI_5.2015.6.24</cp:keywords>
  <dc:description>Uploaded on 2015.07.06</dc:description>
  <cp:lastModifiedBy>John Lewis</cp:lastModifiedBy>
  <cp:revision>6</cp:revision>
  <cp:lastPrinted>2014-02-10T09:49:00Z</cp:lastPrinted>
  <dcterms:created xsi:type="dcterms:W3CDTF">2015-08-09T08:03:00Z</dcterms:created>
  <dcterms:modified xsi:type="dcterms:W3CDTF">2015-08-10T07:38:00Z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