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514125" w14:paraId="30762D59" w14:textId="77777777" w:rsidTr="00F320AA">
        <w:trPr>
          <w:cantSplit/>
        </w:trPr>
        <w:tc>
          <w:tcPr>
            <w:tcW w:w="1418" w:type="dxa"/>
            <w:vAlign w:val="center"/>
          </w:tcPr>
          <w:p w14:paraId="7745E816" w14:textId="77777777" w:rsidR="00F320AA" w:rsidRPr="00514125" w:rsidRDefault="00F320AA" w:rsidP="00F320AA">
            <w:pPr>
              <w:spacing w:before="0"/>
              <w:rPr>
                <w:rFonts w:ascii="Verdana" w:hAnsi="Verdana"/>
                <w:position w:val="6"/>
              </w:rPr>
            </w:pPr>
            <w:r w:rsidRPr="00514125">
              <w:rPr>
                <w:noProof/>
                <w:lang w:val="en-US" w:eastAsia="zh-CN"/>
              </w:rPr>
              <w:drawing>
                <wp:inline distT="0" distB="0" distL="0" distR="0" wp14:anchorId="0FD53E6D" wp14:editId="02C89E4A">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FE594A5" w14:textId="77777777" w:rsidR="00F320AA" w:rsidRPr="00514125" w:rsidRDefault="00F320AA" w:rsidP="00F320AA">
            <w:pPr>
              <w:spacing w:before="400" w:after="48" w:line="240" w:lineRule="atLeast"/>
              <w:rPr>
                <w:rFonts w:ascii="Verdana" w:hAnsi="Verdana"/>
                <w:position w:val="6"/>
              </w:rPr>
            </w:pPr>
            <w:r w:rsidRPr="00514125">
              <w:rPr>
                <w:rFonts w:ascii="Verdana" w:hAnsi="Verdana" w:cs="Times"/>
                <w:b/>
                <w:position w:val="6"/>
                <w:sz w:val="22"/>
                <w:szCs w:val="22"/>
              </w:rPr>
              <w:t>World Radiocommunication Conference (WRC-23)</w:t>
            </w:r>
            <w:r w:rsidRPr="00514125">
              <w:rPr>
                <w:rFonts w:ascii="Verdana" w:hAnsi="Verdana" w:cs="Times"/>
                <w:b/>
                <w:position w:val="6"/>
                <w:sz w:val="26"/>
                <w:szCs w:val="26"/>
              </w:rPr>
              <w:br/>
            </w:r>
            <w:r w:rsidRPr="00514125">
              <w:rPr>
                <w:rFonts w:ascii="Verdana" w:hAnsi="Verdana"/>
                <w:b/>
                <w:bCs/>
                <w:position w:val="6"/>
                <w:sz w:val="18"/>
                <w:szCs w:val="18"/>
                <w:lang w:val="en-US"/>
              </w:rPr>
              <w:t>Dubai, 20 November - 15 December 2023</w:t>
            </w:r>
          </w:p>
        </w:tc>
        <w:tc>
          <w:tcPr>
            <w:tcW w:w="1951" w:type="dxa"/>
            <w:vAlign w:val="center"/>
          </w:tcPr>
          <w:p w14:paraId="35845323" w14:textId="77777777" w:rsidR="00F320AA" w:rsidRPr="00514125" w:rsidRDefault="00EB0812" w:rsidP="00F320AA">
            <w:pPr>
              <w:spacing w:before="0" w:line="240" w:lineRule="atLeast"/>
            </w:pPr>
            <w:r w:rsidRPr="00514125">
              <w:rPr>
                <w:noProof/>
                <w:lang w:val="en-US" w:eastAsia="zh-CN"/>
              </w:rPr>
              <w:drawing>
                <wp:inline distT="0" distB="0" distL="0" distR="0" wp14:anchorId="656D2352" wp14:editId="26F0E19A">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514125" w14:paraId="12BD481B" w14:textId="77777777">
        <w:trPr>
          <w:cantSplit/>
        </w:trPr>
        <w:tc>
          <w:tcPr>
            <w:tcW w:w="6911" w:type="dxa"/>
            <w:gridSpan w:val="2"/>
            <w:tcBorders>
              <w:bottom w:val="single" w:sz="12" w:space="0" w:color="auto"/>
            </w:tcBorders>
          </w:tcPr>
          <w:p w14:paraId="40B67BAF" w14:textId="77777777" w:rsidR="00A066F1" w:rsidRPr="00514125"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33B3C5F0" w14:textId="77777777" w:rsidR="00A066F1" w:rsidRPr="00514125" w:rsidRDefault="00A066F1" w:rsidP="00A066F1">
            <w:pPr>
              <w:spacing w:before="0" w:line="240" w:lineRule="atLeast"/>
              <w:rPr>
                <w:rFonts w:ascii="Verdana" w:hAnsi="Verdana"/>
                <w:szCs w:val="24"/>
              </w:rPr>
            </w:pPr>
          </w:p>
        </w:tc>
      </w:tr>
      <w:tr w:rsidR="00A066F1" w:rsidRPr="00514125" w14:paraId="53163795" w14:textId="77777777">
        <w:trPr>
          <w:cantSplit/>
        </w:trPr>
        <w:tc>
          <w:tcPr>
            <w:tcW w:w="6911" w:type="dxa"/>
            <w:gridSpan w:val="2"/>
            <w:tcBorders>
              <w:top w:val="single" w:sz="12" w:space="0" w:color="auto"/>
            </w:tcBorders>
          </w:tcPr>
          <w:p w14:paraId="0283E4F7" w14:textId="77777777" w:rsidR="00A066F1" w:rsidRPr="00514125"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18F39134" w14:textId="77777777" w:rsidR="00A066F1" w:rsidRPr="00514125" w:rsidRDefault="00A066F1" w:rsidP="00A066F1">
            <w:pPr>
              <w:spacing w:before="0" w:line="240" w:lineRule="atLeast"/>
              <w:rPr>
                <w:rFonts w:ascii="Verdana" w:hAnsi="Verdana"/>
                <w:sz w:val="20"/>
              </w:rPr>
            </w:pPr>
          </w:p>
        </w:tc>
      </w:tr>
      <w:tr w:rsidR="00A066F1" w:rsidRPr="00514125" w14:paraId="45FF91EC" w14:textId="77777777">
        <w:trPr>
          <w:cantSplit/>
          <w:trHeight w:val="23"/>
        </w:trPr>
        <w:tc>
          <w:tcPr>
            <w:tcW w:w="6911" w:type="dxa"/>
            <w:gridSpan w:val="2"/>
            <w:shd w:val="clear" w:color="auto" w:fill="auto"/>
          </w:tcPr>
          <w:p w14:paraId="165F28BF" w14:textId="4A62B050" w:rsidR="00A066F1" w:rsidRPr="00514125" w:rsidRDefault="0014654C"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Pr>
                <w:rFonts w:ascii="Verdana" w:hAnsi="Verdana"/>
                <w:sz w:val="20"/>
                <w:szCs w:val="20"/>
              </w:rPr>
              <w:t>Source Document: APG23-6/OUT-29(Rev.1)</w:t>
            </w:r>
          </w:p>
        </w:tc>
        <w:tc>
          <w:tcPr>
            <w:tcW w:w="3120" w:type="dxa"/>
            <w:gridSpan w:val="2"/>
          </w:tcPr>
          <w:p w14:paraId="5BAAE427" w14:textId="100B0373" w:rsidR="00A066F1" w:rsidRPr="00514125" w:rsidRDefault="00E55816" w:rsidP="00AA666F">
            <w:pPr>
              <w:tabs>
                <w:tab w:val="left" w:pos="851"/>
              </w:tabs>
              <w:spacing w:before="0" w:line="240" w:lineRule="atLeast"/>
              <w:rPr>
                <w:rFonts w:ascii="Verdana" w:hAnsi="Verdana"/>
                <w:sz w:val="20"/>
              </w:rPr>
            </w:pPr>
            <w:r w:rsidRPr="00514125">
              <w:rPr>
                <w:rFonts w:ascii="Verdana" w:hAnsi="Verdana"/>
                <w:b/>
                <w:sz w:val="20"/>
              </w:rPr>
              <w:t xml:space="preserve">Addendum </w:t>
            </w:r>
            <w:r w:rsidR="0014654C">
              <w:rPr>
                <w:rFonts w:ascii="Verdana" w:hAnsi="Verdana"/>
                <w:b/>
                <w:sz w:val="20"/>
              </w:rPr>
              <w:t>17</w:t>
            </w:r>
            <w:r w:rsidRPr="00514125">
              <w:rPr>
                <w:rFonts w:ascii="Verdana" w:hAnsi="Verdana"/>
                <w:b/>
                <w:sz w:val="20"/>
              </w:rPr>
              <w:t xml:space="preserve"> to</w:t>
            </w:r>
            <w:r w:rsidRPr="00514125">
              <w:rPr>
                <w:rFonts w:ascii="Verdana" w:hAnsi="Verdana"/>
                <w:b/>
                <w:sz w:val="20"/>
              </w:rPr>
              <w:br/>
              <w:t xml:space="preserve">Document </w:t>
            </w:r>
            <w:r w:rsidR="00EF2080" w:rsidRPr="00514125">
              <w:rPr>
                <w:rFonts w:ascii="Verdana" w:hAnsi="Verdana"/>
                <w:b/>
                <w:sz w:val="20"/>
              </w:rPr>
              <w:t>XX</w:t>
            </w:r>
            <w:r w:rsidR="00A066F1" w:rsidRPr="00514125">
              <w:rPr>
                <w:rFonts w:ascii="Verdana" w:hAnsi="Verdana"/>
                <w:b/>
                <w:sz w:val="20"/>
              </w:rPr>
              <w:t>-</w:t>
            </w:r>
            <w:r w:rsidR="005E10C9" w:rsidRPr="00514125">
              <w:rPr>
                <w:rFonts w:ascii="Verdana" w:hAnsi="Verdana"/>
                <w:b/>
                <w:sz w:val="20"/>
              </w:rPr>
              <w:t>E</w:t>
            </w:r>
          </w:p>
        </w:tc>
      </w:tr>
      <w:tr w:rsidR="00A066F1" w:rsidRPr="00514125" w14:paraId="6CE839E0" w14:textId="77777777">
        <w:trPr>
          <w:cantSplit/>
          <w:trHeight w:val="23"/>
        </w:trPr>
        <w:tc>
          <w:tcPr>
            <w:tcW w:w="6911" w:type="dxa"/>
            <w:gridSpan w:val="2"/>
            <w:shd w:val="clear" w:color="auto" w:fill="auto"/>
          </w:tcPr>
          <w:p w14:paraId="788DD7D5" w14:textId="77777777" w:rsidR="00A066F1" w:rsidRPr="00514125"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749E030F" w14:textId="44A164F9" w:rsidR="00A066F1" w:rsidRPr="00514125" w:rsidRDefault="00EF2080" w:rsidP="00A066F1">
            <w:pPr>
              <w:tabs>
                <w:tab w:val="left" w:pos="993"/>
              </w:tabs>
              <w:spacing w:before="0"/>
              <w:rPr>
                <w:rFonts w:ascii="Verdana" w:hAnsi="Verdana"/>
                <w:sz w:val="20"/>
              </w:rPr>
            </w:pPr>
            <w:r w:rsidRPr="00514125">
              <w:rPr>
                <w:rFonts w:ascii="Verdana" w:hAnsi="Verdana"/>
                <w:b/>
                <w:sz w:val="20"/>
              </w:rPr>
              <w:t>1</w:t>
            </w:r>
            <w:r w:rsidR="0014654C">
              <w:rPr>
                <w:rFonts w:ascii="Verdana" w:hAnsi="Verdana"/>
                <w:b/>
                <w:sz w:val="20"/>
              </w:rPr>
              <w:t>9</w:t>
            </w:r>
            <w:r w:rsidR="00420873" w:rsidRPr="00514125">
              <w:rPr>
                <w:rFonts w:ascii="Verdana" w:hAnsi="Verdana"/>
                <w:b/>
                <w:sz w:val="20"/>
              </w:rPr>
              <w:t xml:space="preserve"> </w:t>
            </w:r>
            <w:r w:rsidRPr="00514125">
              <w:rPr>
                <w:rFonts w:ascii="Verdana" w:hAnsi="Verdana"/>
                <w:b/>
                <w:sz w:val="20"/>
              </w:rPr>
              <w:t>August</w:t>
            </w:r>
            <w:r w:rsidR="00420873" w:rsidRPr="00514125">
              <w:rPr>
                <w:rFonts w:ascii="Verdana" w:hAnsi="Verdana"/>
                <w:b/>
                <w:sz w:val="20"/>
              </w:rPr>
              <w:t xml:space="preserve"> 2023</w:t>
            </w:r>
          </w:p>
        </w:tc>
      </w:tr>
      <w:tr w:rsidR="00A066F1" w:rsidRPr="00514125" w14:paraId="35DF60C3" w14:textId="77777777">
        <w:trPr>
          <w:cantSplit/>
          <w:trHeight w:val="23"/>
        </w:trPr>
        <w:tc>
          <w:tcPr>
            <w:tcW w:w="6911" w:type="dxa"/>
            <w:gridSpan w:val="2"/>
            <w:shd w:val="clear" w:color="auto" w:fill="auto"/>
          </w:tcPr>
          <w:p w14:paraId="24014814" w14:textId="77777777" w:rsidR="00A066F1" w:rsidRPr="00514125"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6036EAED" w14:textId="77777777" w:rsidR="00A066F1" w:rsidRPr="00514125" w:rsidRDefault="00E55816" w:rsidP="00A066F1">
            <w:pPr>
              <w:tabs>
                <w:tab w:val="left" w:pos="993"/>
              </w:tabs>
              <w:spacing w:before="0"/>
              <w:rPr>
                <w:rFonts w:ascii="Verdana" w:hAnsi="Verdana"/>
                <w:b/>
                <w:sz w:val="20"/>
              </w:rPr>
            </w:pPr>
            <w:r w:rsidRPr="00514125">
              <w:rPr>
                <w:rFonts w:ascii="Verdana" w:hAnsi="Verdana"/>
                <w:b/>
                <w:sz w:val="20"/>
              </w:rPr>
              <w:t>Original: English</w:t>
            </w:r>
          </w:p>
        </w:tc>
      </w:tr>
      <w:tr w:rsidR="00A066F1" w:rsidRPr="00514125" w14:paraId="0D219D1D" w14:textId="77777777" w:rsidTr="00147F18">
        <w:trPr>
          <w:cantSplit/>
          <w:trHeight w:val="23"/>
        </w:trPr>
        <w:tc>
          <w:tcPr>
            <w:tcW w:w="10031" w:type="dxa"/>
            <w:gridSpan w:val="4"/>
            <w:shd w:val="clear" w:color="auto" w:fill="auto"/>
          </w:tcPr>
          <w:p w14:paraId="558FEA70" w14:textId="77777777" w:rsidR="00A066F1" w:rsidRPr="00514125" w:rsidRDefault="00A066F1" w:rsidP="00A066F1">
            <w:pPr>
              <w:tabs>
                <w:tab w:val="left" w:pos="993"/>
              </w:tabs>
              <w:spacing w:before="0"/>
              <w:rPr>
                <w:rFonts w:ascii="Verdana" w:hAnsi="Verdana"/>
                <w:b/>
                <w:sz w:val="20"/>
              </w:rPr>
            </w:pPr>
          </w:p>
        </w:tc>
      </w:tr>
      <w:tr w:rsidR="00E55816" w:rsidRPr="00514125" w14:paraId="3A3472B2" w14:textId="77777777" w:rsidTr="00147F18">
        <w:trPr>
          <w:cantSplit/>
          <w:trHeight w:val="23"/>
        </w:trPr>
        <w:tc>
          <w:tcPr>
            <w:tcW w:w="10031" w:type="dxa"/>
            <w:gridSpan w:val="4"/>
            <w:shd w:val="clear" w:color="auto" w:fill="auto"/>
          </w:tcPr>
          <w:p w14:paraId="5D950D84" w14:textId="77777777" w:rsidR="00E55816" w:rsidRPr="00514125" w:rsidRDefault="0090556B" w:rsidP="00E55816">
            <w:pPr>
              <w:pStyle w:val="Source"/>
            </w:pPr>
            <w:r w:rsidRPr="00514125">
              <w:t xml:space="preserve">Preliminary </w:t>
            </w:r>
            <w:r w:rsidR="00884D60" w:rsidRPr="00514125">
              <w:t>Asia-Pacific Telecommunity Common Proposals</w:t>
            </w:r>
          </w:p>
        </w:tc>
      </w:tr>
      <w:tr w:rsidR="00E55816" w:rsidRPr="00514125" w14:paraId="4E2AA862" w14:textId="77777777" w:rsidTr="00147F18">
        <w:trPr>
          <w:cantSplit/>
          <w:trHeight w:val="23"/>
        </w:trPr>
        <w:tc>
          <w:tcPr>
            <w:tcW w:w="10031" w:type="dxa"/>
            <w:gridSpan w:val="4"/>
            <w:shd w:val="clear" w:color="auto" w:fill="auto"/>
          </w:tcPr>
          <w:p w14:paraId="0920E62B" w14:textId="77777777" w:rsidR="00E55816" w:rsidRPr="00514125" w:rsidRDefault="007D5320" w:rsidP="00E55816">
            <w:pPr>
              <w:pStyle w:val="Title1"/>
            </w:pPr>
            <w:r w:rsidRPr="00514125">
              <w:t>Proposals for the work of the conference</w:t>
            </w:r>
          </w:p>
        </w:tc>
      </w:tr>
      <w:tr w:rsidR="00E55816" w:rsidRPr="00514125" w14:paraId="3EE67A23" w14:textId="77777777" w:rsidTr="00147F18">
        <w:trPr>
          <w:cantSplit/>
          <w:trHeight w:val="23"/>
        </w:trPr>
        <w:tc>
          <w:tcPr>
            <w:tcW w:w="10031" w:type="dxa"/>
            <w:gridSpan w:val="4"/>
            <w:shd w:val="clear" w:color="auto" w:fill="auto"/>
          </w:tcPr>
          <w:p w14:paraId="558A8A3F" w14:textId="77777777" w:rsidR="00E55816" w:rsidRPr="00514125" w:rsidRDefault="00E55816" w:rsidP="00E55816">
            <w:pPr>
              <w:pStyle w:val="Title2"/>
            </w:pPr>
          </w:p>
        </w:tc>
      </w:tr>
      <w:tr w:rsidR="00A538A6" w:rsidRPr="00514125" w14:paraId="33074758" w14:textId="77777777" w:rsidTr="00147F18">
        <w:trPr>
          <w:cantSplit/>
          <w:trHeight w:val="23"/>
        </w:trPr>
        <w:tc>
          <w:tcPr>
            <w:tcW w:w="10031" w:type="dxa"/>
            <w:gridSpan w:val="4"/>
            <w:shd w:val="clear" w:color="auto" w:fill="auto"/>
          </w:tcPr>
          <w:p w14:paraId="2AE87618" w14:textId="77777777" w:rsidR="00A538A6" w:rsidRPr="00514125" w:rsidRDefault="004B13CB" w:rsidP="004B13CB">
            <w:pPr>
              <w:pStyle w:val="Agendaitem"/>
            </w:pPr>
            <w:r w:rsidRPr="00514125">
              <w:t xml:space="preserve">Agenda </w:t>
            </w:r>
            <w:proofErr w:type="spellStart"/>
            <w:r w:rsidRPr="00514125">
              <w:t>item</w:t>
            </w:r>
            <w:proofErr w:type="spellEnd"/>
            <w:r w:rsidRPr="00514125">
              <w:t xml:space="preserve"> 1.17</w:t>
            </w:r>
          </w:p>
        </w:tc>
      </w:tr>
    </w:tbl>
    <w:bookmarkEnd w:id="5"/>
    <w:bookmarkEnd w:id="6"/>
    <w:p w14:paraId="3948BF87" w14:textId="77777777" w:rsidR="00187BD9" w:rsidRPr="00514125" w:rsidRDefault="00373E09" w:rsidP="00147F18">
      <w:r w:rsidRPr="00514125">
        <w:t>1.17</w:t>
      </w:r>
      <w:r w:rsidRPr="00514125">
        <w:tab/>
        <w:t>to determine and carry out, on the basis of ITU</w:t>
      </w:r>
      <w:r w:rsidRPr="00514125">
        <w:noBreakHyphen/>
        <w:t>R studies in</w:t>
      </w:r>
      <w:r w:rsidRPr="00514125">
        <w:rPr>
          <w:spacing w:val="-8"/>
        </w:rPr>
        <w:t xml:space="preserve"> </w:t>
      </w:r>
      <w:r w:rsidRPr="00514125">
        <w:t>accordance</w:t>
      </w:r>
      <w:r w:rsidRPr="00514125">
        <w:rPr>
          <w:spacing w:val="-2"/>
        </w:rPr>
        <w:t xml:space="preserve"> </w:t>
      </w:r>
      <w:r w:rsidRPr="00514125">
        <w:t>with Resolution </w:t>
      </w:r>
      <w:r w:rsidRPr="00514125">
        <w:rPr>
          <w:b/>
        </w:rPr>
        <w:t>773 (WRC</w:t>
      </w:r>
      <w:r w:rsidRPr="00514125">
        <w:rPr>
          <w:b/>
        </w:rPr>
        <w:noBreakHyphen/>
        <w:t>19)</w:t>
      </w:r>
      <w:r w:rsidRPr="00514125">
        <w:t xml:space="preserve">, the appropriate regulatory actions for the provision of inter-satellite links in specific frequency bands, or portions thereof, by adding an inter-satellite service allocation where </w:t>
      </w:r>
      <w:proofErr w:type="gramStart"/>
      <w:r w:rsidRPr="00514125">
        <w:t>appropriate;</w:t>
      </w:r>
      <w:proofErr w:type="gramEnd"/>
    </w:p>
    <w:p w14:paraId="36E87F9A" w14:textId="77777777" w:rsidR="001D7EE3" w:rsidRPr="00514125" w:rsidRDefault="001D7EE3" w:rsidP="00EB54B2">
      <w:pPr>
        <w:rPr>
          <w:lang w:eastAsia="ja-JP"/>
        </w:rPr>
      </w:pPr>
    </w:p>
    <w:p w14:paraId="1073FD75" w14:textId="77777777" w:rsidR="004C2320" w:rsidRPr="00514125" w:rsidRDefault="004C2320" w:rsidP="00187BD9">
      <w:pPr>
        <w:tabs>
          <w:tab w:val="clear" w:pos="1134"/>
          <w:tab w:val="clear" w:pos="1871"/>
          <w:tab w:val="clear" w:pos="2268"/>
        </w:tabs>
        <w:overflowPunct/>
        <w:autoSpaceDE/>
        <w:autoSpaceDN/>
        <w:adjustRightInd/>
        <w:spacing w:before="0"/>
        <w:textAlignment w:val="auto"/>
        <w:rPr>
          <w:b/>
          <w:bCs/>
          <w:lang w:val="en-US"/>
        </w:rPr>
      </w:pPr>
      <w:r w:rsidRPr="00514125">
        <w:rPr>
          <w:b/>
          <w:bCs/>
          <w:lang w:val="en-US"/>
        </w:rPr>
        <w:t>Introduction</w:t>
      </w:r>
    </w:p>
    <w:p w14:paraId="4CCF220F" w14:textId="77777777" w:rsidR="00637C10" w:rsidRPr="00514125" w:rsidRDefault="00637C10" w:rsidP="00637C10">
      <w:pPr>
        <w:tabs>
          <w:tab w:val="clear" w:pos="1134"/>
          <w:tab w:val="clear" w:pos="1871"/>
          <w:tab w:val="clear" w:pos="2268"/>
        </w:tabs>
        <w:overflowPunct/>
        <w:autoSpaceDE/>
        <w:autoSpaceDN/>
        <w:adjustRightInd/>
        <w:spacing w:before="0"/>
        <w:textAlignment w:val="auto"/>
        <w:rPr>
          <w:rFonts w:eastAsiaTheme="minorEastAsia"/>
          <w:lang w:eastAsia="zh-CN"/>
        </w:rPr>
      </w:pPr>
      <w:r w:rsidRPr="00514125">
        <w:rPr>
          <w:rFonts w:eastAsiaTheme="minorEastAsia" w:hint="eastAsia"/>
          <w:lang w:eastAsia="zh-CN"/>
        </w:rPr>
        <w:t>W</w:t>
      </w:r>
      <w:r w:rsidRPr="00514125">
        <w:rPr>
          <w:rFonts w:eastAsiaTheme="minorEastAsia"/>
          <w:lang w:eastAsia="zh-CN"/>
        </w:rPr>
        <w:t>RC-23 agenda item 1.17 considers s</w:t>
      </w:r>
      <w:r w:rsidRPr="00514125">
        <w:rPr>
          <w:rFonts w:eastAsia="Batang"/>
          <w:lang w:eastAsia="nl-NL"/>
        </w:rPr>
        <w:t xml:space="preserve">tudy of technical and operational issues, and regulatory provisions for satellite-to-satellite links in the frequency bands 11.7-12.7 GHz, 18.1-18.6 GHz, 18.8-20.2 </w:t>
      </w:r>
      <w:proofErr w:type="gramStart"/>
      <w:r w:rsidRPr="00514125">
        <w:rPr>
          <w:rFonts w:eastAsia="Batang"/>
          <w:lang w:eastAsia="nl-NL"/>
        </w:rPr>
        <w:t>GHz</w:t>
      </w:r>
      <w:proofErr w:type="gramEnd"/>
      <w:r w:rsidRPr="00514125">
        <w:rPr>
          <w:rFonts w:eastAsia="Batang"/>
          <w:lang w:eastAsia="nl-NL"/>
        </w:rPr>
        <w:t xml:space="preserve"> and 27.5-30 GHz. Two methods have been identified to satisfy this agenda item:</w:t>
      </w:r>
    </w:p>
    <w:p w14:paraId="415A67E6" w14:textId="77777777" w:rsidR="0037164A" w:rsidRPr="00514125" w:rsidRDefault="0037164A" w:rsidP="0037164A">
      <w:pPr>
        <w:rPr>
          <w:rFonts w:eastAsiaTheme="minorEastAsia"/>
          <w:b/>
          <w:bCs/>
          <w:lang w:eastAsia="zh-CN"/>
        </w:rPr>
      </w:pPr>
      <w:r w:rsidRPr="00514125">
        <w:rPr>
          <w:rFonts w:eastAsiaTheme="minorEastAsia" w:hint="eastAsia"/>
          <w:b/>
          <w:bCs/>
          <w:lang w:eastAsia="zh-CN"/>
        </w:rPr>
        <w:t>M</w:t>
      </w:r>
      <w:r w:rsidRPr="00514125">
        <w:rPr>
          <w:rFonts w:eastAsiaTheme="minorEastAsia"/>
          <w:b/>
          <w:bCs/>
          <w:lang w:eastAsia="zh-CN"/>
        </w:rPr>
        <w:t>ethod A:</w:t>
      </w:r>
    </w:p>
    <w:p w14:paraId="4450C336" w14:textId="77777777" w:rsidR="00044B25" w:rsidRPr="00514125" w:rsidRDefault="00044B25" w:rsidP="00637C10">
      <w:pPr>
        <w:tabs>
          <w:tab w:val="clear" w:pos="1134"/>
          <w:tab w:val="clear" w:pos="1871"/>
          <w:tab w:val="clear" w:pos="2268"/>
        </w:tabs>
        <w:overflowPunct/>
        <w:autoSpaceDE/>
        <w:autoSpaceDN/>
        <w:adjustRightInd/>
        <w:spacing w:before="0"/>
        <w:textAlignment w:val="auto"/>
        <w:rPr>
          <w:lang w:eastAsia="ja-JP"/>
        </w:rPr>
      </w:pPr>
      <w:r w:rsidRPr="00514125">
        <w:rPr>
          <w:rFonts w:eastAsia="SimSun"/>
          <w:lang w:eastAsia="zh-CN"/>
        </w:rPr>
        <w:t xml:space="preserve">No changes to the Radio Regulations and suppression of Resolution </w:t>
      </w:r>
      <w:r w:rsidRPr="00514125">
        <w:rPr>
          <w:rFonts w:eastAsia="SimSun"/>
          <w:b/>
          <w:bCs/>
          <w:lang w:eastAsia="zh-CN"/>
        </w:rPr>
        <w:t>773 (WRC-19)</w:t>
      </w:r>
      <w:r w:rsidRPr="00514125">
        <w:rPr>
          <w:rFonts w:eastAsia="SimSun"/>
          <w:lang w:eastAsia="zh-CN"/>
        </w:rPr>
        <w:t>.</w:t>
      </w:r>
    </w:p>
    <w:p w14:paraId="695DD498" w14:textId="77777777" w:rsidR="0037164A" w:rsidRPr="00514125" w:rsidRDefault="0037164A" w:rsidP="0037164A">
      <w:pPr>
        <w:rPr>
          <w:b/>
          <w:bCs/>
        </w:rPr>
      </w:pPr>
      <w:r w:rsidRPr="00514125">
        <w:rPr>
          <w:rFonts w:eastAsiaTheme="minorEastAsia" w:hint="eastAsia"/>
          <w:b/>
          <w:bCs/>
          <w:lang w:eastAsia="zh-CN"/>
        </w:rPr>
        <w:t>M</w:t>
      </w:r>
      <w:r w:rsidRPr="00514125">
        <w:rPr>
          <w:rFonts w:eastAsiaTheme="minorEastAsia"/>
          <w:b/>
          <w:bCs/>
          <w:lang w:eastAsia="zh-CN"/>
        </w:rPr>
        <w:t>ethod B:</w:t>
      </w:r>
    </w:p>
    <w:p w14:paraId="4FB1AD39" w14:textId="77777777" w:rsidR="00044B25" w:rsidRPr="00514125" w:rsidRDefault="00637C10" w:rsidP="00637C10">
      <w:pPr>
        <w:tabs>
          <w:tab w:val="clear" w:pos="1134"/>
          <w:tab w:val="clear" w:pos="1871"/>
          <w:tab w:val="clear" w:pos="2268"/>
        </w:tabs>
        <w:overflowPunct/>
        <w:autoSpaceDE/>
        <w:autoSpaceDN/>
        <w:adjustRightInd/>
        <w:spacing w:before="0"/>
        <w:textAlignment w:val="auto"/>
        <w:rPr>
          <w:lang w:eastAsia="ja-JP"/>
        </w:rPr>
      </w:pPr>
      <w:r w:rsidRPr="00514125">
        <w:rPr>
          <w:lang w:eastAsia="ja-JP"/>
        </w:rPr>
        <w:t>P</w:t>
      </w:r>
      <w:r w:rsidR="00044B25" w:rsidRPr="00514125">
        <w:rPr>
          <w:lang w:eastAsia="ja-JP"/>
        </w:rPr>
        <w:t xml:space="preserve">roposes a Resolution to address the regulatory mechanisms to operate the satellite-to-satellite links in 18.1-18.6 GHz, 18.8-20.2 </w:t>
      </w:r>
      <w:proofErr w:type="gramStart"/>
      <w:r w:rsidR="00044B25" w:rsidRPr="00514125">
        <w:rPr>
          <w:lang w:eastAsia="ja-JP"/>
        </w:rPr>
        <w:t>GHz</w:t>
      </w:r>
      <w:proofErr w:type="gramEnd"/>
      <w:r w:rsidR="00044B25" w:rsidRPr="00514125">
        <w:rPr>
          <w:lang w:eastAsia="ja-JP"/>
        </w:rPr>
        <w:t xml:space="preserve"> and 27.5-30 GHz. </w:t>
      </w:r>
      <w:r w:rsidR="00044B25" w:rsidRPr="00514125">
        <w:rPr>
          <w:sz w:val="23"/>
          <w:szCs w:val="23"/>
        </w:rPr>
        <w:t>This method also supports no change (NOC) for the band 11.7-12.7 GHz. Within Method B there are several options that should be considered within each of the alternatives pertaining to some of the regulatory mechanisms to ensure the protection of incumbent services.</w:t>
      </w:r>
    </w:p>
    <w:p w14:paraId="6E4F5406" w14:textId="77777777" w:rsidR="004C2320" w:rsidRPr="00514125" w:rsidRDefault="004C2320" w:rsidP="00187BD9">
      <w:pPr>
        <w:tabs>
          <w:tab w:val="clear" w:pos="1134"/>
          <w:tab w:val="clear" w:pos="1871"/>
          <w:tab w:val="clear" w:pos="2268"/>
        </w:tabs>
        <w:overflowPunct/>
        <w:autoSpaceDE/>
        <w:autoSpaceDN/>
        <w:adjustRightInd/>
        <w:spacing w:before="0"/>
        <w:textAlignment w:val="auto"/>
        <w:rPr>
          <w:lang w:val="en-US"/>
        </w:rPr>
      </w:pPr>
    </w:p>
    <w:p w14:paraId="74574EBB" w14:textId="77777777" w:rsidR="00637C10" w:rsidRPr="00514125" w:rsidRDefault="004C2320" w:rsidP="00187BD9">
      <w:pPr>
        <w:tabs>
          <w:tab w:val="clear" w:pos="1134"/>
          <w:tab w:val="clear" w:pos="1871"/>
          <w:tab w:val="clear" w:pos="2268"/>
        </w:tabs>
        <w:overflowPunct/>
        <w:autoSpaceDE/>
        <w:autoSpaceDN/>
        <w:adjustRightInd/>
        <w:spacing w:before="0"/>
        <w:textAlignment w:val="auto"/>
        <w:rPr>
          <w:rFonts w:eastAsiaTheme="minorEastAsia"/>
          <w:b/>
          <w:bCs/>
          <w:lang w:val="en-US" w:eastAsia="zh-CN"/>
        </w:rPr>
      </w:pPr>
      <w:r w:rsidRPr="00514125">
        <w:rPr>
          <w:rFonts w:eastAsiaTheme="minorEastAsia" w:hint="eastAsia"/>
          <w:b/>
          <w:bCs/>
          <w:lang w:val="en-US" w:eastAsia="zh-CN"/>
        </w:rPr>
        <w:t>P</w:t>
      </w:r>
      <w:r w:rsidRPr="00514125">
        <w:rPr>
          <w:rFonts w:eastAsiaTheme="minorEastAsia"/>
          <w:b/>
          <w:bCs/>
          <w:lang w:val="en-US" w:eastAsia="zh-CN"/>
        </w:rPr>
        <w:t>roposals</w:t>
      </w:r>
    </w:p>
    <w:p w14:paraId="54745325" w14:textId="77777777" w:rsidR="00187BD9" w:rsidRPr="00514125" w:rsidRDefault="00637C10" w:rsidP="0037164A">
      <w:pPr>
        <w:rPr>
          <w:b/>
          <w:bCs/>
          <w:lang w:val="en-US"/>
        </w:rPr>
      </w:pPr>
      <w:r w:rsidRPr="00514125">
        <w:rPr>
          <w:lang w:val="en-US"/>
        </w:rPr>
        <w:t>APT common proposals for WRC-23 agenda item 1.17 are as shown below.</w:t>
      </w:r>
      <w:r w:rsidR="00187BD9" w:rsidRPr="00514125">
        <w:rPr>
          <w:b/>
          <w:bCs/>
          <w:lang w:val="en-US"/>
        </w:rPr>
        <w:br w:type="page"/>
      </w:r>
    </w:p>
    <w:p w14:paraId="0DA68BFC" w14:textId="77777777" w:rsidR="00147F18" w:rsidRPr="00514125" w:rsidRDefault="00373E09" w:rsidP="00147F18">
      <w:pPr>
        <w:pStyle w:val="ArtNo"/>
        <w:spacing w:before="0"/>
      </w:pPr>
      <w:bookmarkStart w:id="7" w:name="_Toc42842383"/>
      <w:r w:rsidRPr="00514125">
        <w:lastRenderedPageBreak/>
        <w:t xml:space="preserve">ARTICLE </w:t>
      </w:r>
      <w:r w:rsidRPr="00514125">
        <w:rPr>
          <w:rStyle w:val="href"/>
          <w:rFonts w:eastAsiaTheme="majorEastAsia"/>
          <w:color w:val="000000"/>
        </w:rPr>
        <w:t>5</w:t>
      </w:r>
      <w:bookmarkEnd w:id="7"/>
    </w:p>
    <w:p w14:paraId="4954F858" w14:textId="77777777" w:rsidR="00147F18" w:rsidRPr="00514125" w:rsidRDefault="00373E09" w:rsidP="00147F18">
      <w:pPr>
        <w:pStyle w:val="Arttitle"/>
      </w:pPr>
      <w:bookmarkStart w:id="8" w:name="_Toc327956583"/>
      <w:bookmarkStart w:id="9" w:name="_Toc42842384"/>
      <w:r w:rsidRPr="00514125">
        <w:t>Frequency allocations</w:t>
      </w:r>
      <w:bookmarkEnd w:id="8"/>
      <w:bookmarkEnd w:id="9"/>
    </w:p>
    <w:p w14:paraId="5BC831D7" w14:textId="77777777" w:rsidR="00147F18" w:rsidRPr="00514125" w:rsidRDefault="00373E09" w:rsidP="00147F18">
      <w:pPr>
        <w:pStyle w:val="Section1"/>
        <w:keepNext/>
      </w:pPr>
      <w:r w:rsidRPr="00514125">
        <w:t>Section IV – Table of Frequency Allocations</w:t>
      </w:r>
      <w:r w:rsidRPr="00514125">
        <w:br/>
      </w:r>
      <w:r w:rsidRPr="00514125">
        <w:rPr>
          <w:b w:val="0"/>
          <w:bCs/>
        </w:rPr>
        <w:t xml:space="preserve">(See No. </w:t>
      </w:r>
      <w:r w:rsidRPr="00514125">
        <w:t>2.1</w:t>
      </w:r>
      <w:r w:rsidRPr="00514125">
        <w:rPr>
          <w:b w:val="0"/>
          <w:bCs/>
        </w:rPr>
        <w:t>)</w:t>
      </w:r>
      <w:r w:rsidRPr="00514125">
        <w:rPr>
          <w:b w:val="0"/>
          <w:bCs/>
        </w:rPr>
        <w:br/>
      </w:r>
      <w:r w:rsidRPr="00514125">
        <w:br/>
      </w:r>
    </w:p>
    <w:p w14:paraId="2A2CF832" w14:textId="6A09F53A" w:rsidR="00A249F9" w:rsidRPr="00514125" w:rsidRDefault="00373E09">
      <w:pPr>
        <w:pStyle w:val="Proposal"/>
      </w:pPr>
      <w:r w:rsidRPr="00514125">
        <w:rPr>
          <w:u w:val="single"/>
        </w:rPr>
        <w:t>NOC</w:t>
      </w:r>
      <w:r w:rsidRPr="00514125">
        <w:tab/>
        <w:t>ACP/</w:t>
      </w:r>
      <w:r w:rsidR="0014654C">
        <w:t>xx</w:t>
      </w:r>
      <w:r w:rsidRPr="00514125">
        <w:t>A17/1</w:t>
      </w:r>
      <w:r w:rsidRPr="00514125">
        <w:rPr>
          <w:vanish/>
          <w:color w:val="7F7F7F" w:themeColor="text1" w:themeTint="80"/>
          <w:vertAlign w:val="superscript"/>
        </w:rPr>
        <w:t>#1891</w:t>
      </w:r>
    </w:p>
    <w:p w14:paraId="1A3A7001" w14:textId="77777777" w:rsidR="00147F18" w:rsidRPr="00514125" w:rsidRDefault="00373E09" w:rsidP="00147F18">
      <w:pPr>
        <w:pStyle w:val="Tabletitle"/>
      </w:pPr>
      <w:r w:rsidRPr="00514125">
        <w:t>11.7-13.4 GHz</w:t>
      </w:r>
    </w:p>
    <w:tbl>
      <w:tblPr>
        <w:tblW w:w="9299" w:type="dxa"/>
        <w:jc w:val="center"/>
        <w:tblLayout w:type="fixed"/>
        <w:tblCellMar>
          <w:left w:w="107" w:type="dxa"/>
          <w:right w:w="107" w:type="dxa"/>
        </w:tblCellMar>
        <w:tblLook w:val="0000" w:firstRow="0" w:lastRow="0" w:firstColumn="0" w:lastColumn="0" w:noHBand="0" w:noVBand="0"/>
      </w:tblPr>
      <w:tblGrid>
        <w:gridCol w:w="3084"/>
        <w:gridCol w:w="3106"/>
        <w:gridCol w:w="3099"/>
        <w:gridCol w:w="10"/>
      </w:tblGrid>
      <w:tr w:rsidR="00147F18" w:rsidRPr="00514125" w14:paraId="28263AA9" w14:textId="77777777" w:rsidTr="00147F18">
        <w:trPr>
          <w:gridAfter w:val="1"/>
          <w:wAfter w:w="10" w:type="dxa"/>
          <w:cantSplit/>
          <w:jc w:val="center"/>
        </w:trPr>
        <w:tc>
          <w:tcPr>
            <w:tcW w:w="9289" w:type="dxa"/>
            <w:gridSpan w:val="3"/>
            <w:tcBorders>
              <w:top w:val="single" w:sz="6" w:space="0" w:color="auto"/>
              <w:left w:val="single" w:sz="6" w:space="0" w:color="auto"/>
              <w:bottom w:val="single" w:sz="6" w:space="0" w:color="auto"/>
              <w:right w:val="single" w:sz="6" w:space="0" w:color="auto"/>
            </w:tcBorders>
          </w:tcPr>
          <w:p w14:paraId="4EE7A809" w14:textId="77777777" w:rsidR="00147F18" w:rsidRPr="00514125" w:rsidRDefault="00373E09" w:rsidP="00147F18">
            <w:pPr>
              <w:pStyle w:val="Tablehead"/>
            </w:pPr>
            <w:r w:rsidRPr="00514125">
              <w:t>Allocation to services</w:t>
            </w:r>
          </w:p>
        </w:tc>
      </w:tr>
      <w:tr w:rsidR="00147F18" w:rsidRPr="00514125" w14:paraId="330DC858" w14:textId="77777777" w:rsidTr="00147F18">
        <w:trPr>
          <w:gridAfter w:val="1"/>
          <w:wAfter w:w="10" w:type="dxa"/>
          <w:cantSplit/>
          <w:jc w:val="center"/>
        </w:trPr>
        <w:tc>
          <w:tcPr>
            <w:tcW w:w="3084" w:type="dxa"/>
            <w:tcBorders>
              <w:top w:val="single" w:sz="6" w:space="0" w:color="auto"/>
              <w:left w:val="single" w:sz="6" w:space="0" w:color="auto"/>
              <w:bottom w:val="single" w:sz="6" w:space="0" w:color="auto"/>
              <w:right w:val="single" w:sz="6" w:space="0" w:color="auto"/>
            </w:tcBorders>
          </w:tcPr>
          <w:p w14:paraId="5DA5339E" w14:textId="77777777" w:rsidR="00147F18" w:rsidRPr="00514125" w:rsidRDefault="00373E09" w:rsidP="00147F18">
            <w:pPr>
              <w:pStyle w:val="Tablehead"/>
            </w:pPr>
            <w:r w:rsidRPr="00514125">
              <w:t>Region 1</w:t>
            </w:r>
          </w:p>
        </w:tc>
        <w:tc>
          <w:tcPr>
            <w:tcW w:w="3106" w:type="dxa"/>
            <w:tcBorders>
              <w:top w:val="single" w:sz="6" w:space="0" w:color="auto"/>
              <w:left w:val="single" w:sz="6" w:space="0" w:color="auto"/>
              <w:bottom w:val="single" w:sz="6" w:space="0" w:color="auto"/>
              <w:right w:val="single" w:sz="6" w:space="0" w:color="auto"/>
            </w:tcBorders>
          </w:tcPr>
          <w:p w14:paraId="25BA2684" w14:textId="77777777" w:rsidR="00147F18" w:rsidRPr="00514125" w:rsidRDefault="00373E09" w:rsidP="00147F18">
            <w:pPr>
              <w:pStyle w:val="Tablehead"/>
            </w:pPr>
            <w:r w:rsidRPr="00514125">
              <w:t>Region 2</w:t>
            </w:r>
          </w:p>
        </w:tc>
        <w:tc>
          <w:tcPr>
            <w:tcW w:w="3099" w:type="dxa"/>
            <w:tcBorders>
              <w:top w:val="single" w:sz="6" w:space="0" w:color="auto"/>
              <w:left w:val="single" w:sz="6" w:space="0" w:color="auto"/>
              <w:bottom w:val="single" w:sz="6" w:space="0" w:color="auto"/>
              <w:right w:val="single" w:sz="6" w:space="0" w:color="auto"/>
            </w:tcBorders>
          </w:tcPr>
          <w:p w14:paraId="716461ED" w14:textId="77777777" w:rsidR="00147F18" w:rsidRPr="00514125" w:rsidRDefault="00373E09" w:rsidP="00147F18">
            <w:pPr>
              <w:pStyle w:val="Tablehead"/>
            </w:pPr>
            <w:r w:rsidRPr="00514125">
              <w:t>Region 3</w:t>
            </w:r>
          </w:p>
        </w:tc>
      </w:tr>
      <w:tr w:rsidR="00147F18" w:rsidRPr="00514125" w14:paraId="59F1DC98" w14:textId="77777777" w:rsidTr="00147F18">
        <w:trPr>
          <w:cantSplit/>
          <w:jc w:val="center"/>
        </w:trPr>
        <w:tc>
          <w:tcPr>
            <w:tcW w:w="3084" w:type="dxa"/>
            <w:vMerge w:val="restart"/>
            <w:tcBorders>
              <w:top w:val="single" w:sz="6" w:space="0" w:color="auto"/>
              <w:left w:val="single" w:sz="6" w:space="0" w:color="auto"/>
              <w:right w:val="single" w:sz="6" w:space="0" w:color="auto"/>
            </w:tcBorders>
          </w:tcPr>
          <w:p w14:paraId="32CBAC90" w14:textId="77777777" w:rsidR="00147F18" w:rsidRPr="00514125" w:rsidRDefault="00373E09" w:rsidP="00147F18">
            <w:pPr>
              <w:pStyle w:val="TableTextS5"/>
              <w:spacing w:before="30" w:after="30"/>
              <w:rPr>
                <w:rStyle w:val="Tablefreq"/>
              </w:rPr>
            </w:pPr>
            <w:r w:rsidRPr="00514125">
              <w:rPr>
                <w:rStyle w:val="Tablefreq"/>
              </w:rPr>
              <w:t>11.7-12.5</w:t>
            </w:r>
          </w:p>
          <w:p w14:paraId="4AA7ECEC" w14:textId="77777777" w:rsidR="00147F18" w:rsidRPr="00514125" w:rsidRDefault="00373E09" w:rsidP="00147F18">
            <w:pPr>
              <w:pStyle w:val="TableTextS5"/>
              <w:spacing w:before="30" w:after="30"/>
              <w:rPr>
                <w:color w:val="000000"/>
              </w:rPr>
            </w:pPr>
            <w:r w:rsidRPr="00514125">
              <w:rPr>
                <w:color w:val="000000"/>
              </w:rPr>
              <w:t>FIXED</w:t>
            </w:r>
          </w:p>
          <w:p w14:paraId="2739070E" w14:textId="77777777" w:rsidR="00147F18" w:rsidRPr="00514125" w:rsidRDefault="00373E09" w:rsidP="00147F18">
            <w:pPr>
              <w:pStyle w:val="TableTextS5"/>
              <w:spacing w:before="30" w:after="30"/>
              <w:rPr>
                <w:color w:val="000000"/>
              </w:rPr>
            </w:pPr>
            <w:r w:rsidRPr="00514125">
              <w:rPr>
                <w:color w:val="000000"/>
              </w:rPr>
              <w:t>MOBILE except aeronautical mobile</w:t>
            </w:r>
          </w:p>
          <w:p w14:paraId="51D07E73" w14:textId="77777777" w:rsidR="00147F18" w:rsidRPr="00514125" w:rsidRDefault="00373E09" w:rsidP="00147F18">
            <w:pPr>
              <w:pStyle w:val="TableTextS5"/>
              <w:spacing w:before="30" w:after="30"/>
              <w:rPr>
                <w:color w:val="000000"/>
              </w:rPr>
            </w:pPr>
            <w:r w:rsidRPr="00514125">
              <w:rPr>
                <w:color w:val="000000"/>
              </w:rPr>
              <w:t>BROADCASTING</w:t>
            </w:r>
          </w:p>
          <w:p w14:paraId="468FDDDD" w14:textId="77777777" w:rsidR="00147F18" w:rsidRPr="00514125" w:rsidRDefault="00373E09" w:rsidP="00147F18">
            <w:pPr>
              <w:pStyle w:val="TableTextS5"/>
              <w:spacing w:before="30" w:after="30"/>
            </w:pPr>
            <w:r w:rsidRPr="00514125">
              <w:rPr>
                <w:color w:val="000000"/>
              </w:rPr>
              <w:t>BROADCASTING-SATELLITE</w:t>
            </w:r>
            <w:r w:rsidRPr="00514125">
              <w:rPr>
                <w:color w:val="000000"/>
              </w:rPr>
              <w:br/>
            </w:r>
            <w:r w:rsidRPr="00514125">
              <w:rPr>
                <w:rStyle w:val="Artref"/>
                <w:color w:val="000000"/>
              </w:rPr>
              <w:t>5.492</w:t>
            </w:r>
          </w:p>
        </w:tc>
        <w:tc>
          <w:tcPr>
            <w:tcW w:w="3106" w:type="dxa"/>
            <w:tcBorders>
              <w:top w:val="single" w:sz="6" w:space="0" w:color="auto"/>
              <w:left w:val="single" w:sz="6" w:space="0" w:color="auto"/>
              <w:bottom w:val="single" w:sz="4" w:space="0" w:color="auto"/>
              <w:right w:val="single" w:sz="6" w:space="0" w:color="auto"/>
            </w:tcBorders>
          </w:tcPr>
          <w:p w14:paraId="183F4A31" w14:textId="77777777" w:rsidR="00147F18" w:rsidRPr="00514125" w:rsidRDefault="00373E09" w:rsidP="00147F18">
            <w:pPr>
              <w:pStyle w:val="TableTextS5"/>
              <w:spacing w:before="30" w:after="30"/>
              <w:rPr>
                <w:rStyle w:val="Tablefreq"/>
              </w:rPr>
            </w:pPr>
            <w:r w:rsidRPr="00514125">
              <w:rPr>
                <w:rStyle w:val="Tablefreq"/>
              </w:rPr>
              <w:t>11.7-12.1</w:t>
            </w:r>
          </w:p>
          <w:p w14:paraId="4F0E0AA6" w14:textId="77777777" w:rsidR="00147F18" w:rsidRPr="00514125" w:rsidRDefault="00373E09" w:rsidP="00147F18">
            <w:pPr>
              <w:pStyle w:val="TableTextS5"/>
              <w:spacing w:before="30" w:after="30"/>
              <w:rPr>
                <w:color w:val="000000"/>
              </w:rPr>
            </w:pPr>
            <w:proofErr w:type="gramStart"/>
            <w:r w:rsidRPr="00514125">
              <w:rPr>
                <w:color w:val="000000"/>
              </w:rPr>
              <w:t xml:space="preserve">FIXED  </w:t>
            </w:r>
            <w:r w:rsidRPr="00514125">
              <w:rPr>
                <w:rStyle w:val="Artref"/>
                <w:color w:val="000000"/>
              </w:rPr>
              <w:t>5.486</w:t>
            </w:r>
            <w:proofErr w:type="gramEnd"/>
          </w:p>
          <w:p w14:paraId="68BB5BC4" w14:textId="77777777" w:rsidR="00147F18" w:rsidRPr="00514125" w:rsidRDefault="00373E09" w:rsidP="00147F18">
            <w:pPr>
              <w:pStyle w:val="TableTextS5"/>
              <w:spacing w:before="30" w:after="30"/>
              <w:rPr>
                <w:color w:val="000000"/>
              </w:rPr>
            </w:pPr>
            <w:r w:rsidRPr="00514125">
              <w:rPr>
                <w:color w:val="000000"/>
              </w:rPr>
              <w:t>FIXED-SATELLITE</w:t>
            </w:r>
            <w:r w:rsidRPr="00514125">
              <w:rPr>
                <w:color w:val="000000"/>
              </w:rPr>
              <w:br/>
              <w:t>(space-to-</w:t>
            </w:r>
            <w:proofErr w:type="gramStart"/>
            <w:r w:rsidRPr="00514125">
              <w:rPr>
                <w:color w:val="000000"/>
              </w:rPr>
              <w:t xml:space="preserve">Earth)  </w:t>
            </w:r>
            <w:r w:rsidRPr="00514125">
              <w:rPr>
                <w:rStyle w:val="Artref"/>
                <w:color w:val="000000"/>
              </w:rPr>
              <w:t>5.484A</w:t>
            </w:r>
            <w:proofErr w:type="gramEnd"/>
            <w:r w:rsidRPr="00514125">
              <w:rPr>
                <w:rStyle w:val="Artref"/>
                <w:color w:val="000000"/>
              </w:rPr>
              <w:t xml:space="preserve">  5.484B  5.488  </w:t>
            </w:r>
          </w:p>
          <w:p w14:paraId="76BC69C2" w14:textId="77777777" w:rsidR="00147F18" w:rsidRPr="00514125" w:rsidRDefault="00373E09" w:rsidP="00147F18">
            <w:pPr>
              <w:pStyle w:val="TableTextS5"/>
              <w:spacing w:before="30" w:after="30"/>
              <w:rPr>
                <w:color w:val="000000"/>
              </w:rPr>
            </w:pPr>
            <w:r w:rsidRPr="00514125">
              <w:rPr>
                <w:color w:val="000000"/>
              </w:rPr>
              <w:t>Mobile except aeronautical mobile</w:t>
            </w:r>
          </w:p>
          <w:p w14:paraId="35322579" w14:textId="77777777" w:rsidR="00147F18" w:rsidRPr="00514125" w:rsidRDefault="00373E09" w:rsidP="00147F18">
            <w:pPr>
              <w:pStyle w:val="TableTextS5"/>
              <w:spacing w:before="30" w:after="30"/>
            </w:pPr>
            <w:r w:rsidRPr="00514125">
              <w:rPr>
                <w:rStyle w:val="Artref"/>
                <w:color w:val="000000"/>
              </w:rPr>
              <w:t>5.485</w:t>
            </w:r>
          </w:p>
        </w:tc>
        <w:tc>
          <w:tcPr>
            <w:tcW w:w="3109" w:type="dxa"/>
            <w:gridSpan w:val="2"/>
            <w:vMerge w:val="restart"/>
            <w:tcBorders>
              <w:top w:val="single" w:sz="6" w:space="0" w:color="auto"/>
              <w:left w:val="single" w:sz="6" w:space="0" w:color="auto"/>
              <w:bottom w:val="nil"/>
              <w:right w:val="single" w:sz="6" w:space="0" w:color="auto"/>
            </w:tcBorders>
          </w:tcPr>
          <w:p w14:paraId="5FD45F4F" w14:textId="77777777" w:rsidR="00147F18" w:rsidRPr="00514125" w:rsidRDefault="00373E09" w:rsidP="00147F18">
            <w:pPr>
              <w:pStyle w:val="TableTextS5"/>
              <w:spacing w:before="30" w:after="30"/>
              <w:rPr>
                <w:rStyle w:val="Tablefreq"/>
              </w:rPr>
            </w:pPr>
            <w:r w:rsidRPr="00514125">
              <w:rPr>
                <w:rStyle w:val="Tablefreq"/>
              </w:rPr>
              <w:t>11.7-12.2</w:t>
            </w:r>
          </w:p>
          <w:p w14:paraId="7159370F" w14:textId="77777777" w:rsidR="00147F18" w:rsidRPr="00514125" w:rsidRDefault="00373E09" w:rsidP="00147F18">
            <w:pPr>
              <w:pStyle w:val="TableTextS5"/>
              <w:spacing w:before="30" w:after="30"/>
              <w:rPr>
                <w:color w:val="000000"/>
              </w:rPr>
            </w:pPr>
            <w:r w:rsidRPr="00514125">
              <w:rPr>
                <w:color w:val="000000"/>
              </w:rPr>
              <w:t>FIXED</w:t>
            </w:r>
          </w:p>
          <w:p w14:paraId="06A220BB" w14:textId="77777777" w:rsidR="00147F18" w:rsidRPr="00514125" w:rsidRDefault="00373E09" w:rsidP="00147F18">
            <w:pPr>
              <w:pStyle w:val="TableTextS5"/>
              <w:spacing w:before="30" w:after="30"/>
              <w:rPr>
                <w:color w:val="000000"/>
              </w:rPr>
            </w:pPr>
            <w:r w:rsidRPr="00514125">
              <w:rPr>
                <w:color w:val="000000"/>
              </w:rPr>
              <w:t>MOBILE except aeronautical mobile</w:t>
            </w:r>
          </w:p>
          <w:p w14:paraId="14CE572A" w14:textId="77777777" w:rsidR="00147F18" w:rsidRPr="00514125" w:rsidRDefault="00373E09" w:rsidP="00147F18">
            <w:pPr>
              <w:pStyle w:val="TableTextS5"/>
              <w:spacing w:before="30" w:after="30"/>
              <w:rPr>
                <w:color w:val="000000"/>
              </w:rPr>
            </w:pPr>
            <w:r w:rsidRPr="00514125">
              <w:rPr>
                <w:color w:val="000000"/>
              </w:rPr>
              <w:t>BROADCASTING</w:t>
            </w:r>
          </w:p>
          <w:p w14:paraId="4AF2A6B2" w14:textId="77777777" w:rsidR="00147F18" w:rsidRPr="00514125" w:rsidRDefault="00373E09" w:rsidP="00147F18">
            <w:pPr>
              <w:pStyle w:val="TableTextS5"/>
              <w:spacing w:before="30" w:after="30"/>
            </w:pPr>
            <w:r w:rsidRPr="00514125">
              <w:rPr>
                <w:color w:val="000000"/>
              </w:rPr>
              <w:t>BROADCASTING-SATELLITE</w:t>
            </w:r>
            <w:r w:rsidRPr="00514125">
              <w:rPr>
                <w:color w:val="000000"/>
              </w:rPr>
              <w:br/>
            </w:r>
            <w:r w:rsidRPr="00514125">
              <w:rPr>
                <w:rStyle w:val="Artref"/>
                <w:color w:val="000000"/>
              </w:rPr>
              <w:t>5.492</w:t>
            </w:r>
          </w:p>
        </w:tc>
      </w:tr>
      <w:tr w:rsidR="00147F18" w:rsidRPr="00514125" w14:paraId="761EA653" w14:textId="77777777" w:rsidTr="00147F18">
        <w:trPr>
          <w:cantSplit/>
          <w:jc w:val="center"/>
        </w:trPr>
        <w:tc>
          <w:tcPr>
            <w:tcW w:w="3084" w:type="dxa"/>
            <w:vMerge/>
            <w:tcBorders>
              <w:left w:val="single" w:sz="6" w:space="0" w:color="auto"/>
              <w:right w:val="single" w:sz="6" w:space="0" w:color="auto"/>
            </w:tcBorders>
          </w:tcPr>
          <w:p w14:paraId="2EA89C92" w14:textId="77777777" w:rsidR="00147F18" w:rsidRPr="00514125" w:rsidRDefault="00147F18" w:rsidP="00147F18">
            <w:pPr>
              <w:pStyle w:val="TableTextS5"/>
              <w:spacing w:before="30" w:after="30"/>
            </w:pPr>
          </w:p>
        </w:tc>
        <w:tc>
          <w:tcPr>
            <w:tcW w:w="3106" w:type="dxa"/>
            <w:tcBorders>
              <w:top w:val="single" w:sz="4" w:space="0" w:color="auto"/>
              <w:left w:val="single" w:sz="6" w:space="0" w:color="auto"/>
              <w:right w:val="single" w:sz="6" w:space="0" w:color="auto"/>
            </w:tcBorders>
          </w:tcPr>
          <w:p w14:paraId="158B4F5B" w14:textId="77777777" w:rsidR="00147F18" w:rsidRPr="00514125" w:rsidRDefault="00373E09" w:rsidP="00147F18">
            <w:pPr>
              <w:pStyle w:val="TableTextS5"/>
              <w:spacing w:before="30" w:after="30"/>
              <w:rPr>
                <w:rStyle w:val="Tablefreq"/>
              </w:rPr>
            </w:pPr>
            <w:r w:rsidRPr="00514125">
              <w:rPr>
                <w:rStyle w:val="Tablefreq"/>
              </w:rPr>
              <w:t>12.1-12.2</w:t>
            </w:r>
          </w:p>
          <w:p w14:paraId="1C700005" w14:textId="77777777" w:rsidR="00147F18" w:rsidRPr="00514125" w:rsidRDefault="00373E09" w:rsidP="00147F18">
            <w:pPr>
              <w:pStyle w:val="TableTextS5"/>
              <w:spacing w:before="30" w:after="30"/>
              <w:rPr>
                <w:color w:val="000000"/>
              </w:rPr>
            </w:pPr>
            <w:r w:rsidRPr="00514125">
              <w:rPr>
                <w:color w:val="000000"/>
              </w:rPr>
              <w:t xml:space="preserve">FIXED-SATELLITE </w:t>
            </w:r>
            <w:r w:rsidRPr="00514125">
              <w:rPr>
                <w:color w:val="000000"/>
              </w:rPr>
              <w:br/>
              <w:t>(space-to-</w:t>
            </w:r>
            <w:proofErr w:type="gramStart"/>
            <w:r w:rsidRPr="00514125">
              <w:rPr>
                <w:color w:val="000000"/>
              </w:rPr>
              <w:t xml:space="preserve">Earth)  </w:t>
            </w:r>
            <w:r w:rsidRPr="00514125">
              <w:rPr>
                <w:rStyle w:val="Artref"/>
                <w:color w:val="000000"/>
              </w:rPr>
              <w:t>5.484A</w:t>
            </w:r>
            <w:proofErr w:type="gramEnd"/>
            <w:r w:rsidRPr="00514125">
              <w:rPr>
                <w:rStyle w:val="Artref"/>
                <w:color w:val="000000"/>
              </w:rPr>
              <w:t xml:space="preserve">  5.484B  5.488  </w:t>
            </w:r>
          </w:p>
        </w:tc>
        <w:tc>
          <w:tcPr>
            <w:tcW w:w="3109" w:type="dxa"/>
            <w:gridSpan w:val="2"/>
            <w:vMerge/>
            <w:tcBorders>
              <w:left w:val="single" w:sz="6" w:space="0" w:color="auto"/>
              <w:right w:val="single" w:sz="6" w:space="0" w:color="auto"/>
            </w:tcBorders>
          </w:tcPr>
          <w:p w14:paraId="0FBD8EDE" w14:textId="77777777" w:rsidR="00147F18" w:rsidRPr="00514125" w:rsidRDefault="00147F18" w:rsidP="00147F18">
            <w:pPr>
              <w:pStyle w:val="TableTextS5"/>
              <w:spacing w:before="30" w:after="30"/>
            </w:pPr>
          </w:p>
        </w:tc>
      </w:tr>
      <w:tr w:rsidR="00147F18" w:rsidRPr="00514125" w14:paraId="79AB5CE5" w14:textId="77777777" w:rsidTr="00147F18">
        <w:tblPrEx>
          <w:tblLook w:val="04A0" w:firstRow="1" w:lastRow="0" w:firstColumn="1" w:lastColumn="0" w:noHBand="0" w:noVBand="1"/>
        </w:tblPrEx>
        <w:trPr>
          <w:cantSplit/>
          <w:jc w:val="center"/>
        </w:trPr>
        <w:tc>
          <w:tcPr>
            <w:tcW w:w="3084" w:type="dxa"/>
            <w:vMerge/>
            <w:tcBorders>
              <w:left w:val="single" w:sz="6" w:space="0" w:color="auto"/>
              <w:right w:val="single" w:sz="6" w:space="0" w:color="auto"/>
            </w:tcBorders>
          </w:tcPr>
          <w:p w14:paraId="10DFA987" w14:textId="77777777" w:rsidR="00147F18" w:rsidRPr="00514125" w:rsidRDefault="00147F18" w:rsidP="00147F18">
            <w:pPr>
              <w:pStyle w:val="TableTextS5"/>
              <w:spacing w:before="30" w:after="30"/>
              <w:rPr>
                <w:color w:val="000000"/>
              </w:rPr>
            </w:pPr>
          </w:p>
        </w:tc>
        <w:tc>
          <w:tcPr>
            <w:tcW w:w="3106" w:type="dxa"/>
            <w:tcBorders>
              <w:top w:val="nil"/>
              <w:left w:val="nil"/>
              <w:bottom w:val="single" w:sz="4" w:space="0" w:color="auto"/>
              <w:right w:val="single" w:sz="6" w:space="0" w:color="auto"/>
            </w:tcBorders>
            <w:hideMark/>
          </w:tcPr>
          <w:p w14:paraId="6F775EC1" w14:textId="77777777" w:rsidR="00147F18" w:rsidRPr="00514125" w:rsidRDefault="00373E09" w:rsidP="00147F18">
            <w:pPr>
              <w:pStyle w:val="TableTextS5"/>
              <w:spacing w:before="30" w:after="30"/>
              <w:rPr>
                <w:color w:val="000000"/>
              </w:rPr>
            </w:pPr>
            <w:proofErr w:type="gramStart"/>
            <w:r w:rsidRPr="00514125">
              <w:rPr>
                <w:rStyle w:val="Artref"/>
                <w:color w:val="000000"/>
              </w:rPr>
              <w:t>5.485</w:t>
            </w:r>
            <w:r w:rsidRPr="00514125">
              <w:rPr>
                <w:color w:val="000000"/>
              </w:rPr>
              <w:t xml:space="preserve">  </w:t>
            </w:r>
            <w:r w:rsidRPr="00514125">
              <w:rPr>
                <w:rStyle w:val="Artref"/>
                <w:color w:val="000000"/>
              </w:rPr>
              <w:t>5</w:t>
            </w:r>
            <w:proofErr w:type="gramEnd"/>
            <w:r w:rsidRPr="00514125">
              <w:rPr>
                <w:rStyle w:val="Artref"/>
                <w:color w:val="000000"/>
              </w:rPr>
              <w:t>.489</w:t>
            </w:r>
          </w:p>
        </w:tc>
        <w:tc>
          <w:tcPr>
            <w:tcW w:w="3109" w:type="dxa"/>
            <w:gridSpan w:val="2"/>
            <w:tcBorders>
              <w:top w:val="nil"/>
              <w:left w:val="nil"/>
              <w:bottom w:val="single" w:sz="4" w:space="0" w:color="auto"/>
              <w:right w:val="single" w:sz="4" w:space="0" w:color="auto"/>
            </w:tcBorders>
            <w:hideMark/>
          </w:tcPr>
          <w:p w14:paraId="517B1397" w14:textId="77777777" w:rsidR="00147F18" w:rsidRPr="00514125" w:rsidRDefault="00373E09" w:rsidP="00147F18">
            <w:pPr>
              <w:pStyle w:val="TableTextS5"/>
              <w:spacing w:before="30" w:after="30"/>
              <w:rPr>
                <w:color w:val="000000"/>
              </w:rPr>
            </w:pPr>
            <w:proofErr w:type="gramStart"/>
            <w:r w:rsidRPr="00514125">
              <w:rPr>
                <w:rStyle w:val="Artref"/>
                <w:color w:val="000000"/>
              </w:rPr>
              <w:t>5.487</w:t>
            </w:r>
            <w:r w:rsidRPr="00514125">
              <w:rPr>
                <w:color w:val="000000"/>
              </w:rPr>
              <w:t xml:space="preserve">  </w:t>
            </w:r>
            <w:r w:rsidRPr="00514125">
              <w:rPr>
                <w:rStyle w:val="Artref"/>
                <w:color w:val="000000"/>
              </w:rPr>
              <w:t>5</w:t>
            </w:r>
            <w:proofErr w:type="gramEnd"/>
            <w:r w:rsidRPr="00514125">
              <w:rPr>
                <w:rStyle w:val="Artref"/>
                <w:color w:val="000000"/>
              </w:rPr>
              <w:t>.487A</w:t>
            </w:r>
          </w:p>
        </w:tc>
      </w:tr>
      <w:tr w:rsidR="00147F18" w:rsidRPr="00514125" w14:paraId="1898314C" w14:textId="77777777" w:rsidTr="00147F18">
        <w:tblPrEx>
          <w:tblLook w:val="04A0" w:firstRow="1" w:lastRow="0" w:firstColumn="1" w:lastColumn="0" w:noHBand="0" w:noVBand="1"/>
        </w:tblPrEx>
        <w:trPr>
          <w:cantSplit/>
          <w:jc w:val="center"/>
        </w:trPr>
        <w:tc>
          <w:tcPr>
            <w:tcW w:w="3084" w:type="dxa"/>
            <w:vMerge/>
            <w:tcBorders>
              <w:left w:val="single" w:sz="6" w:space="0" w:color="auto"/>
              <w:bottom w:val="nil"/>
              <w:right w:val="single" w:sz="6" w:space="0" w:color="auto"/>
            </w:tcBorders>
          </w:tcPr>
          <w:p w14:paraId="3E17C39D" w14:textId="77777777" w:rsidR="00147F18" w:rsidRPr="00514125" w:rsidRDefault="00147F18" w:rsidP="00147F18">
            <w:pPr>
              <w:pStyle w:val="TableTextS5"/>
              <w:spacing w:before="30" w:after="30"/>
              <w:rPr>
                <w:color w:val="000000"/>
              </w:rPr>
            </w:pPr>
          </w:p>
        </w:tc>
        <w:tc>
          <w:tcPr>
            <w:tcW w:w="3106" w:type="dxa"/>
            <w:vMerge w:val="restart"/>
            <w:tcBorders>
              <w:top w:val="single" w:sz="4" w:space="0" w:color="auto"/>
              <w:left w:val="nil"/>
              <w:right w:val="single" w:sz="6" w:space="0" w:color="auto"/>
            </w:tcBorders>
            <w:hideMark/>
          </w:tcPr>
          <w:p w14:paraId="30B832C8" w14:textId="77777777" w:rsidR="00147F18" w:rsidRPr="00514125" w:rsidRDefault="00373E09" w:rsidP="00147F18">
            <w:pPr>
              <w:pStyle w:val="TableTextS5"/>
              <w:spacing w:before="30" w:after="30"/>
              <w:rPr>
                <w:rStyle w:val="Tablefreq"/>
              </w:rPr>
            </w:pPr>
            <w:r w:rsidRPr="00514125">
              <w:rPr>
                <w:rStyle w:val="Tablefreq"/>
              </w:rPr>
              <w:t>12.2-12.7</w:t>
            </w:r>
          </w:p>
          <w:p w14:paraId="2580E6D8" w14:textId="77777777" w:rsidR="00147F18" w:rsidRPr="00514125" w:rsidRDefault="00373E09" w:rsidP="00147F18">
            <w:pPr>
              <w:pStyle w:val="TableTextS5"/>
              <w:spacing w:before="30" w:after="30"/>
              <w:rPr>
                <w:color w:val="000000"/>
              </w:rPr>
            </w:pPr>
            <w:r w:rsidRPr="00514125">
              <w:rPr>
                <w:color w:val="000000"/>
              </w:rPr>
              <w:t>FIXED</w:t>
            </w:r>
          </w:p>
          <w:p w14:paraId="5D24AB2F" w14:textId="77777777" w:rsidR="00147F18" w:rsidRPr="00514125" w:rsidRDefault="00373E09" w:rsidP="00147F18">
            <w:pPr>
              <w:pStyle w:val="TableTextS5"/>
              <w:spacing w:before="30" w:after="30"/>
              <w:rPr>
                <w:color w:val="000000"/>
              </w:rPr>
            </w:pPr>
            <w:r w:rsidRPr="00514125">
              <w:rPr>
                <w:color w:val="000000"/>
              </w:rPr>
              <w:t>MOBILE except aeronautical</w:t>
            </w:r>
            <w:r w:rsidRPr="00514125">
              <w:rPr>
                <w:color w:val="000000"/>
              </w:rPr>
              <w:br/>
              <w:t>mobile</w:t>
            </w:r>
          </w:p>
          <w:p w14:paraId="62C8052F" w14:textId="77777777" w:rsidR="00147F18" w:rsidRPr="00514125" w:rsidRDefault="00373E09" w:rsidP="00147F18">
            <w:pPr>
              <w:pStyle w:val="TableTextS5"/>
              <w:spacing w:before="30" w:after="30"/>
              <w:rPr>
                <w:color w:val="000000"/>
              </w:rPr>
            </w:pPr>
            <w:r w:rsidRPr="00514125">
              <w:rPr>
                <w:color w:val="000000"/>
              </w:rPr>
              <w:t>BROADCASTING</w:t>
            </w:r>
          </w:p>
          <w:p w14:paraId="2E7BD77C" w14:textId="77777777" w:rsidR="00147F18" w:rsidRPr="00514125" w:rsidRDefault="00373E09" w:rsidP="00147F18">
            <w:pPr>
              <w:pStyle w:val="TableTextS5"/>
              <w:spacing w:before="30" w:after="30"/>
              <w:ind w:left="160" w:hanging="160"/>
              <w:rPr>
                <w:color w:val="000000"/>
              </w:rPr>
            </w:pPr>
            <w:r w:rsidRPr="00514125">
              <w:rPr>
                <w:color w:val="000000"/>
              </w:rPr>
              <w:t>BROADCASTING-SATELLITE</w:t>
            </w:r>
            <w:r w:rsidRPr="00514125">
              <w:rPr>
                <w:color w:val="000000"/>
              </w:rPr>
              <w:br/>
            </w:r>
            <w:r w:rsidRPr="00514125">
              <w:rPr>
                <w:rStyle w:val="Artref"/>
              </w:rPr>
              <w:t>5.492</w:t>
            </w:r>
          </w:p>
        </w:tc>
        <w:tc>
          <w:tcPr>
            <w:tcW w:w="3109" w:type="dxa"/>
            <w:gridSpan w:val="2"/>
            <w:tcBorders>
              <w:top w:val="single" w:sz="4" w:space="0" w:color="auto"/>
              <w:left w:val="nil"/>
              <w:bottom w:val="nil"/>
              <w:right w:val="single" w:sz="4" w:space="0" w:color="auto"/>
            </w:tcBorders>
            <w:hideMark/>
          </w:tcPr>
          <w:p w14:paraId="600669BD" w14:textId="77777777" w:rsidR="00147F18" w:rsidRPr="00514125" w:rsidRDefault="00373E09" w:rsidP="00147F18">
            <w:pPr>
              <w:pStyle w:val="TableTextS5"/>
              <w:spacing w:before="30" w:after="30"/>
              <w:rPr>
                <w:rStyle w:val="Tablefreq"/>
              </w:rPr>
            </w:pPr>
            <w:r w:rsidRPr="00514125">
              <w:rPr>
                <w:rStyle w:val="Tablefreq"/>
              </w:rPr>
              <w:t>12.2-12.5</w:t>
            </w:r>
          </w:p>
          <w:p w14:paraId="7113729D" w14:textId="77777777" w:rsidR="00147F18" w:rsidRPr="00514125" w:rsidRDefault="00373E09" w:rsidP="00147F18">
            <w:pPr>
              <w:pStyle w:val="TableTextS5"/>
              <w:spacing w:before="30" w:after="30"/>
              <w:rPr>
                <w:color w:val="000000"/>
              </w:rPr>
            </w:pPr>
            <w:r w:rsidRPr="00514125">
              <w:rPr>
                <w:color w:val="000000"/>
              </w:rPr>
              <w:t>FIXED</w:t>
            </w:r>
          </w:p>
          <w:p w14:paraId="1220F403" w14:textId="77777777" w:rsidR="00147F18" w:rsidRPr="00514125" w:rsidRDefault="00373E09" w:rsidP="00147F18">
            <w:pPr>
              <w:pStyle w:val="TableTextS5"/>
              <w:spacing w:before="30" w:after="30"/>
              <w:rPr>
                <w:rStyle w:val="Artref"/>
              </w:rPr>
            </w:pPr>
            <w:r w:rsidRPr="00514125">
              <w:rPr>
                <w:color w:val="000000"/>
              </w:rPr>
              <w:t>FIXED-SATELLITE</w:t>
            </w:r>
            <w:r w:rsidRPr="00514125">
              <w:rPr>
                <w:color w:val="000000"/>
              </w:rPr>
              <w:br/>
              <w:t>(space-to-Earth</w:t>
            </w:r>
            <w:proofErr w:type="gramStart"/>
            <w:r w:rsidRPr="00514125">
              <w:rPr>
                <w:color w:val="000000"/>
              </w:rPr>
              <w:t xml:space="preserve">) </w:t>
            </w:r>
            <w:r w:rsidRPr="00514125">
              <w:rPr>
                <w:rStyle w:val="Artref"/>
                <w:color w:val="000000"/>
              </w:rPr>
              <w:t xml:space="preserve"> 5.484B</w:t>
            </w:r>
            <w:proofErr w:type="gramEnd"/>
          </w:p>
          <w:p w14:paraId="153DDE0D" w14:textId="77777777" w:rsidR="00147F18" w:rsidRPr="00514125" w:rsidRDefault="00373E09" w:rsidP="00147F18">
            <w:pPr>
              <w:pStyle w:val="TableTextS5"/>
              <w:spacing w:before="30" w:after="30"/>
              <w:rPr>
                <w:color w:val="000000"/>
              </w:rPr>
            </w:pPr>
            <w:r w:rsidRPr="00514125">
              <w:rPr>
                <w:color w:val="000000"/>
              </w:rPr>
              <w:t>MOBILE except aeronautical</w:t>
            </w:r>
            <w:r w:rsidRPr="00514125">
              <w:rPr>
                <w:color w:val="000000"/>
              </w:rPr>
              <w:br/>
              <w:t>mobile</w:t>
            </w:r>
          </w:p>
          <w:p w14:paraId="017C4CBA" w14:textId="77777777" w:rsidR="00147F18" w:rsidRPr="00514125" w:rsidRDefault="00373E09" w:rsidP="00147F18">
            <w:pPr>
              <w:pStyle w:val="TableTextS5"/>
              <w:spacing w:before="30" w:after="30"/>
              <w:rPr>
                <w:color w:val="000000"/>
              </w:rPr>
            </w:pPr>
            <w:r w:rsidRPr="00514125">
              <w:rPr>
                <w:color w:val="000000"/>
              </w:rPr>
              <w:t>BROADCASTING</w:t>
            </w:r>
          </w:p>
        </w:tc>
      </w:tr>
      <w:tr w:rsidR="00147F18" w:rsidRPr="00514125" w14:paraId="5D1246BE" w14:textId="77777777" w:rsidTr="00147F18">
        <w:trPr>
          <w:cantSplit/>
          <w:jc w:val="center"/>
        </w:trPr>
        <w:tc>
          <w:tcPr>
            <w:tcW w:w="3084" w:type="dxa"/>
            <w:tcBorders>
              <w:top w:val="nil"/>
              <w:left w:val="single" w:sz="4" w:space="0" w:color="auto"/>
              <w:bottom w:val="single" w:sz="6" w:space="0" w:color="auto"/>
              <w:right w:val="single" w:sz="6" w:space="0" w:color="auto"/>
            </w:tcBorders>
            <w:hideMark/>
          </w:tcPr>
          <w:p w14:paraId="21A7ED28" w14:textId="77777777" w:rsidR="00147F18" w:rsidRPr="00514125" w:rsidRDefault="00373E09" w:rsidP="00147F18">
            <w:pPr>
              <w:pStyle w:val="TableTextS5"/>
              <w:spacing w:before="30" w:after="30"/>
              <w:rPr>
                <w:color w:val="000000"/>
              </w:rPr>
            </w:pPr>
            <w:proofErr w:type="gramStart"/>
            <w:r w:rsidRPr="00514125">
              <w:rPr>
                <w:rStyle w:val="Artref"/>
                <w:color w:val="000000"/>
              </w:rPr>
              <w:t>5.487</w:t>
            </w:r>
            <w:r w:rsidRPr="00514125">
              <w:rPr>
                <w:color w:val="000000"/>
              </w:rPr>
              <w:t xml:space="preserve">  </w:t>
            </w:r>
            <w:r w:rsidRPr="00514125">
              <w:rPr>
                <w:rStyle w:val="Artref"/>
                <w:color w:val="000000"/>
              </w:rPr>
              <w:t>5</w:t>
            </w:r>
            <w:proofErr w:type="gramEnd"/>
            <w:r w:rsidRPr="00514125">
              <w:rPr>
                <w:rStyle w:val="Artref"/>
                <w:color w:val="000000"/>
              </w:rPr>
              <w:t>.487A</w:t>
            </w:r>
          </w:p>
        </w:tc>
        <w:tc>
          <w:tcPr>
            <w:tcW w:w="3106" w:type="dxa"/>
            <w:vMerge/>
            <w:tcBorders>
              <w:left w:val="nil"/>
              <w:right w:val="single" w:sz="6" w:space="0" w:color="auto"/>
            </w:tcBorders>
          </w:tcPr>
          <w:p w14:paraId="4241CD84" w14:textId="77777777" w:rsidR="00147F18" w:rsidRPr="00514125" w:rsidRDefault="00147F18" w:rsidP="00147F18">
            <w:pPr>
              <w:pStyle w:val="TableTextS5"/>
              <w:spacing w:before="30" w:after="30"/>
              <w:rPr>
                <w:rStyle w:val="Artref"/>
                <w:color w:val="000000"/>
              </w:rPr>
            </w:pPr>
          </w:p>
        </w:tc>
        <w:tc>
          <w:tcPr>
            <w:tcW w:w="3109" w:type="dxa"/>
            <w:gridSpan w:val="2"/>
            <w:tcBorders>
              <w:top w:val="nil"/>
              <w:left w:val="nil"/>
              <w:bottom w:val="single" w:sz="4" w:space="0" w:color="auto"/>
              <w:right w:val="single" w:sz="4" w:space="0" w:color="auto"/>
            </w:tcBorders>
            <w:hideMark/>
          </w:tcPr>
          <w:p w14:paraId="71762910" w14:textId="77777777" w:rsidR="00147F18" w:rsidRPr="00514125" w:rsidRDefault="00373E09" w:rsidP="00147F18">
            <w:pPr>
              <w:pStyle w:val="TableTextS5"/>
              <w:spacing w:before="30" w:after="30"/>
              <w:rPr>
                <w:rStyle w:val="Artref"/>
                <w:color w:val="000000"/>
              </w:rPr>
            </w:pPr>
            <w:proofErr w:type="gramStart"/>
            <w:r w:rsidRPr="00514125">
              <w:rPr>
                <w:rStyle w:val="Artref"/>
                <w:color w:val="000000"/>
              </w:rPr>
              <w:t>5.487  5</w:t>
            </w:r>
            <w:proofErr w:type="gramEnd"/>
            <w:r w:rsidRPr="00514125">
              <w:rPr>
                <w:rStyle w:val="Artref"/>
                <w:color w:val="000000"/>
              </w:rPr>
              <w:t>.484A</w:t>
            </w:r>
          </w:p>
        </w:tc>
      </w:tr>
      <w:tr w:rsidR="00147F18" w:rsidRPr="00514125" w14:paraId="4DF348BB" w14:textId="77777777" w:rsidTr="00147F18">
        <w:trPr>
          <w:cantSplit/>
          <w:jc w:val="center"/>
        </w:trPr>
        <w:tc>
          <w:tcPr>
            <w:tcW w:w="3084" w:type="dxa"/>
            <w:vMerge w:val="restart"/>
            <w:tcBorders>
              <w:top w:val="nil"/>
              <w:left w:val="single" w:sz="4" w:space="0" w:color="auto"/>
              <w:right w:val="single" w:sz="6" w:space="0" w:color="auto"/>
            </w:tcBorders>
          </w:tcPr>
          <w:p w14:paraId="2130D1A6" w14:textId="77777777" w:rsidR="00147F18" w:rsidRPr="00514125" w:rsidRDefault="00373E09" w:rsidP="00147F18">
            <w:pPr>
              <w:pStyle w:val="TableTextS5"/>
              <w:spacing w:before="30" w:after="30"/>
              <w:rPr>
                <w:rStyle w:val="Tablefreq"/>
              </w:rPr>
            </w:pPr>
            <w:r w:rsidRPr="00514125">
              <w:rPr>
                <w:rStyle w:val="Tablefreq"/>
              </w:rPr>
              <w:t>12.5-12.75</w:t>
            </w:r>
          </w:p>
          <w:p w14:paraId="68E792FC" w14:textId="77777777" w:rsidR="00147F18" w:rsidRPr="00514125" w:rsidRDefault="00373E09" w:rsidP="00147F18">
            <w:pPr>
              <w:pStyle w:val="TableTextS5"/>
              <w:tabs>
                <w:tab w:val="clear" w:pos="170"/>
              </w:tabs>
              <w:spacing w:before="30" w:after="30"/>
              <w:ind w:left="202" w:firstLine="0"/>
              <w:rPr>
                <w:color w:val="000000"/>
              </w:rPr>
            </w:pPr>
            <w:r w:rsidRPr="00514125">
              <w:rPr>
                <w:color w:val="000000"/>
              </w:rPr>
              <w:t>FIXED-SATELLITE</w:t>
            </w:r>
            <w:r w:rsidRPr="00514125">
              <w:rPr>
                <w:color w:val="000000"/>
              </w:rPr>
              <w:br/>
              <w:t>(space-to-</w:t>
            </w:r>
            <w:proofErr w:type="gramStart"/>
            <w:r w:rsidRPr="00514125">
              <w:rPr>
                <w:color w:val="000000"/>
              </w:rPr>
              <w:t xml:space="preserve">Earth)  </w:t>
            </w:r>
            <w:r w:rsidRPr="00514125">
              <w:rPr>
                <w:rStyle w:val="Artref"/>
                <w:color w:val="000000"/>
              </w:rPr>
              <w:t>5.484A</w:t>
            </w:r>
            <w:proofErr w:type="gramEnd"/>
            <w:r w:rsidRPr="00514125">
              <w:rPr>
                <w:rStyle w:val="Artref"/>
                <w:color w:val="000000"/>
              </w:rPr>
              <w:t xml:space="preserve">  5.484B </w:t>
            </w:r>
            <w:r w:rsidRPr="00514125">
              <w:rPr>
                <w:color w:val="000000"/>
              </w:rPr>
              <w:br/>
              <w:t>(Earth-to-space)</w:t>
            </w:r>
            <w:r w:rsidRPr="00514125">
              <w:rPr>
                <w:rStyle w:val="Artref"/>
                <w:color w:val="000000"/>
              </w:rPr>
              <w:t xml:space="preserve"> </w:t>
            </w:r>
          </w:p>
          <w:p w14:paraId="16FECAE8" w14:textId="77777777" w:rsidR="00147F18" w:rsidRPr="00514125" w:rsidRDefault="00147F18" w:rsidP="00147F18">
            <w:pPr>
              <w:pStyle w:val="TableTextS5"/>
              <w:spacing w:before="30" w:after="30"/>
              <w:rPr>
                <w:color w:val="000000"/>
              </w:rPr>
            </w:pPr>
          </w:p>
          <w:p w14:paraId="47BAD556" w14:textId="77777777" w:rsidR="00147F18" w:rsidRPr="00514125" w:rsidRDefault="00147F18" w:rsidP="00147F18">
            <w:pPr>
              <w:pStyle w:val="TableTextS5"/>
              <w:spacing w:before="30" w:after="30"/>
              <w:rPr>
                <w:color w:val="000000"/>
              </w:rPr>
            </w:pPr>
          </w:p>
          <w:p w14:paraId="659720C7" w14:textId="77777777" w:rsidR="00147F18" w:rsidRPr="00514125" w:rsidRDefault="00373E09" w:rsidP="00147F18">
            <w:pPr>
              <w:pStyle w:val="TableTextS5"/>
              <w:spacing w:before="30" w:after="30"/>
              <w:rPr>
                <w:rStyle w:val="Artref"/>
                <w:color w:val="000000"/>
              </w:rPr>
            </w:pPr>
            <w:proofErr w:type="gramStart"/>
            <w:r w:rsidRPr="00514125">
              <w:rPr>
                <w:rStyle w:val="Artref"/>
                <w:color w:val="000000"/>
              </w:rPr>
              <w:t>5.494</w:t>
            </w:r>
            <w:r w:rsidRPr="00514125">
              <w:rPr>
                <w:color w:val="000000"/>
              </w:rPr>
              <w:t xml:space="preserve">  </w:t>
            </w:r>
            <w:r w:rsidRPr="00514125">
              <w:rPr>
                <w:rStyle w:val="Artref"/>
                <w:color w:val="000000"/>
              </w:rPr>
              <w:t>5.495</w:t>
            </w:r>
            <w:proofErr w:type="gramEnd"/>
            <w:r w:rsidRPr="00514125">
              <w:rPr>
                <w:color w:val="000000"/>
              </w:rPr>
              <w:t xml:space="preserve">  </w:t>
            </w:r>
            <w:r w:rsidRPr="00514125">
              <w:rPr>
                <w:rStyle w:val="Artref"/>
                <w:color w:val="000000"/>
              </w:rPr>
              <w:t>5.496</w:t>
            </w:r>
          </w:p>
        </w:tc>
        <w:tc>
          <w:tcPr>
            <w:tcW w:w="3106" w:type="dxa"/>
            <w:tcBorders>
              <w:left w:val="nil"/>
              <w:bottom w:val="single" w:sz="4" w:space="0" w:color="auto"/>
              <w:right w:val="single" w:sz="6" w:space="0" w:color="auto"/>
            </w:tcBorders>
          </w:tcPr>
          <w:p w14:paraId="71D158A4" w14:textId="77777777" w:rsidR="00147F18" w:rsidRPr="00514125" w:rsidRDefault="00373E09" w:rsidP="00147F18">
            <w:pPr>
              <w:pStyle w:val="TableTextS5"/>
              <w:spacing w:before="30" w:after="30"/>
              <w:rPr>
                <w:rStyle w:val="Artref"/>
                <w:color w:val="000000"/>
              </w:rPr>
            </w:pPr>
            <w:proofErr w:type="gramStart"/>
            <w:r w:rsidRPr="00514125">
              <w:rPr>
                <w:rStyle w:val="Artref"/>
                <w:color w:val="000000"/>
              </w:rPr>
              <w:t>5.487A</w:t>
            </w:r>
            <w:r w:rsidRPr="00514125">
              <w:rPr>
                <w:color w:val="000000"/>
              </w:rPr>
              <w:t xml:space="preserve">  </w:t>
            </w:r>
            <w:r w:rsidRPr="00514125">
              <w:rPr>
                <w:rStyle w:val="Artref"/>
                <w:color w:val="000000"/>
              </w:rPr>
              <w:t>5.488</w:t>
            </w:r>
            <w:proofErr w:type="gramEnd"/>
            <w:r w:rsidRPr="00514125">
              <w:rPr>
                <w:color w:val="000000"/>
              </w:rPr>
              <w:t xml:space="preserve">  </w:t>
            </w:r>
            <w:r w:rsidRPr="00514125">
              <w:rPr>
                <w:rStyle w:val="Artref"/>
                <w:color w:val="000000"/>
              </w:rPr>
              <w:t>5.490</w:t>
            </w:r>
            <w:r w:rsidRPr="00514125">
              <w:rPr>
                <w:color w:val="000000"/>
              </w:rPr>
              <w:t xml:space="preserve">  </w:t>
            </w:r>
          </w:p>
        </w:tc>
        <w:tc>
          <w:tcPr>
            <w:tcW w:w="3109" w:type="dxa"/>
            <w:gridSpan w:val="2"/>
            <w:vMerge w:val="restart"/>
            <w:tcBorders>
              <w:top w:val="nil"/>
              <w:left w:val="nil"/>
              <w:right w:val="single" w:sz="4" w:space="0" w:color="auto"/>
            </w:tcBorders>
          </w:tcPr>
          <w:p w14:paraId="0742906E" w14:textId="77777777" w:rsidR="00147F18" w:rsidRPr="00514125" w:rsidRDefault="00373E09" w:rsidP="00147F18">
            <w:pPr>
              <w:pStyle w:val="TableTextS5"/>
              <w:spacing w:before="30" w:after="30"/>
              <w:rPr>
                <w:rStyle w:val="Tablefreq"/>
              </w:rPr>
            </w:pPr>
            <w:r w:rsidRPr="00514125">
              <w:rPr>
                <w:rStyle w:val="Tablefreq"/>
              </w:rPr>
              <w:t>12.5-12.75</w:t>
            </w:r>
          </w:p>
          <w:p w14:paraId="1FAB8163" w14:textId="77777777" w:rsidR="00147F18" w:rsidRPr="00514125" w:rsidRDefault="00373E09" w:rsidP="00147F18">
            <w:pPr>
              <w:pStyle w:val="TableTextS5"/>
              <w:spacing w:before="30" w:after="30"/>
              <w:rPr>
                <w:color w:val="000000"/>
              </w:rPr>
            </w:pPr>
            <w:r w:rsidRPr="00514125">
              <w:rPr>
                <w:color w:val="000000"/>
              </w:rPr>
              <w:t>FIXED</w:t>
            </w:r>
          </w:p>
          <w:p w14:paraId="118F7A00" w14:textId="77777777" w:rsidR="00147F18" w:rsidRPr="00514125" w:rsidRDefault="00373E09" w:rsidP="00147F18">
            <w:pPr>
              <w:pStyle w:val="TableTextS5"/>
              <w:spacing w:before="30" w:after="30"/>
              <w:rPr>
                <w:rStyle w:val="Artref"/>
              </w:rPr>
            </w:pPr>
            <w:r w:rsidRPr="00514125">
              <w:rPr>
                <w:color w:val="000000"/>
              </w:rPr>
              <w:t>FIXED-SATELLITE</w:t>
            </w:r>
            <w:r w:rsidRPr="00514125">
              <w:rPr>
                <w:color w:val="000000"/>
              </w:rPr>
              <w:br/>
              <w:t>(space-to-</w:t>
            </w:r>
            <w:proofErr w:type="gramStart"/>
            <w:r w:rsidRPr="00514125">
              <w:rPr>
                <w:color w:val="000000"/>
              </w:rPr>
              <w:t xml:space="preserve">Earth)  </w:t>
            </w:r>
            <w:r w:rsidRPr="00514125">
              <w:rPr>
                <w:rStyle w:val="Artref"/>
                <w:color w:val="000000"/>
              </w:rPr>
              <w:t>5.484A</w:t>
            </w:r>
            <w:proofErr w:type="gramEnd"/>
            <w:r w:rsidRPr="00514125">
              <w:rPr>
                <w:rStyle w:val="Artref"/>
                <w:color w:val="000000"/>
              </w:rPr>
              <w:t xml:space="preserve">  5.484B</w:t>
            </w:r>
          </w:p>
          <w:p w14:paraId="48480CF8" w14:textId="77777777" w:rsidR="00147F18" w:rsidRPr="00514125" w:rsidRDefault="00373E09" w:rsidP="00147F18">
            <w:pPr>
              <w:pStyle w:val="TableTextS5"/>
              <w:spacing w:before="30" w:after="30"/>
              <w:rPr>
                <w:color w:val="000000"/>
              </w:rPr>
            </w:pPr>
            <w:r w:rsidRPr="00514125">
              <w:rPr>
                <w:color w:val="000000"/>
              </w:rPr>
              <w:t>MOBILE except aeronautical</w:t>
            </w:r>
            <w:r w:rsidRPr="00514125">
              <w:rPr>
                <w:color w:val="000000"/>
              </w:rPr>
              <w:br/>
              <w:t>mobile</w:t>
            </w:r>
          </w:p>
          <w:p w14:paraId="0F265E10" w14:textId="77777777" w:rsidR="00147F18" w:rsidRPr="00514125" w:rsidRDefault="00373E09" w:rsidP="00147F18">
            <w:pPr>
              <w:pStyle w:val="TableTextS5"/>
              <w:spacing w:before="30" w:after="30"/>
              <w:rPr>
                <w:rStyle w:val="Artref"/>
                <w:color w:val="000000"/>
              </w:rPr>
            </w:pPr>
            <w:r w:rsidRPr="00514125">
              <w:rPr>
                <w:color w:val="000000"/>
              </w:rPr>
              <w:t>BROADCASTING-</w:t>
            </w:r>
            <w:r w:rsidRPr="00514125">
              <w:rPr>
                <w:color w:val="000000"/>
              </w:rPr>
              <w:br/>
              <w:t xml:space="preserve">SATELLITE  </w:t>
            </w:r>
            <w:r w:rsidRPr="00514125">
              <w:rPr>
                <w:rStyle w:val="Artref"/>
                <w:color w:val="000000"/>
              </w:rPr>
              <w:t>5.493</w:t>
            </w:r>
          </w:p>
        </w:tc>
      </w:tr>
      <w:tr w:rsidR="00147F18" w:rsidRPr="00514125" w14:paraId="402350CA" w14:textId="77777777" w:rsidTr="00147F18">
        <w:trPr>
          <w:cantSplit/>
          <w:jc w:val="center"/>
        </w:trPr>
        <w:tc>
          <w:tcPr>
            <w:tcW w:w="3084" w:type="dxa"/>
            <w:vMerge/>
            <w:tcBorders>
              <w:left w:val="single" w:sz="4" w:space="0" w:color="auto"/>
              <w:bottom w:val="single" w:sz="4" w:space="0" w:color="auto"/>
              <w:right w:val="single" w:sz="6" w:space="0" w:color="auto"/>
            </w:tcBorders>
            <w:hideMark/>
          </w:tcPr>
          <w:p w14:paraId="0939FB43" w14:textId="77777777" w:rsidR="00147F18" w:rsidRPr="00514125" w:rsidRDefault="00147F18" w:rsidP="00147F18">
            <w:pPr>
              <w:pStyle w:val="TableTextS5"/>
              <w:spacing w:before="30" w:after="30"/>
              <w:rPr>
                <w:rStyle w:val="Tablefreq"/>
              </w:rPr>
            </w:pPr>
          </w:p>
        </w:tc>
        <w:tc>
          <w:tcPr>
            <w:tcW w:w="3106" w:type="dxa"/>
            <w:tcBorders>
              <w:top w:val="single" w:sz="4" w:space="0" w:color="auto"/>
              <w:left w:val="nil"/>
              <w:bottom w:val="single" w:sz="4" w:space="0" w:color="auto"/>
              <w:right w:val="single" w:sz="6" w:space="0" w:color="auto"/>
            </w:tcBorders>
            <w:hideMark/>
          </w:tcPr>
          <w:p w14:paraId="1068FE34" w14:textId="77777777" w:rsidR="00147F18" w:rsidRPr="00514125" w:rsidRDefault="00373E09" w:rsidP="00147F18">
            <w:pPr>
              <w:pStyle w:val="TableTextS5"/>
              <w:spacing w:before="30" w:after="30"/>
              <w:rPr>
                <w:rStyle w:val="Tablefreq"/>
                <w:color w:val="000000"/>
              </w:rPr>
            </w:pPr>
            <w:r w:rsidRPr="00514125">
              <w:rPr>
                <w:rStyle w:val="Tablefreq"/>
                <w:color w:val="000000"/>
              </w:rPr>
              <w:t>12.7-12.75</w:t>
            </w:r>
          </w:p>
          <w:p w14:paraId="26ECC199" w14:textId="77777777" w:rsidR="00147F18" w:rsidRPr="00514125" w:rsidRDefault="00373E09" w:rsidP="00147F18">
            <w:pPr>
              <w:pStyle w:val="TableTextS5"/>
              <w:spacing w:before="30" w:after="30"/>
            </w:pPr>
            <w:r w:rsidRPr="00514125">
              <w:rPr>
                <w:color w:val="000000"/>
              </w:rPr>
              <w:t>FIXED</w:t>
            </w:r>
          </w:p>
          <w:p w14:paraId="63CBC09A" w14:textId="77777777" w:rsidR="00147F18" w:rsidRPr="00514125" w:rsidRDefault="00373E09" w:rsidP="00147F18">
            <w:pPr>
              <w:pStyle w:val="TableTextS5"/>
              <w:spacing w:before="30" w:after="30"/>
              <w:rPr>
                <w:color w:val="000000"/>
              </w:rPr>
            </w:pPr>
            <w:r w:rsidRPr="00514125">
              <w:rPr>
                <w:color w:val="000000"/>
              </w:rPr>
              <w:t>FIXED-SATELLITE</w:t>
            </w:r>
            <w:r w:rsidRPr="00514125">
              <w:rPr>
                <w:color w:val="000000"/>
              </w:rPr>
              <w:br/>
              <w:t xml:space="preserve">(Earth-to-space) </w:t>
            </w:r>
          </w:p>
          <w:p w14:paraId="1AA8D2BA" w14:textId="77777777" w:rsidR="00147F18" w:rsidRPr="00514125" w:rsidRDefault="00373E09" w:rsidP="00147F18">
            <w:pPr>
              <w:pStyle w:val="TableTextS5"/>
              <w:spacing w:before="30" w:after="30"/>
              <w:rPr>
                <w:color w:val="000000"/>
              </w:rPr>
            </w:pPr>
            <w:r w:rsidRPr="00514125">
              <w:rPr>
                <w:color w:val="000000"/>
              </w:rPr>
              <w:t>MOBILE except aeronautical</w:t>
            </w:r>
            <w:r w:rsidRPr="00514125">
              <w:rPr>
                <w:color w:val="000000"/>
              </w:rPr>
              <w:br/>
              <w:t>mobile</w:t>
            </w:r>
          </w:p>
        </w:tc>
        <w:tc>
          <w:tcPr>
            <w:tcW w:w="3109" w:type="dxa"/>
            <w:gridSpan w:val="2"/>
            <w:vMerge/>
            <w:tcBorders>
              <w:left w:val="nil"/>
              <w:bottom w:val="single" w:sz="4" w:space="0" w:color="auto"/>
              <w:right w:val="single" w:sz="4" w:space="0" w:color="auto"/>
            </w:tcBorders>
            <w:hideMark/>
          </w:tcPr>
          <w:p w14:paraId="59A8E9EF" w14:textId="77777777" w:rsidR="00147F18" w:rsidRPr="00514125" w:rsidRDefault="00147F18" w:rsidP="00147F18">
            <w:pPr>
              <w:pStyle w:val="TableTextS5"/>
              <w:spacing w:before="30" w:after="30"/>
              <w:rPr>
                <w:rStyle w:val="Tablefreq"/>
              </w:rPr>
            </w:pPr>
          </w:p>
        </w:tc>
      </w:tr>
    </w:tbl>
    <w:p w14:paraId="25DF1C7E" w14:textId="77777777" w:rsidR="00A249F9" w:rsidRPr="00514125" w:rsidRDefault="00A249F9"/>
    <w:p w14:paraId="7B54CFB5" w14:textId="77777777" w:rsidR="00573F8E" w:rsidRPr="00514125" w:rsidRDefault="00573F8E" w:rsidP="00573F8E">
      <w:pPr>
        <w:pStyle w:val="Reasons"/>
      </w:pPr>
      <w:r w:rsidRPr="00514125">
        <w:rPr>
          <w:b/>
          <w:rPrChange w:id="10" w:author="Lenovo" w:date="2023-08-19T10:07:00Z">
            <w:rPr>
              <w:b/>
              <w:highlight w:val="cyan"/>
            </w:rPr>
          </w:rPrChange>
        </w:rPr>
        <w:t>Reasons:</w:t>
      </w:r>
      <w:r w:rsidRPr="00514125">
        <w:rPr>
          <w:rPrChange w:id="11" w:author="Lenovo" w:date="2023-08-19T10:07:00Z">
            <w:rPr>
              <w:highlight w:val="cyan"/>
            </w:rPr>
          </w:rPrChange>
        </w:rPr>
        <w:t xml:space="preserve"> APT Members are of the view that No change to 11.7-12.7 GHz</w:t>
      </w:r>
      <w:r w:rsidR="00D65A1B" w:rsidRPr="00514125">
        <w:rPr>
          <w:rPrChange w:id="12" w:author="Lenovo" w:date="2023-08-19T10:07:00Z">
            <w:rPr>
              <w:highlight w:val="cyan"/>
            </w:rPr>
          </w:rPrChange>
        </w:rPr>
        <w:t xml:space="preserve"> is </w:t>
      </w:r>
      <w:r w:rsidRPr="00514125">
        <w:rPr>
          <w:rPrChange w:id="13" w:author="Lenovo" w:date="2023-08-19T10:07:00Z">
            <w:rPr>
              <w:highlight w:val="cyan"/>
            </w:rPr>
          </w:rPrChange>
        </w:rPr>
        <w:t>in line with Method B of CPM Report</w:t>
      </w:r>
      <w:r w:rsidR="00D65A1B" w:rsidRPr="00514125">
        <w:t>.</w:t>
      </w:r>
    </w:p>
    <w:p w14:paraId="7FB14CF5" w14:textId="77777777" w:rsidR="00087312" w:rsidRPr="00514125" w:rsidRDefault="00087312" w:rsidP="0090556B">
      <w:pPr>
        <w:pStyle w:val="Reasons"/>
      </w:pPr>
    </w:p>
    <w:p w14:paraId="4FE25D19" w14:textId="6C815D4C" w:rsidR="00087312" w:rsidRPr="00514125" w:rsidRDefault="00087312" w:rsidP="00087312">
      <w:pPr>
        <w:pStyle w:val="Proposal"/>
      </w:pPr>
      <w:r w:rsidRPr="00514125">
        <w:rPr>
          <w:u w:val="single"/>
        </w:rPr>
        <w:t>NOC</w:t>
      </w:r>
      <w:r w:rsidRPr="00514125">
        <w:tab/>
        <w:t>ACP/</w:t>
      </w:r>
      <w:r w:rsidR="0014654C">
        <w:t>xx</w:t>
      </w:r>
      <w:r w:rsidRPr="00514125">
        <w:t>A17/2</w:t>
      </w:r>
      <w:r w:rsidRPr="00514125">
        <w:rPr>
          <w:vanish/>
          <w:color w:val="7F7F7F" w:themeColor="text1" w:themeTint="80"/>
          <w:vertAlign w:val="superscript"/>
        </w:rPr>
        <w:t>#1892</w:t>
      </w:r>
    </w:p>
    <w:p w14:paraId="3A1A58EE" w14:textId="77777777" w:rsidR="00087312" w:rsidRPr="00514125" w:rsidRDefault="00087312" w:rsidP="00087312">
      <w:pPr>
        <w:pStyle w:val="Note"/>
        <w:rPr>
          <w:lang w:eastAsia="zh-CN"/>
        </w:rPr>
      </w:pPr>
      <w:r w:rsidRPr="00514125">
        <w:rPr>
          <w:rStyle w:val="Artdef"/>
        </w:rPr>
        <w:t>5.487</w:t>
      </w:r>
      <w:r w:rsidRPr="00514125">
        <w:rPr>
          <w:lang w:eastAsia="zh-CN"/>
        </w:rPr>
        <w:tab/>
        <w:t xml:space="preserve">In the band 11.7-12.5 GHz in Regions 1 and 3, the fixed, fixed-satellite, mobile, except aeronautical mobile, and broadcasting services, in accordance with their respective allocations, shall </w:t>
      </w:r>
      <w:r w:rsidRPr="00514125">
        <w:rPr>
          <w:lang w:eastAsia="zh-CN"/>
        </w:rPr>
        <w:lastRenderedPageBreak/>
        <w:t>not cause harmful interference to, or claim protection from, broadcasting-satellite stations operating in accordance with the Regions 1 and 3 Plan in Appendix </w:t>
      </w:r>
      <w:r w:rsidRPr="00514125">
        <w:rPr>
          <w:rStyle w:val="ApprefBold"/>
        </w:rPr>
        <w:t>30</w:t>
      </w:r>
      <w:r w:rsidRPr="00514125">
        <w:rPr>
          <w:lang w:eastAsia="zh-CN"/>
        </w:rPr>
        <w:t>.</w:t>
      </w:r>
      <w:r w:rsidRPr="00514125">
        <w:rPr>
          <w:sz w:val="16"/>
          <w:szCs w:val="16"/>
        </w:rPr>
        <w:t>     </w:t>
      </w:r>
      <w:r w:rsidRPr="00514125">
        <w:rPr>
          <w:sz w:val="16"/>
          <w:szCs w:val="16"/>
          <w:lang w:eastAsia="zh-CN"/>
        </w:rPr>
        <w:t>(WRC-03)</w:t>
      </w:r>
    </w:p>
    <w:p w14:paraId="1FD27BED" w14:textId="77777777" w:rsidR="00573F8E" w:rsidRPr="00514125" w:rsidRDefault="00573F8E" w:rsidP="00573F8E">
      <w:pPr>
        <w:pStyle w:val="Reasons"/>
      </w:pPr>
      <w:r w:rsidRPr="0014654C">
        <w:rPr>
          <w:b/>
        </w:rPr>
        <w:t>Reasons:</w:t>
      </w:r>
      <w:r w:rsidRPr="0014654C">
        <w:t xml:space="preserve"> No change to 11.7-12.7 GHz </w:t>
      </w:r>
      <w:r w:rsidR="00216199" w:rsidRPr="0014654C">
        <w:t>is</w:t>
      </w:r>
      <w:r w:rsidR="00704E41" w:rsidRPr="0014654C">
        <w:t xml:space="preserve"> </w:t>
      </w:r>
      <w:r w:rsidRPr="0014654C">
        <w:t>in line with Method B of CPM Report.</w:t>
      </w:r>
    </w:p>
    <w:p w14:paraId="68E9084A" w14:textId="77777777" w:rsidR="00087312" w:rsidRPr="00514125" w:rsidRDefault="00087312">
      <w:pPr>
        <w:pStyle w:val="Reasons"/>
      </w:pPr>
    </w:p>
    <w:p w14:paraId="4EEFECE1" w14:textId="191C7DAA" w:rsidR="00A249F9" w:rsidRPr="00514125" w:rsidRDefault="00373E09">
      <w:pPr>
        <w:pStyle w:val="Proposal"/>
      </w:pPr>
      <w:r w:rsidRPr="00514125">
        <w:t>MOD</w:t>
      </w:r>
      <w:r w:rsidRPr="00514125">
        <w:tab/>
        <w:t>ACP/</w:t>
      </w:r>
      <w:r w:rsidR="0014654C">
        <w:t>xx</w:t>
      </w:r>
      <w:r w:rsidRPr="00514125">
        <w:t>A17/</w:t>
      </w:r>
      <w:r w:rsidR="00840FA3" w:rsidRPr="00514125">
        <w:t>3</w:t>
      </w:r>
      <w:r w:rsidRPr="00514125">
        <w:rPr>
          <w:vanish/>
          <w:color w:val="7F7F7F" w:themeColor="text1" w:themeTint="80"/>
          <w:vertAlign w:val="superscript"/>
        </w:rPr>
        <w:t>#1893</w:t>
      </w:r>
    </w:p>
    <w:p w14:paraId="655F4017" w14:textId="77777777" w:rsidR="00147F18" w:rsidRPr="00514125" w:rsidRDefault="00373E09" w:rsidP="00147F18">
      <w:pPr>
        <w:pStyle w:val="Tabletitle"/>
      </w:pPr>
      <w:r w:rsidRPr="00514125">
        <w:t>15.4-18.4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147F18" w:rsidRPr="00514125" w14:paraId="05D845C3" w14:textId="77777777" w:rsidTr="00147F1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122A8FB8" w14:textId="77777777" w:rsidR="00147F18" w:rsidRPr="00514125" w:rsidRDefault="00373E09" w:rsidP="00147F18">
            <w:pPr>
              <w:pStyle w:val="Tablehead"/>
            </w:pPr>
            <w:r w:rsidRPr="00514125">
              <w:t>Allocation to services</w:t>
            </w:r>
          </w:p>
        </w:tc>
      </w:tr>
      <w:tr w:rsidR="00147F18" w:rsidRPr="00514125" w14:paraId="3476C00C" w14:textId="77777777" w:rsidTr="00147F18">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54F8FAFE" w14:textId="77777777" w:rsidR="00147F18" w:rsidRPr="00514125" w:rsidRDefault="00373E09" w:rsidP="00147F18">
            <w:pPr>
              <w:pStyle w:val="Tablehead"/>
            </w:pPr>
            <w:r w:rsidRPr="00514125">
              <w:t>Region 1</w:t>
            </w:r>
          </w:p>
        </w:tc>
        <w:tc>
          <w:tcPr>
            <w:tcW w:w="3100" w:type="dxa"/>
            <w:tcBorders>
              <w:top w:val="single" w:sz="4" w:space="0" w:color="auto"/>
              <w:left w:val="single" w:sz="4" w:space="0" w:color="auto"/>
              <w:bottom w:val="single" w:sz="4" w:space="0" w:color="auto"/>
              <w:right w:val="single" w:sz="4" w:space="0" w:color="auto"/>
            </w:tcBorders>
            <w:hideMark/>
          </w:tcPr>
          <w:p w14:paraId="6EC1C21B" w14:textId="77777777" w:rsidR="00147F18" w:rsidRPr="00514125" w:rsidRDefault="00373E09" w:rsidP="00147F18">
            <w:pPr>
              <w:pStyle w:val="Tablehead"/>
            </w:pPr>
            <w:r w:rsidRPr="00514125">
              <w:t>Region 2</w:t>
            </w:r>
          </w:p>
        </w:tc>
        <w:tc>
          <w:tcPr>
            <w:tcW w:w="3100" w:type="dxa"/>
            <w:tcBorders>
              <w:top w:val="single" w:sz="4" w:space="0" w:color="auto"/>
              <w:left w:val="single" w:sz="4" w:space="0" w:color="auto"/>
              <w:bottom w:val="single" w:sz="4" w:space="0" w:color="auto"/>
              <w:right w:val="single" w:sz="4" w:space="0" w:color="auto"/>
            </w:tcBorders>
            <w:hideMark/>
          </w:tcPr>
          <w:p w14:paraId="1A406BDD" w14:textId="77777777" w:rsidR="00147F18" w:rsidRPr="00514125" w:rsidRDefault="00373E09" w:rsidP="00147F18">
            <w:pPr>
              <w:pStyle w:val="Tablehead"/>
            </w:pPr>
            <w:r w:rsidRPr="00514125">
              <w:t>Region 3</w:t>
            </w:r>
          </w:p>
        </w:tc>
      </w:tr>
      <w:tr w:rsidR="00147F18" w:rsidRPr="00514125" w14:paraId="72141E71" w14:textId="77777777" w:rsidTr="00147F1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4AB26021" w14:textId="77777777" w:rsidR="00147F18" w:rsidRPr="00514125" w:rsidRDefault="00373E09" w:rsidP="00147F18">
            <w:pPr>
              <w:pStyle w:val="TableTextS5"/>
              <w:ind w:left="2977" w:hanging="2977"/>
            </w:pPr>
            <w:r w:rsidRPr="00514125">
              <w:rPr>
                <w:rStyle w:val="Tablefreq"/>
              </w:rPr>
              <w:t>18.1-18.4</w:t>
            </w:r>
            <w:r w:rsidRPr="00514125">
              <w:tab/>
              <w:t>FIXED</w:t>
            </w:r>
          </w:p>
          <w:p w14:paraId="381EAEAD" w14:textId="77777777" w:rsidR="00147F18" w:rsidRPr="00514125" w:rsidRDefault="00373E09" w:rsidP="00147F18">
            <w:pPr>
              <w:pStyle w:val="TableTextS5"/>
              <w:ind w:left="3266" w:hanging="3266"/>
              <w:rPr>
                <w:color w:val="000000"/>
              </w:rPr>
            </w:pPr>
            <w:r w:rsidRPr="00514125">
              <w:tab/>
            </w:r>
            <w:r w:rsidRPr="00514125">
              <w:tab/>
            </w:r>
            <w:r w:rsidRPr="00514125">
              <w:tab/>
            </w:r>
            <w:r w:rsidRPr="00514125">
              <w:tab/>
              <w:t>FIXED-SATELLITE (space-to-</w:t>
            </w:r>
            <w:proofErr w:type="gramStart"/>
            <w:r w:rsidRPr="00514125">
              <w:t xml:space="preserve">Earth)  </w:t>
            </w:r>
            <w:r w:rsidRPr="00514125">
              <w:rPr>
                <w:rStyle w:val="Artref"/>
                <w:szCs w:val="16"/>
              </w:rPr>
              <w:t>5.484A</w:t>
            </w:r>
            <w:proofErr w:type="gramEnd"/>
            <w:r w:rsidRPr="00514125">
              <w:rPr>
                <w:rStyle w:val="Artref"/>
                <w:szCs w:val="16"/>
              </w:rPr>
              <w:t xml:space="preserve">  5.516B  5.517A </w:t>
            </w:r>
            <w:r w:rsidRPr="00514125">
              <w:rPr>
                <w:rStyle w:val="Artref"/>
                <w:szCs w:val="16"/>
              </w:rPr>
              <w:br/>
            </w:r>
            <w:r w:rsidRPr="00514125">
              <w:t xml:space="preserve">(Earth-to-space)  </w:t>
            </w:r>
            <w:r w:rsidRPr="00514125">
              <w:rPr>
                <w:rStyle w:val="Artref"/>
              </w:rPr>
              <w:t>5.520</w:t>
            </w:r>
            <w:ins w:id="14" w:author="Gomez, Yoanni" w:date="2023-03-13T10:09:00Z">
              <w:r w:rsidRPr="00514125">
                <w:rPr>
                  <w:rStyle w:val="Artref"/>
                </w:rPr>
                <w:br/>
              </w:r>
            </w:ins>
            <w:ins w:id="15" w:author="Karina, Cessy" w:date="2023-04-01T17:33:00Z">
              <w:r w:rsidRPr="00514125">
                <w:rPr>
                  <w:i/>
                  <w:iCs/>
                </w:rPr>
                <w:t>Alternative FSS:</w:t>
              </w:r>
            </w:ins>
            <w:r w:rsidRPr="00514125">
              <w:rPr>
                <w:rStyle w:val="Artref"/>
                <w:color w:val="000000"/>
              </w:rPr>
              <w:t xml:space="preserve"> </w:t>
            </w:r>
            <w:ins w:id="16" w:author="ITU - LRT -" w:date="2022-06-06T16:54:00Z">
              <w:r w:rsidRPr="00514125">
                <w:rPr>
                  <w:rStyle w:val="Artref"/>
                  <w:color w:val="000000"/>
                </w:rPr>
                <w:br/>
              </w:r>
            </w:ins>
            <w:ins w:id="17" w:author="1.17 Chairman" w:date="2022-05-17T18:17:00Z">
              <w:r w:rsidRPr="00514125">
                <w:t xml:space="preserve">(space-to-space)  </w:t>
              </w:r>
              <w:r w:rsidRPr="00514125">
                <w:rPr>
                  <w:rStyle w:val="Artref"/>
                  <w:szCs w:val="16"/>
                </w:rPr>
                <w:t>ADD 5.A117</w:t>
              </w:r>
            </w:ins>
            <w:r w:rsidRPr="00514125">
              <w:rPr>
                <w:rStyle w:val="Artref"/>
                <w:szCs w:val="16"/>
              </w:rPr>
              <w:br/>
            </w:r>
            <w:ins w:id="18" w:author="Karina, Cessy" w:date="2023-04-01T17:34:00Z">
              <w:r w:rsidRPr="00514125">
                <w:rPr>
                  <w:i/>
                  <w:iCs/>
                  <w:color w:val="000000"/>
                </w:rPr>
                <w:t>Alternative ISS</w:t>
              </w:r>
              <w:r w:rsidRPr="00514125">
                <w:rPr>
                  <w:color w:val="000000"/>
                </w:rPr>
                <w:t>:</w:t>
              </w:r>
            </w:ins>
            <w:r w:rsidRPr="00514125">
              <w:rPr>
                <w:color w:val="000000"/>
              </w:rPr>
              <w:br/>
            </w:r>
            <w:ins w:id="19" w:author="Gomez, Yoanni" w:date="2023-03-13T10:17:00Z">
              <w:r w:rsidRPr="00514125">
                <w:rPr>
                  <w:color w:val="000000"/>
                </w:rPr>
                <w:t>INTER</w:t>
              </w:r>
            </w:ins>
            <w:ins w:id="20" w:author="Turnbull, Karen" w:date="2023-03-15T12:11:00Z">
              <w:r w:rsidRPr="00514125">
                <w:rPr>
                  <w:color w:val="000000"/>
                </w:rPr>
                <w:t>-</w:t>
              </w:r>
            </w:ins>
            <w:ins w:id="21" w:author="Gomez, Yoanni" w:date="2023-03-13T10:17:00Z">
              <w:r w:rsidRPr="00514125">
                <w:rPr>
                  <w:color w:val="000000"/>
                </w:rPr>
                <w:t>SATELLITE  ADD 5.A117</w:t>
              </w:r>
            </w:ins>
          </w:p>
          <w:p w14:paraId="0C1FF0C7" w14:textId="77777777" w:rsidR="00147F18" w:rsidRPr="00514125" w:rsidRDefault="00373E09" w:rsidP="00147F18">
            <w:pPr>
              <w:pStyle w:val="TableTextS5"/>
              <w:rPr>
                <w:lang w:val="fr-FR"/>
              </w:rPr>
            </w:pPr>
            <w:r w:rsidRPr="00514125">
              <w:rPr>
                <w:lang w:val="en-US"/>
              </w:rPr>
              <w:tab/>
            </w:r>
            <w:r w:rsidRPr="00514125">
              <w:rPr>
                <w:lang w:val="en-US"/>
              </w:rPr>
              <w:tab/>
            </w:r>
            <w:r w:rsidRPr="00514125">
              <w:rPr>
                <w:lang w:val="en-US"/>
              </w:rPr>
              <w:tab/>
            </w:r>
            <w:r w:rsidRPr="00514125">
              <w:rPr>
                <w:lang w:val="en-US"/>
              </w:rPr>
              <w:tab/>
            </w:r>
            <w:r w:rsidRPr="00514125">
              <w:rPr>
                <w:lang w:val="fr-FR"/>
              </w:rPr>
              <w:t>MOBILE</w:t>
            </w:r>
          </w:p>
          <w:p w14:paraId="4064B22C" w14:textId="77777777" w:rsidR="00147F18" w:rsidRPr="00514125" w:rsidRDefault="00373E09" w:rsidP="00147F18">
            <w:pPr>
              <w:pStyle w:val="TableTextS5"/>
              <w:rPr>
                <w:rStyle w:val="Artref"/>
                <w:lang w:val="fr-FR"/>
              </w:rPr>
            </w:pPr>
            <w:r w:rsidRPr="00514125">
              <w:rPr>
                <w:lang w:val="fr-FR"/>
              </w:rPr>
              <w:tab/>
            </w:r>
            <w:r w:rsidRPr="00514125">
              <w:rPr>
                <w:lang w:val="fr-FR"/>
              </w:rPr>
              <w:tab/>
            </w:r>
            <w:r w:rsidRPr="00514125">
              <w:rPr>
                <w:lang w:val="fr-FR"/>
              </w:rPr>
              <w:tab/>
            </w:r>
            <w:r w:rsidRPr="00514125">
              <w:rPr>
                <w:lang w:val="fr-FR"/>
              </w:rPr>
              <w:tab/>
            </w:r>
            <w:proofErr w:type="gramStart"/>
            <w:r w:rsidRPr="00514125">
              <w:rPr>
                <w:rStyle w:val="Artref"/>
                <w:lang w:val="fr-FR"/>
              </w:rPr>
              <w:t>5.519  5</w:t>
            </w:r>
            <w:proofErr w:type="gramEnd"/>
            <w:r w:rsidRPr="00514125">
              <w:rPr>
                <w:rStyle w:val="Artref"/>
                <w:lang w:val="fr-FR"/>
              </w:rPr>
              <w:t>.521</w:t>
            </w:r>
          </w:p>
        </w:tc>
      </w:tr>
    </w:tbl>
    <w:p w14:paraId="08E0DACD" w14:textId="77777777" w:rsidR="00A249F9" w:rsidRPr="00514125" w:rsidRDefault="00A249F9">
      <w:pPr>
        <w:rPr>
          <w:lang w:val="fr-FR"/>
        </w:rPr>
      </w:pPr>
    </w:p>
    <w:p w14:paraId="3536A6CA" w14:textId="77777777" w:rsidR="00034699" w:rsidRPr="00514125" w:rsidRDefault="00593F28" w:rsidP="00EB7280">
      <w:pPr>
        <w:pStyle w:val="Reasons"/>
        <w:rPr>
          <w:b/>
          <w:bCs/>
          <w:sz w:val="22"/>
          <w:szCs w:val="22"/>
          <w:lang w:val="en-US"/>
        </w:rPr>
      </w:pPr>
      <w:r w:rsidRPr="0014654C">
        <w:rPr>
          <w:b/>
        </w:rPr>
        <w:t>Reasons:</w:t>
      </w:r>
      <w:r w:rsidRPr="0014654C">
        <w:t xml:space="preserve"> APT Members agree</w:t>
      </w:r>
      <w:r w:rsidR="00573F8E" w:rsidRPr="0014654C">
        <w:t>d</w:t>
      </w:r>
      <w:r w:rsidRPr="0014654C">
        <w:t xml:space="preserve"> to keep both Alternatives of allocation. </w:t>
      </w:r>
    </w:p>
    <w:p w14:paraId="0CA975B1" w14:textId="77777777" w:rsidR="00087312" w:rsidRPr="00514125" w:rsidRDefault="00087312">
      <w:pPr>
        <w:pStyle w:val="Reasons"/>
      </w:pPr>
    </w:p>
    <w:p w14:paraId="5C14C6C3" w14:textId="3210C85D" w:rsidR="00A249F9" w:rsidRPr="00514125" w:rsidRDefault="00373E09">
      <w:pPr>
        <w:pStyle w:val="Proposal"/>
      </w:pPr>
      <w:r w:rsidRPr="00514125">
        <w:t>MOD</w:t>
      </w:r>
      <w:r w:rsidRPr="00514125">
        <w:tab/>
        <w:t>ACP/</w:t>
      </w:r>
      <w:r w:rsidR="0014654C">
        <w:t>xx</w:t>
      </w:r>
      <w:r w:rsidRPr="00514125">
        <w:t>A17/</w:t>
      </w:r>
      <w:r w:rsidR="00BA1F5D" w:rsidRPr="00514125">
        <w:t>4</w:t>
      </w:r>
      <w:r w:rsidRPr="00514125">
        <w:rPr>
          <w:vanish/>
          <w:color w:val="7F7F7F" w:themeColor="text1" w:themeTint="80"/>
          <w:vertAlign w:val="superscript"/>
        </w:rPr>
        <w:t>#1894</w:t>
      </w:r>
    </w:p>
    <w:p w14:paraId="241A2146" w14:textId="77777777" w:rsidR="00147F18" w:rsidRPr="00514125" w:rsidRDefault="00373E09" w:rsidP="00147F18">
      <w:pPr>
        <w:pStyle w:val="Tabletitle"/>
      </w:pPr>
      <w:r w:rsidRPr="00514125">
        <w:t>18.4-22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17"/>
        <w:gridCol w:w="3067"/>
        <w:gridCol w:w="35"/>
        <w:gridCol w:w="3102"/>
      </w:tblGrid>
      <w:tr w:rsidR="00147F18" w:rsidRPr="00514125" w14:paraId="2A3779EE" w14:textId="77777777" w:rsidTr="00147F18">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14:paraId="197B4CA1" w14:textId="77777777" w:rsidR="00147F18" w:rsidRPr="00514125" w:rsidRDefault="00373E09" w:rsidP="00147F18">
            <w:pPr>
              <w:pStyle w:val="Tablehead"/>
            </w:pPr>
            <w:r w:rsidRPr="00514125">
              <w:t>Allocation to services</w:t>
            </w:r>
          </w:p>
        </w:tc>
      </w:tr>
      <w:tr w:rsidR="00147F18" w:rsidRPr="00514125" w14:paraId="7992FC6C" w14:textId="77777777" w:rsidTr="00147F18">
        <w:trPr>
          <w:cantSplit/>
          <w:jc w:val="center"/>
        </w:trPr>
        <w:tc>
          <w:tcPr>
            <w:tcW w:w="3083" w:type="dxa"/>
            <w:tcBorders>
              <w:top w:val="single" w:sz="4" w:space="0" w:color="auto"/>
              <w:left w:val="single" w:sz="6" w:space="0" w:color="auto"/>
              <w:bottom w:val="single" w:sz="6" w:space="0" w:color="auto"/>
              <w:right w:val="single" w:sz="6" w:space="0" w:color="auto"/>
            </w:tcBorders>
            <w:hideMark/>
          </w:tcPr>
          <w:p w14:paraId="2D4D7734" w14:textId="77777777" w:rsidR="00147F18" w:rsidRPr="00514125" w:rsidRDefault="00373E09" w:rsidP="00147F18">
            <w:pPr>
              <w:pStyle w:val="Tablehead"/>
            </w:pPr>
            <w:r w:rsidRPr="00514125">
              <w:t>Region 1</w:t>
            </w:r>
          </w:p>
        </w:tc>
        <w:tc>
          <w:tcPr>
            <w:tcW w:w="3084" w:type="dxa"/>
            <w:gridSpan w:val="2"/>
            <w:tcBorders>
              <w:top w:val="single" w:sz="4" w:space="0" w:color="auto"/>
              <w:left w:val="single" w:sz="6" w:space="0" w:color="auto"/>
              <w:bottom w:val="single" w:sz="6" w:space="0" w:color="auto"/>
              <w:right w:val="single" w:sz="6" w:space="0" w:color="auto"/>
            </w:tcBorders>
            <w:hideMark/>
          </w:tcPr>
          <w:p w14:paraId="0FE2D445" w14:textId="77777777" w:rsidR="00147F18" w:rsidRPr="00514125" w:rsidRDefault="00373E09" w:rsidP="00147F18">
            <w:pPr>
              <w:pStyle w:val="Tablehead"/>
            </w:pPr>
            <w:r w:rsidRPr="00514125">
              <w:t>Region 2</w:t>
            </w:r>
          </w:p>
        </w:tc>
        <w:tc>
          <w:tcPr>
            <w:tcW w:w="3137" w:type="dxa"/>
            <w:gridSpan w:val="2"/>
            <w:tcBorders>
              <w:top w:val="single" w:sz="4" w:space="0" w:color="auto"/>
              <w:left w:val="single" w:sz="6" w:space="0" w:color="auto"/>
              <w:bottom w:val="single" w:sz="6" w:space="0" w:color="auto"/>
              <w:right w:val="single" w:sz="6" w:space="0" w:color="auto"/>
            </w:tcBorders>
            <w:hideMark/>
          </w:tcPr>
          <w:p w14:paraId="0BF60E65" w14:textId="77777777" w:rsidR="00147F18" w:rsidRPr="00514125" w:rsidRDefault="00373E09" w:rsidP="00147F18">
            <w:pPr>
              <w:pStyle w:val="Tablehead"/>
            </w:pPr>
            <w:r w:rsidRPr="00514125">
              <w:t>Region 3</w:t>
            </w:r>
          </w:p>
        </w:tc>
      </w:tr>
      <w:tr w:rsidR="00147F18" w:rsidRPr="00514125" w14:paraId="2DC963C4" w14:textId="77777777" w:rsidTr="00147F18">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14:paraId="16EAC33B" w14:textId="77777777" w:rsidR="00147F18" w:rsidRPr="00514125" w:rsidRDefault="00373E09" w:rsidP="00147F18">
            <w:pPr>
              <w:pStyle w:val="TableTextS5"/>
              <w:rPr>
                <w:color w:val="000000"/>
              </w:rPr>
            </w:pPr>
            <w:r w:rsidRPr="00514125">
              <w:rPr>
                <w:rStyle w:val="Tablefreq"/>
              </w:rPr>
              <w:t>18.4-18.6</w:t>
            </w:r>
            <w:r w:rsidRPr="00514125">
              <w:rPr>
                <w:color w:val="000000"/>
              </w:rPr>
              <w:tab/>
              <w:t>FIXED</w:t>
            </w:r>
          </w:p>
          <w:p w14:paraId="47507BFC" w14:textId="77777777" w:rsidR="00147F18" w:rsidRPr="00514125" w:rsidRDefault="00373E09" w:rsidP="00147F18">
            <w:pPr>
              <w:pStyle w:val="TableTextS5"/>
              <w:ind w:left="3266" w:hanging="3266"/>
              <w:rPr>
                <w:color w:val="000000"/>
              </w:rPr>
            </w:pPr>
            <w:r w:rsidRPr="00514125">
              <w:rPr>
                <w:color w:val="000000"/>
              </w:rPr>
              <w:tab/>
            </w:r>
            <w:r w:rsidRPr="00514125">
              <w:rPr>
                <w:color w:val="000000"/>
              </w:rPr>
              <w:tab/>
            </w:r>
            <w:r w:rsidRPr="00514125">
              <w:rPr>
                <w:color w:val="000000"/>
              </w:rPr>
              <w:tab/>
            </w:r>
            <w:r w:rsidRPr="00514125">
              <w:rPr>
                <w:color w:val="000000"/>
              </w:rPr>
              <w:tab/>
              <w:t xml:space="preserve">FIXED-SATELLITE (space-to-Earth) </w:t>
            </w:r>
            <w:proofErr w:type="gramStart"/>
            <w:r w:rsidRPr="00514125">
              <w:rPr>
                <w:rStyle w:val="Artref"/>
              </w:rPr>
              <w:t>5.484A  5.516B</w:t>
            </w:r>
            <w:proofErr w:type="gramEnd"/>
            <w:r w:rsidRPr="00514125">
              <w:rPr>
                <w:rStyle w:val="Artref"/>
              </w:rPr>
              <w:t xml:space="preserve">  5.517A  </w:t>
            </w:r>
            <w:ins w:id="22" w:author="ITU - LRT -" w:date="2022-06-06T16:54:00Z">
              <w:r w:rsidRPr="00514125">
                <w:rPr>
                  <w:rStyle w:val="Artref"/>
                  <w:color w:val="000000"/>
                </w:rPr>
                <w:br/>
              </w:r>
            </w:ins>
            <w:ins w:id="23" w:author="Karina, Cessy" w:date="2023-04-01T17:33:00Z">
              <w:r w:rsidRPr="00514125">
                <w:rPr>
                  <w:i/>
                  <w:iCs/>
                </w:rPr>
                <w:t>Alternative FSS:</w:t>
              </w:r>
            </w:ins>
            <w:r w:rsidRPr="00514125">
              <w:rPr>
                <w:rStyle w:val="Artref"/>
                <w:color w:val="000000"/>
              </w:rPr>
              <w:t xml:space="preserve"> </w:t>
            </w:r>
            <w:ins w:id="24" w:author="ITU - LRT -" w:date="2022-06-06T16:54:00Z">
              <w:r w:rsidRPr="00514125">
                <w:rPr>
                  <w:rStyle w:val="Artref"/>
                  <w:color w:val="000000"/>
                </w:rPr>
                <w:br/>
              </w:r>
            </w:ins>
            <w:ins w:id="25" w:author="1.17 Chairman" w:date="2022-05-17T18:17:00Z">
              <w:r w:rsidRPr="00514125">
                <w:t xml:space="preserve">(space-to-space)  </w:t>
              </w:r>
              <w:r w:rsidRPr="00514125">
                <w:rPr>
                  <w:rStyle w:val="Artref"/>
                  <w:szCs w:val="16"/>
                </w:rPr>
                <w:t>ADD 5.A117</w:t>
              </w:r>
            </w:ins>
            <w:r w:rsidRPr="00514125">
              <w:rPr>
                <w:rStyle w:val="Artref"/>
                <w:szCs w:val="16"/>
              </w:rPr>
              <w:br/>
            </w:r>
            <w:ins w:id="26" w:author="Karina, Cessy" w:date="2023-04-01T17:34:00Z">
              <w:r w:rsidRPr="00514125">
                <w:rPr>
                  <w:i/>
                  <w:iCs/>
                  <w:color w:val="000000"/>
                </w:rPr>
                <w:t>Alternative ISS</w:t>
              </w:r>
            </w:ins>
            <w:r w:rsidRPr="00514125">
              <w:rPr>
                <w:color w:val="000000"/>
              </w:rPr>
              <w:br/>
            </w:r>
            <w:ins w:id="27" w:author="Gomez, Yoanni" w:date="2023-03-13T10:17:00Z">
              <w:r w:rsidRPr="00514125">
                <w:rPr>
                  <w:color w:val="000000"/>
                </w:rPr>
                <w:t>INTER</w:t>
              </w:r>
            </w:ins>
            <w:ins w:id="28" w:author="Turnbull, Karen" w:date="2023-03-15T12:11:00Z">
              <w:r w:rsidRPr="00514125">
                <w:rPr>
                  <w:color w:val="000000"/>
                </w:rPr>
                <w:t>-</w:t>
              </w:r>
            </w:ins>
            <w:ins w:id="29" w:author="Gomez, Yoanni" w:date="2023-03-13T10:17:00Z">
              <w:r w:rsidRPr="00514125">
                <w:rPr>
                  <w:color w:val="000000"/>
                </w:rPr>
                <w:t>SATELLITE  ADD 5.A117</w:t>
              </w:r>
            </w:ins>
          </w:p>
          <w:p w14:paraId="75B14C4F" w14:textId="77777777" w:rsidR="00147F18" w:rsidRPr="00514125" w:rsidRDefault="00373E09" w:rsidP="00147F18">
            <w:pPr>
              <w:pStyle w:val="TableTextS5"/>
              <w:rPr>
                <w:color w:val="000000"/>
                <w:lang w:val="fr-FR"/>
              </w:rPr>
            </w:pPr>
            <w:r w:rsidRPr="00514125">
              <w:rPr>
                <w:color w:val="000000"/>
                <w:lang w:val="en-US"/>
              </w:rPr>
              <w:tab/>
            </w:r>
            <w:r w:rsidRPr="00514125">
              <w:rPr>
                <w:color w:val="000000"/>
                <w:lang w:val="en-US"/>
              </w:rPr>
              <w:tab/>
            </w:r>
            <w:r w:rsidRPr="00514125">
              <w:rPr>
                <w:color w:val="000000"/>
                <w:lang w:val="en-US"/>
              </w:rPr>
              <w:tab/>
            </w:r>
            <w:r w:rsidRPr="00514125">
              <w:rPr>
                <w:color w:val="000000"/>
                <w:lang w:val="en-US"/>
              </w:rPr>
              <w:tab/>
            </w:r>
            <w:r w:rsidRPr="00514125">
              <w:rPr>
                <w:color w:val="000000"/>
                <w:lang w:val="fr-FR"/>
              </w:rPr>
              <w:t>MOBILE</w:t>
            </w:r>
          </w:p>
        </w:tc>
      </w:tr>
      <w:tr w:rsidR="00147F18" w:rsidRPr="00514125" w14:paraId="3CA0A134" w14:textId="77777777" w:rsidTr="00147F18">
        <w:trPr>
          <w:cantSplit/>
          <w:jc w:val="center"/>
        </w:trPr>
        <w:tc>
          <w:tcPr>
            <w:tcW w:w="9304" w:type="dxa"/>
            <w:gridSpan w:val="5"/>
            <w:tcBorders>
              <w:top w:val="single" w:sz="6" w:space="0" w:color="auto"/>
              <w:left w:val="single" w:sz="6" w:space="0" w:color="auto"/>
              <w:bottom w:val="nil"/>
              <w:right w:val="single" w:sz="6" w:space="0" w:color="auto"/>
            </w:tcBorders>
          </w:tcPr>
          <w:p w14:paraId="220533CA" w14:textId="77777777" w:rsidR="00147F18" w:rsidRPr="00514125" w:rsidRDefault="00373E09" w:rsidP="00147F18">
            <w:pPr>
              <w:pStyle w:val="TableTextS5"/>
              <w:rPr>
                <w:b/>
                <w:bCs/>
              </w:rPr>
            </w:pPr>
            <w:r w:rsidRPr="00514125">
              <w:rPr>
                <w:b/>
                <w:bCs/>
              </w:rPr>
              <w:t>…</w:t>
            </w:r>
          </w:p>
        </w:tc>
      </w:tr>
      <w:tr w:rsidR="00147F18" w:rsidRPr="00514125" w14:paraId="41EA5440" w14:textId="77777777" w:rsidTr="00147F18">
        <w:trPr>
          <w:cantSplit/>
          <w:jc w:val="center"/>
        </w:trPr>
        <w:tc>
          <w:tcPr>
            <w:tcW w:w="9304" w:type="dxa"/>
            <w:gridSpan w:val="5"/>
            <w:tcBorders>
              <w:top w:val="single" w:sz="6" w:space="0" w:color="auto"/>
              <w:left w:val="single" w:sz="6" w:space="0" w:color="auto"/>
              <w:bottom w:val="single" w:sz="4" w:space="0" w:color="auto"/>
              <w:right w:val="single" w:sz="6" w:space="0" w:color="auto"/>
            </w:tcBorders>
            <w:hideMark/>
          </w:tcPr>
          <w:p w14:paraId="7955130A" w14:textId="77777777" w:rsidR="00147F18" w:rsidRPr="00514125" w:rsidRDefault="00373E09" w:rsidP="00147F18">
            <w:pPr>
              <w:pStyle w:val="TableTextS5"/>
              <w:rPr>
                <w:color w:val="000000"/>
              </w:rPr>
            </w:pPr>
            <w:r w:rsidRPr="00514125">
              <w:rPr>
                <w:rStyle w:val="Tablefreq"/>
              </w:rPr>
              <w:t>18.8-19.3</w:t>
            </w:r>
            <w:r w:rsidRPr="00514125">
              <w:rPr>
                <w:color w:val="000000"/>
              </w:rPr>
              <w:tab/>
              <w:t>FIXED</w:t>
            </w:r>
          </w:p>
          <w:p w14:paraId="4FC86DF4" w14:textId="77777777" w:rsidR="00147F18" w:rsidRPr="00514125" w:rsidRDefault="00373E09" w:rsidP="00147F18">
            <w:pPr>
              <w:pStyle w:val="TableTextS5"/>
              <w:ind w:left="3266" w:hanging="3266"/>
              <w:rPr>
                <w:color w:val="000000"/>
              </w:rPr>
            </w:pPr>
            <w:r w:rsidRPr="00514125">
              <w:rPr>
                <w:color w:val="000000"/>
              </w:rPr>
              <w:tab/>
            </w:r>
            <w:r w:rsidRPr="00514125">
              <w:rPr>
                <w:color w:val="000000"/>
              </w:rPr>
              <w:tab/>
            </w:r>
            <w:r w:rsidRPr="00514125">
              <w:rPr>
                <w:color w:val="000000"/>
              </w:rPr>
              <w:tab/>
            </w:r>
            <w:r w:rsidRPr="00514125">
              <w:rPr>
                <w:color w:val="000000"/>
              </w:rPr>
              <w:tab/>
              <w:t xml:space="preserve">FIXED-SATELLITE (space-to-Earth) </w:t>
            </w:r>
            <w:proofErr w:type="gramStart"/>
            <w:r w:rsidRPr="00514125">
              <w:rPr>
                <w:rStyle w:val="Artref"/>
              </w:rPr>
              <w:t>5.516B  5.517A</w:t>
            </w:r>
            <w:proofErr w:type="gramEnd"/>
            <w:r w:rsidRPr="00514125">
              <w:rPr>
                <w:rStyle w:val="Artref"/>
              </w:rPr>
              <w:t xml:space="preserve">  5.523A</w:t>
            </w:r>
            <w:r w:rsidRPr="00514125">
              <w:rPr>
                <w:color w:val="000000"/>
              </w:rPr>
              <w:t xml:space="preserve">  </w:t>
            </w:r>
            <w:ins w:id="30" w:author="ITU - LRT -" w:date="2022-06-06T16:54:00Z">
              <w:r w:rsidRPr="00514125">
                <w:rPr>
                  <w:rStyle w:val="Artref"/>
                  <w:color w:val="000000"/>
                </w:rPr>
                <w:br/>
              </w:r>
            </w:ins>
            <w:ins w:id="31" w:author="Karina, Cessy" w:date="2023-04-01T17:33:00Z">
              <w:r w:rsidRPr="00514125">
                <w:rPr>
                  <w:i/>
                  <w:iCs/>
                </w:rPr>
                <w:t>Alternative FSS:</w:t>
              </w:r>
            </w:ins>
            <w:r w:rsidRPr="00514125">
              <w:rPr>
                <w:rStyle w:val="Artref"/>
                <w:color w:val="000000"/>
              </w:rPr>
              <w:t xml:space="preserve"> </w:t>
            </w:r>
            <w:ins w:id="32" w:author="ITU - LRT -" w:date="2022-06-06T16:54:00Z">
              <w:r w:rsidRPr="00514125">
                <w:rPr>
                  <w:rStyle w:val="Artref"/>
                  <w:color w:val="000000"/>
                </w:rPr>
                <w:br/>
              </w:r>
            </w:ins>
            <w:ins w:id="33" w:author="1.17 Chairman" w:date="2022-05-17T18:17:00Z">
              <w:r w:rsidRPr="00514125">
                <w:t xml:space="preserve">(space-to-space)  </w:t>
              </w:r>
              <w:r w:rsidRPr="00514125">
                <w:rPr>
                  <w:rStyle w:val="Artref"/>
                  <w:szCs w:val="16"/>
                </w:rPr>
                <w:t>ADD 5.A117</w:t>
              </w:r>
            </w:ins>
            <w:r w:rsidRPr="00514125">
              <w:rPr>
                <w:rStyle w:val="Artref"/>
                <w:szCs w:val="16"/>
              </w:rPr>
              <w:br/>
            </w:r>
            <w:ins w:id="34" w:author="Karina, Cessy" w:date="2023-04-01T17:34:00Z">
              <w:r w:rsidRPr="00514125">
                <w:rPr>
                  <w:i/>
                  <w:iCs/>
                  <w:color w:val="000000"/>
                </w:rPr>
                <w:t>Alternative ISS</w:t>
              </w:r>
              <w:r w:rsidRPr="00514125">
                <w:rPr>
                  <w:color w:val="000000"/>
                </w:rPr>
                <w:t>:</w:t>
              </w:r>
            </w:ins>
            <w:r w:rsidRPr="00514125">
              <w:rPr>
                <w:color w:val="000000"/>
              </w:rPr>
              <w:br/>
            </w:r>
            <w:ins w:id="35" w:author="Gomez, Yoanni" w:date="2023-03-13T10:17:00Z">
              <w:r w:rsidRPr="00514125">
                <w:rPr>
                  <w:color w:val="000000"/>
                </w:rPr>
                <w:t>INTER</w:t>
              </w:r>
            </w:ins>
            <w:ins w:id="36" w:author="Turnbull, Karen" w:date="2023-03-15T12:11:00Z">
              <w:r w:rsidRPr="00514125">
                <w:rPr>
                  <w:color w:val="000000"/>
                </w:rPr>
                <w:t>-</w:t>
              </w:r>
            </w:ins>
            <w:ins w:id="37" w:author="Gomez, Yoanni" w:date="2023-03-13T10:17:00Z">
              <w:r w:rsidRPr="00514125">
                <w:rPr>
                  <w:color w:val="000000"/>
                </w:rPr>
                <w:t>SATELLITE  ADD 5.A117</w:t>
              </w:r>
            </w:ins>
          </w:p>
          <w:p w14:paraId="572F0547" w14:textId="77777777" w:rsidR="00147F18" w:rsidRPr="00514125" w:rsidRDefault="00373E09" w:rsidP="00147F18">
            <w:pPr>
              <w:pStyle w:val="TableTextS5"/>
              <w:rPr>
                <w:color w:val="000000"/>
                <w:lang w:val="fr-FR"/>
              </w:rPr>
            </w:pPr>
            <w:r w:rsidRPr="00514125">
              <w:rPr>
                <w:color w:val="000000"/>
                <w:lang w:val="en-US"/>
              </w:rPr>
              <w:tab/>
            </w:r>
            <w:r w:rsidRPr="00514125">
              <w:rPr>
                <w:color w:val="000000"/>
                <w:lang w:val="en-US"/>
              </w:rPr>
              <w:tab/>
            </w:r>
            <w:r w:rsidRPr="00514125">
              <w:rPr>
                <w:color w:val="000000"/>
                <w:lang w:val="en-US"/>
              </w:rPr>
              <w:tab/>
            </w:r>
            <w:r w:rsidRPr="00514125">
              <w:rPr>
                <w:color w:val="000000"/>
                <w:lang w:val="en-US"/>
              </w:rPr>
              <w:tab/>
            </w:r>
            <w:r w:rsidRPr="00514125">
              <w:rPr>
                <w:color w:val="000000"/>
                <w:lang w:val="fr-FR"/>
              </w:rPr>
              <w:t>MOBILE</w:t>
            </w:r>
          </w:p>
        </w:tc>
      </w:tr>
      <w:tr w:rsidR="00147F18" w:rsidRPr="00514125" w14:paraId="7CA0C7A0" w14:textId="77777777" w:rsidTr="00147F18">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14:paraId="55AF04D3" w14:textId="77777777" w:rsidR="00147F18" w:rsidRPr="00514125" w:rsidRDefault="00373E09" w:rsidP="00147F18">
            <w:pPr>
              <w:pStyle w:val="TableTextS5"/>
              <w:rPr>
                <w:color w:val="000000"/>
              </w:rPr>
            </w:pPr>
            <w:r w:rsidRPr="00514125">
              <w:rPr>
                <w:rStyle w:val="Tablefreq"/>
              </w:rPr>
              <w:t>19.3-19.7</w:t>
            </w:r>
            <w:r w:rsidRPr="00514125">
              <w:rPr>
                <w:color w:val="000000"/>
              </w:rPr>
              <w:tab/>
              <w:t>FIXED</w:t>
            </w:r>
          </w:p>
          <w:p w14:paraId="3658E9DF" w14:textId="77777777" w:rsidR="00147F18" w:rsidRPr="00514125" w:rsidRDefault="00373E09" w:rsidP="00147F18">
            <w:pPr>
              <w:pStyle w:val="TableTextS5"/>
              <w:tabs>
                <w:tab w:val="clear" w:pos="3266"/>
              </w:tabs>
              <w:ind w:left="3266" w:hanging="3266"/>
              <w:rPr>
                <w:color w:val="000000"/>
              </w:rPr>
            </w:pPr>
            <w:r w:rsidRPr="00514125">
              <w:rPr>
                <w:color w:val="000000"/>
              </w:rPr>
              <w:tab/>
            </w:r>
            <w:r w:rsidRPr="00514125">
              <w:rPr>
                <w:color w:val="000000"/>
              </w:rPr>
              <w:tab/>
            </w:r>
            <w:r w:rsidRPr="00514125">
              <w:rPr>
                <w:color w:val="000000"/>
              </w:rPr>
              <w:tab/>
              <w:t xml:space="preserve">FIXED-SATELLITE (space-to-Earth) (Earth-to-space) </w:t>
            </w:r>
            <w:proofErr w:type="gramStart"/>
            <w:r w:rsidRPr="00514125">
              <w:rPr>
                <w:rStyle w:val="Artref"/>
              </w:rPr>
              <w:t>5.517A  5</w:t>
            </w:r>
            <w:proofErr w:type="gramEnd"/>
            <w:r w:rsidRPr="00514125">
              <w:rPr>
                <w:rStyle w:val="Artref"/>
              </w:rPr>
              <w:t>.523B</w:t>
            </w:r>
            <w:r w:rsidRPr="00514125">
              <w:rPr>
                <w:color w:val="000000"/>
              </w:rPr>
              <w:br/>
            </w:r>
            <w:r w:rsidRPr="00514125">
              <w:rPr>
                <w:rStyle w:val="Artref"/>
              </w:rPr>
              <w:t>5.523C  5.523D  5.523E</w:t>
            </w:r>
            <w:r w:rsidRPr="00514125">
              <w:rPr>
                <w:color w:val="000000"/>
              </w:rPr>
              <w:t xml:space="preserve">  </w:t>
            </w:r>
            <w:ins w:id="38" w:author="ITU - LRT -" w:date="2022-06-06T16:54:00Z">
              <w:r w:rsidRPr="00514125">
                <w:rPr>
                  <w:rStyle w:val="Artref"/>
                  <w:color w:val="000000"/>
                </w:rPr>
                <w:br/>
              </w:r>
            </w:ins>
            <w:ins w:id="39" w:author="Karina, Cessy" w:date="2023-04-01T17:33:00Z">
              <w:r w:rsidRPr="00514125">
                <w:rPr>
                  <w:i/>
                  <w:iCs/>
                </w:rPr>
                <w:t>Alternative FSS:</w:t>
              </w:r>
            </w:ins>
            <w:r w:rsidRPr="00514125">
              <w:rPr>
                <w:rStyle w:val="Artref"/>
                <w:color w:val="000000"/>
              </w:rPr>
              <w:t xml:space="preserve"> </w:t>
            </w:r>
            <w:ins w:id="40" w:author="ITU - LRT -" w:date="2022-06-06T16:54:00Z">
              <w:r w:rsidRPr="00514125">
                <w:rPr>
                  <w:rStyle w:val="Artref"/>
                  <w:color w:val="000000"/>
                </w:rPr>
                <w:br/>
              </w:r>
            </w:ins>
            <w:ins w:id="41" w:author="1.17 Chairman" w:date="2022-05-17T18:17:00Z">
              <w:r w:rsidRPr="00514125">
                <w:t xml:space="preserve">(space-to-space)  </w:t>
              </w:r>
              <w:r w:rsidRPr="00514125">
                <w:rPr>
                  <w:rStyle w:val="Artref"/>
                  <w:szCs w:val="16"/>
                </w:rPr>
                <w:t>ADD 5.A117</w:t>
              </w:r>
            </w:ins>
            <w:r w:rsidRPr="00514125">
              <w:rPr>
                <w:rStyle w:val="Artref"/>
                <w:szCs w:val="16"/>
              </w:rPr>
              <w:br/>
            </w:r>
            <w:ins w:id="42" w:author="Karina, Cessy" w:date="2023-04-01T17:34:00Z">
              <w:r w:rsidRPr="00514125">
                <w:rPr>
                  <w:i/>
                  <w:iCs/>
                  <w:color w:val="000000"/>
                </w:rPr>
                <w:t>Alternative ISS</w:t>
              </w:r>
            </w:ins>
            <w:ins w:id="43" w:author="Karina, Cessy" w:date="2023-04-01T17:33:00Z">
              <w:r w:rsidRPr="00514125">
                <w:rPr>
                  <w:i/>
                  <w:iCs/>
                </w:rPr>
                <w:t>:</w:t>
              </w:r>
            </w:ins>
            <w:r w:rsidRPr="00514125">
              <w:rPr>
                <w:color w:val="000000"/>
              </w:rPr>
              <w:br/>
            </w:r>
            <w:ins w:id="44" w:author="Gomez, Yoanni" w:date="2023-03-13T10:17:00Z">
              <w:r w:rsidRPr="00514125">
                <w:rPr>
                  <w:color w:val="000000"/>
                </w:rPr>
                <w:t>INTER</w:t>
              </w:r>
            </w:ins>
            <w:ins w:id="45" w:author="Turnbull, Karen" w:date="2023-03-15T12:11:00Z">
              <w:r w:rsidRPr="00514125">
                <w:rPr>
                  <w:color w:val="000000"/>
                </w:rPr>
                <w:t>-</w:t>
              </w:r>
            </w:ins>
            <w:ins w:id="46" w:author="Gomez, Yoanni" w:date="2023-03-13T10:17:00Z">
              <w:r w:rsidRPr="00514125">
                <w:rPr>
                  <w:color w:val="000000"/>
                </w:rPr>
                <w:t>SATELLITE  ADD 5.A117</w:t>
              </w:r>
            </w:ins>
          </w:p>
          <w:p w14:paraId="0C10D3FA" w14:textId="77777777" w:rsidR="00147F18" w:rsidRPr="00514125" w:rsidRDefault="00373E09" w:rsidP="00147F18">
            <w:pPr>
              <w:pStyle w:val="TableTextS5"/>
              <w:tabs>
                <w:tab w:val="clear" w:pos="170"/>
              </w:tabs>
              <w:ind w:left="2438" w:firstLine="567"/>
              <w:rPr>
                <w:color w:val="000000"/>
                <w:lang w:val="fr-FR"/>
              </w:rPr>
            </w:pPr>
            <w:r w:rsidRPr="00514125">
              <w:rPr>
                <w:color w:val="000000"/>
                <w:lang w:val="fr-FR"/>
              </w:rPr>
              <w:t>MOBILE</w:t>
            </w:r>
          </w:p>
        </w:tc>
      </w:tr>
      <w:tr w:rsidR="00147F18" w:rsidRPr="00514125" w14:paraId="152DA338" w14:textId="77777777" w:rsidTr="00147F18">
        <w:trPr>
          <w:cantSplit/>
          <w:jc w:val="center"/>
        </w:trPr>
        <w:tc>
          <w:tcPr>
            <w:tcW w:w="3100" w:type="dxa"/>
            <w:gridSpan w:val="2"/>
            <w:tcBorders>
              <w:top w:val="single" w:sz="4" w:space="0" w:color="auto"/>
              <w:left w:val="single" w:sz="6" w:space="0" w:color="auto"/>
              <w:bottom w:val="nil"/>
              <w:right w:val="single" w:sz="6" w:space="0" w:color="auto"/>
            </w:tcBorders>
            <w:hideMark/>
          </w:tcPr>
          <w:p w14:paraId="3F1752F7" w14:textId="77777777" w:rsidR="00147F18" w:rsidRPr="00514125" w:rsidRDefault="00373E09" w:rsidP="00147F18">
            <w:pPr>
              <w:pStyle w:val="TableTextS5"/>
              <w:rPr>
                <w:rStyle w:val="Tablefreq"/>
              </w:rPr>
            </w:pPr>
            <w:r w:rsidRPr="00514125">
              <w:rPr>
                <w:rStyle w:val="Tablefreq"/>
              </w:rPr>
              <w:lastRenderedPageBreak/>
              <w:t>19.7-20.1</w:t>
            </w:r>
          </w:p>
          <w:p w14:paraId="7CD6A1B9" w14:textId="77777777" w:rsidR="00326B1F" w:rsidRPr="00514125" w:rsidRDefault="00373E09" w:rsidP="00326B1F">
            <w:pPr>
              <w:pStyle w:val="TableTextS5"/>
              <w:rPr>
                <w:color w:val="000000"/>
              </w:rPr>
            </w:pPr>
            <w:r w:rsidRPr="00514125">
              <w:rPr>
                <w:color w:val="000000"/>
              </w:rPr>
              <w:t>FIXED-SATELLITE</w:t>
            </w:r>
            <w:r w:rsidRPr="00514125">
              <w:rPr>
                <w:color w:val="000000"/>
              </w:rPr>
              <w:br/>
              <w:t xml:space="preserve">(space-to-Earth) </w:t>
            </w:r>
            <w:proofErr w:type="gramStart"/>
            <w:r w:rsidRPr="00514125">
              <w:rPr>
                <w:rStyle w:val="Artref"/>
              </w:rPr>
              <w:t>5.484A  5.484B</w:t>
            </w:r>
            <w:proofErr w:type="gramEnd"/>
            <w:r w:rsidRPr="00514125">
              <w:rPr>
                <w:rStyle w:val="Artref"/>
              </w:rPr>
              <w:t xml:space="preserve">  5.516B  5.527A  </w:t>
            </w:r>
            <w:ins w:id="47" w:author="ITU - LRT -" w:date="2022-06-06T16:54:00Z">
              <w:r w:rsidRPr="00514125">
                <w:rPr>
                  <w:rStyle w:val="Artref"/>
                  <w:color w:val="000000"/>
                </w:rPr>
                <w:br/>
              </w:r>
            </w:ins>
            <w:ins w:id="48" w:author="Karina, Cessy" w:date="2023-04-01T17:33:00Z">
              <w:r w:rsidRPr="00514125">
                <w:rPr>
                  <w:i/>
                  <w:iCs/>
                </w:rPr>
                <w:t>Alternative FSS:</w:t>
              </w:r>
            </w:ins>
            <w:r w:rsidRPr="00514125">
              <w:rPr>
                <w:rStyle w:val="Artref"/>
                <w:color w:val="000000"/>
              </w:rPr>
              <w:t xml:space="preserve"> </w:t>
            </w:r>
            <w:ins w:id="49" w:author="ITU - LRT -" w:date="2022-06-06T16:54:00Z">
              <w:r w:rsidRPr="00514125">
                <w:rPr>
                  <w:rStyle w:val="Artref"/>
                  <w:color w:val="000000"/>
                </w:rPr>
                <w:br/>
              </w:r>
            </w:ins>
            <w:ins w:id="50" w:author="1.17 Chairman" w:date="2022-05-17T18:17:00Z">
              <w:r w:rsidRPr="00514125">
                <w:t xml:space="preserve">(space-to-space)  </w:t>
              </w:r>
              <w:r w:rsidRPr="00514125">
                <w:rPr>
                  <w:rStyle w:val="Artref"/>
                  <w:szCs w:val="16"/>
                </w:rPr>
                <w:t>ADD 5.A117</w:t>
              </w:r>
            </w:ins>
            <w:r w:rsidRPr="00514125">
              <w:rPr>
                <w:rStyle w:val="Artref"/>
                <w:szCs w:val="16"/>
              </w:rPr>
              <w:br/>
            </w:r>
            <w:ins w:id="51" w:author="Karina, Cessy" w:date="2023-04-01T17:34:00Z">
              <w:r w:rsidRPr="00514125">
                <w:rPr>
                  <w:i/>
                  <w:iCs/>
                  <w:color w:val="000000"/>
                </w:rPr>
                <w:t>Alternative ISS</w:t>
              </w:r>
            </w:ins>
            <w:ins w:id="52" w:author="Karina, Cessy" w:date="2023-04-01T17:33:00Z">
              <w:r w:rsidRPr="00514125">
                <w:rPr>
                  <w:i/>
                  <w:iCs/>
                </w:rPr>
                <w:t>:</w:t>
              </w:r>
            </w:ins>
            <w:r w:rsidRPr="00514125">
              <w:rPr>
                <w:color w:val="000000"/>
              </w:rPr>
              <w:br/>
            </w:r>
            <w:ins w:id="53" w:author="Gomez, Yoanni" w:date="2023-03-13T10:17:00Z">
              <w:r w:rsidRPr="00514125">
                <w:rPr>
                  <w:color w:val="000000"/>
                </w:rPr>
                <w:t>INTER</w:t>
              </w:r>
            </w:ins>
            <w:ins w:id="54" w:author="Turnbull, Karen" w:date="2023-03-15T12:11:00Z">
              <w:r w:rsidRPr="00514125">
                <w:rPr>
                  <w:color w:val="000000"/>
                </w:rPr>
                <w:t>-</w:t>
              </w:r>
            </w:ins>
            <w:ins w:id="55" w:author="Gomez, Yoanni" w:date="2023-03-13T10:17:00Z">
              <w:r w:rsidRPr="00514125">
                <w:rPr>
                  <w:color w:val="000000"/>
                </w:rPr>
                <w:t>SATELLITE  ADD 5.A117</w:t>
              </w:r>
            </w:ins>
          </w:p>
          <w:p w14:paraId="510727CC" w14:textId="77777777" w:rsidR="00147F18" w:rsidRPr="00514125" w:rsidRDefault="00373E09" w:rsidP="00147F18">
            <w:pPr>
              <w:pStyle w:val="TableTextS5"/>
              <w:rPr>
                <w:color w:val="000000"/>
              </w:rPr>
            </w:pPr>
            <w:r w:rsidRPr="00514125">
              <w:rPr>
                <w:color w:val="000000"/>
              </w:rPr>
              <w:t>Mobile-satellite (space-to-Earth)</w:t>
            </w:r>
          </w:p>
        </w:tc>
        <w:tc>
          <w:tcPr>
            <w:tcW w:w="3102" w:type="dxa"/>
            <w:gridSpan w:val="2"/>
            <w:tcBorders>
              <w:top w:val="single" w:sz="4" w:space="0" w:color="auto"/>
              <w:left w:val="single" w:sz="6" w:space="0" w:color="auto"/>
              <w:bottom w:val="nil"/>
              <w:right w:val="single" w:sz="6" w:space="0" w:color="auto"/>
            </w:tcBorders>
            <w:hideMark/>
          </w:tcPr>
          <w:p w14:paraId="1A8EA50A" w14:textId="77777777" w:rsidR="00147F18" w:rsidRPr="00514125" w:rsidRDefault="00373E09" w:rsidP="00147F18">
            <w:pPr>
              <w:pStyle w:val="TableTextS5"/>
              <w:rPr>
                <w:rStyle w:val="Tablefreq"/>
              </w:rPr>
            </w:pPr>
            <w:r w:rsidRPr="00514125">
              <w:rPr>
                <w:rStyle w:val="Tablefreq"/>
              </w:rPr>
              <w:t>19.7-20.1</w:t>
            </w:r>
          </w:p>
          <w:p w14:paraId="6D5E21A2" w14:textId="77777777" w:rsidR="00147F18" w:rsidRPr="00514125" w:rsidRDefault="00373E09" w:rsidP="00147F18">
            <w:pPr>
              <w:pStyle w:val="TableTextS5"/>
              <w:rPr>
                <w:color w:val="000000"/>
              </w:rPr>
            </w:pPr>
            <w:r w:rsidRPr="00514125">
              <w:rPr>
                <w:color w:val="000000"/>
              </w:rPr>
              <w:t>FIXED-SATELLITE</w:t>
            </w:r>
            <w:r w:rsidRPr="00514125">
              <w:rPr>
                <w:color w:val="000000"/>
              </w:rPr>
              <w:br/>
              <w:t xml:space="preserve">(space-to-Earth) </w:t>
            </w:r>
            <w:proofErr w:type="gramStart"/>
            <w:r w:rsidRPr="00514125">
              <w:rPr>
                <w:rStyle w:val="Artref"/>
              </w:rPr>
              <w:t>5.484A  5.484B</w:t>
            </w:r>
            <w:proofErr w:type="gramEnd"/>
            <w:r w:rsidRPr="00514125">
              <w:rPr>
                <w:rStyle w:val="Artref"/>
              </w:rPr>
              <w:t xml:space="preserve">  5.516B  5.527A  </w:t>
            </w:r>
            <w:ins w:id="56" w:author="ITU - LRT -" w:date="2022-06-06T16:54:00Z">
              <w:r w:rsidRPr="00514125">
                <w:rPr>
                  <w:rStyle w:val="Artref"/>
                  <w:color w:val="000000"/>
                </w:rPr>
                <w:br/>
              </w:r>
            </w:ins>
            <w:ins w:id="57" w:author="Karina, Cessy" w:date="2023-04-01T17:33:00Z">
              <w:r w:rsidRPr="00514125">
                <w:rPr>
                  <w:i/>
                  <w:iCs/>
                </w:rPr>
                <w:t>Alternative FSS:</w:t>
              </w:r>
            </w:ins>
            <w:ins w:id="58" w:author="ITU - LRT -" w:date="2022-06-06T16:54:00Z">
              <w:r w:rsidRPr="00514125">
                <w:rPr>
                  <w:rStyle w:val="Artref"/>
                  <w:color w:val="000000"/>
                </w:rPr>
                <w:br/>
              </w:r>
            </w:ins>
            <w:ins w:id="59" w:author="1.17 Chairman" w:date="2022-05-17T18:17:00Z">
              <w:r w:rsidRPr="00514125">
                <w:t xml:space="preserve">(space-to-space)  </w:t>
              </w:r>
              <w:r w:rsidRPr="00514125">
                <w:rPr>
                  <w:rStyle w:val="Artref"/>
                  <w:szCs w:val="16"/>
                </w:rPr>
                <w:t>ADD 5.A117</w:t>
              </w:r>
            </w:ins>
            <w:r w:rsidRPr="00514125">
              <w:rPr>
                <w:rStyle w:val="Artref"/>
                <w:szCs w:val="16"/>
              </w:rPr>
              <w:br/>
            </w:r>
            <w:ins w:id="60" w:author="Karina, Cessy" w:date="2023-04-01T17:34:00Z">
              <w:r w:rsidRPr="00514125">
                <w:rPr>
                  <w:i/>
                  <w:iCs/>
                  <w:color w:val="000000"/>
                </w:rPr>
                <w:t>Alternative ISS</w:t>
              </w:r>
            </w:ins>
            <w:ins w:id="61" w:author="Karina, Cessy" w:date="2023-04-01T17:33:00Z">
              <w:r w:rsidRPr="00514125">
                <w:rPr>
                  <w:i/>
                  <w:iCs/>
                </w:rPr>
                <w:t>:</w:t>
              </w:r>
            </w:ins>
            <w:r w:rsidRPr="00514125">
              <w:rPr>
                <w:color w:val="000000"/>
              </w:rPr>
              <w:br/>
            </w:r>
            <w:ins w:id="62" w:author="Gomez, Yoanni" w:date="2023-03-13T10:17:00Z">
              <w:r w:rsidRPr="00514125">
                <w:rPr>
                  <w:color w:val="000000"/>
                </w:rPr>
                <w:t>INTER</w:t>
              </w:r>
            </w:ins>
            <w:ins w:id="63" w:author="Turnbull, Karen" w:date="2023-03-15T12:11:00Z">
              <w:r w:rsidRPr="00514125">
                <w:rPr>
                  <w:color w:val="000000"/>
                </w:rPr>
                <w:t>-</w:t>
              </w:r>
            </w:ins>
            <w:ins w:id="64" w:author="Gomez, Yoanni" w:date="2023-03-13T10:17:00Z">
              <w:r w:rsidRPr="00514125">
                <w:rPr>
                  <w:color w:val="000000"/>
                </w:rPr>
                <w:t>SATELLITE  ADD 5.A117</w:t>
              </w:r>
            </w:ins>
          </w:p>
          <w:p w14:paraId="4F3D3C1C" w14:textId="77777777" w:rsidR="00147F18" w:rsidRPr="00514125" w:rsidRDefault="00373E09" w:rsidP="00147F18">
            <w:pPr>
              <w:pStyle w:val="TableTextS5"/>
              <w:rPr>
                <w:color w:val="000000"/>
              </w:rPr>
            </w:pPr>
            <w:r w:rsidRPr="00514125">
              <w:rPr>
                <w:color w:val="000000"/>
              </w:rPr>
              <w:t>MOBILE-SATELLITE</w:t>
            </w:r>
            <w:r w:rsidRPr="00514125">
              <w:rPr>
                <w:color w:val="000000"/>
              </w:rPr>
              <w:br/>
              <w:t>(space-to-Earth)</w:t>
            </w:r>
          </w:p>
        </w:tc>
        <w:tc>
          <w:tcPr>
            <w:tcW w:w="3102" w:type="dxa"/>
            <w:tcBorders>
              <w:top w:val="single" w:sz="4" w:space="0" w:color="auto"/>
              <w:left w:val="single" w:sz="6" w:space="0" w:color="auto"/>
              <w:bottom w:val="nil"/>
              <w:right w:val="single" w:sz="6" w:space="0" w:color="auto"/>
            </w:tcBorders>
            <w:hideMark/>
          </w:tcPr>
          <w:p w14:paraId="7B37EC8A" w14:textId="77777777" w:rsidR="00147F18" w:rsidRPr="00514125" w:rsidRDefault="00373E09" w:rsidP="00147F18">
            <w:pPr>
              <w:pStyle w:val="TableTextS5"/>
              <w:rPr>
                <w:rStyle w:val="Tablefreq"/>
              </w:rPr>
            </w:pPr>
            <w:r w:rsidRPr="00514125">
              <w:rPr>
                <w:rStyle w:val="Tablefreq"/>
              </w:rPr>
              <w:t>19.7-20.1</w:t>
            </w:r>
          </w:p>
          <w:p w14:paraId="2B7A5954" w14:textId="77777777" w:rsidR="00147F18" w:rsidRPr="00514125" w:rsidRDefault="00373E09" w:rsidP="00147F18">
            <w:pPr>
              <w:pStyle w:val="TableTextS5"/>
              <w:rPr>
                <w:color w:val="000000"/>
              </w:rPr>
            </w:pPr>
            <w:r w:rsidRPr="00514125">
              <w:rPr>
                <w:color w:val="000000"/>
              </w:rPr>
              <w:t>FIXED-SATELLITE</w:t>
            </w:r>
            <w:r w:rsidRPr="00514125">
              <w:rPr>
                <w:color w:val="000000"/>
              </w:rPr>
              <w:br/>
              <w:t xml:space="preserve">(space-to-Earth) </w:t>
            </w:r>
            <w:proofErr w:type="gramStart"/>
            <w:r w:rsidRPr="00514125">
              <w:rPr>
                <w:rStyle w:val="Artref"/>
              </w:rPr>
              <w:t>5.484A  5.484B</w:t>
            </w:r>
            <w:proofErr w:type="gramEnd"/>
            <w:r w:rsidRPr="00514125">
              <w:rPr>
                <w:rStyle w:val="Artref"/>
              </w:rPr>
              <w:t xml:space="preserve">  5.516B  5.527A  </w:t>
            </w:r>
            <w:ins w:id="65" w:author="ITU - LRT -" w:date="2022-06-06T16:54:00Z">
              <w:r w:rsidRPr="00514125">
                <w:rPr>
                  <w:rStyle w:val="Artref"/>
                  <w:color w:val="000000"/>
                </w:rPr>
                <w:br/>
              </w:r>
            </w:ins>
            <w:ins w:id="66" w:author="Karina, Cessy" w:date="2023-04-01T17:33:00Z">
              <w:r w:rsidRPr="00514125">
                <w:rPr>
                  <w:i/>
                  <w:iCs/>
                </w:rPr>
                <w:t>Alternative FSS:</w:t>
              </w:r>
            </w:ins>
            <w:r w:rsidRPr="00514125">
              <w:rPr>
                <w:rStyle w:val="Artref"/>
                <w:color w:val="000000"/>
              </w:rPr>
              <w:t xml:space="preserve"> </w:t>
            </w:r>
            <w:ins w:id="67" w:author="ITU - LRT -" w:date="2022-06-06T16:54:00Z">
              <w:r w:rsidRPr="00514125">
                <w:rPr>
                  <w:rStyle w:val="Artref"/>
                  <w:color w:val="000000"/>
                </w:rPr>
                <w:br/>
              </w:r>
            </w:ins>
            <w:ins w:id="68" w:author="1.17 Chairman" w:date="2022-05-17T18:17:00Z">
              <w:r w:rsidRPr="00514125">
                <w:t xml:space="preserve">(space-to-space)  </w:t>
              </w:r>
              <w:r w:rsidRPr="00514125">
                <w:rPr>
                  <w:rStyle w:val="Artref"/>
                  <w:szCs w:val="16"/>
                </w:rPr>
                <w:t>ADD 5.A117</w:t>
              </w:r>
            </w:ins>
            <w:r w:rsidRPr="00514125">
              <w:rPr>
                <w:rStyle w:val="Artref"/>
                <w:szCs w:val="16"/>
              </w:rPr>
              <w:br/>
            </w:r>
            <w:ins w:id="69" w:author="Karina, Cessy" w:date="2023-04-01T17:34:00Z">
              <w:r w:rsidRPr="00514125">
                <w:rPr>
                  <w:i/>
                  <w:iCs/>
                  <w:color w:val="000000"/>
                </w:rPr>
                <w:t>Alternative ISS</w:t>
              </w:r>
            </w:ins>
            <w:ins w:id="70" w:author="Karina, Cessy" w:date="2023-04-01T17:33:00Z">
              <w:r w:rsidRPr="00514125">
                <w:rPr>
                  <w:i/>
                  <w:iCs/>
                </w:rPr>
                <w:t>:</w:t>
              </w:r>
            </w:ins>
            <w:r w:rsidRPr="00514125">
              <w:rPr>
                <w:color w:val="000000"/>
              </w:rPr>
              <w:br/>
            </w:r>
            <w:ins w:id="71" w:author="Gomez, Yoanni" w:date="2023-03-13T10:17:00Z">
              <w:r w:rsidRPr="00514125">
                <w:rPr>
                  <w:color w:val="000000"/>
                </w:rPr>
                <w:t>INTER</w:t>
              </w:r>
            </w:ins>
            <w:ins w:id="72" w:author="Turnbull, Karen" w:date="2023-03-15T12:11:00Z">
              <w:r w:rsidRPr="00514125">
                <w:rPr>
                  <w:color w:val="000000"/>
                </w:rPr>
                <w:t>-</w:t>
              </w:r>
            </w:ins>
            <w:ins w:id="73" w:author="Gomez, Yoanni" w:date="2023-03-13T10:17:00Z">
              <w:r w:rsidRPr="00514125">
                <w:rPr>
                  <w:color w:val="000000"/>
                </w:rPr>
                <w:t>SATELLITE  ADD 5.A117</w:t>
              </w:r>
            </w:ins>
          </w:p>
          <w:p w14:paraId="0FC1B446" w14:textId="77777777" w:rsidR="00147F18" w:rsidRPr="00514125" w:rsidRDefault="00373E09" w:rsidP="00147F18">
            <w:pPr>
              <w:pStyle w:val="TableTextS5"/>
              <w:rPr>
                <w:color w:val="000000"/>
              </w:rPr>
            </w:pPr>
            <w:r w:rsidRPr="00514125">
              <w:rPr>
                <w:color w:val="000000"/>
              </w:rPr>
              <w:t>Mobile-satellite (space-to-Earth)</w:t>
            </w:r>
          </w:p>
        </w:tc>
      </w:tr>
      <w:tr w:rsidR="00147F18" w:rsidRPr="00514125" w14:paraId="0474E796" w14:textId="77777777" w:rsidTr="00147F18">
        <w:trPr>
          <w:cantSplit/>
          <w:jc w:val="center"/>
        </w:trPr>
        <w:tc>
          <w:tcPr>
            <w:tcW w:w="3100" w:type="dxa"/>
            <w:gridSpan w:val="2"/>
            <w:tcBorders>
              <w:top w:val="nil"/>
              <w:left w:val="single" w:sz="6" w:space="0" w:color="auto"/>
              <w:bottom w:val="single" w:sz="6" w:space="0" w:color="auto"/>
              <w:right w:val="single" w:sz="6" w:space="0" w:color="auto"/>
            </w:tcBorders>
            <w:hideMark/>
          </w:tcPr>
          <w:p w14:paraId="12DB6141" w14:textId="77777777" w:rsidR="00147F18" w:rsidRPr="00514125" w:rsidRDefault="00373E09" w:rsidP="00147F18">
            <w:pPr>
              <w:pStyle w:val="TableTextS5"/>
              <w:ind w:left="0" w:firstLine="0"/>
              <w:rPr>
                <w:rStyle w:val="Artref"/>
              </w:rPr>
            </w:pPr>
            <w:r w:rsidRPr="00514125">
              <w:rPr>
                <w:rStyle w:val="Artref"/>
              </w:rPr>
              <w:br/>
              <w:t>5.524</w:t>
            </w:r>
          </w:p>
        </w:tc>
        <w:tc>
          <w:tcPr>
            <w:tcW w:w="3102" w:type="dxa"/>
            <w:gridSpan w:val="2"/>
            <w:tcBorders>
              <w:top w:val="nil"/>
              <w:left w:val="single" w:sz="6" w:space="0" w:color="auto"/>
              <w:bottom w:val="single" w:sz="6" w:space="0" w:color="auto"/>
              <w:right w:val="single" w:sz="6" w:space="0" w:color="auto"/>
            </w:tcBorders>
            <w:hideMark/>
          </w:tcPr>
          <w:p w14:paraId="052EC027" w14:textId="77777777" w:rsidR="00147F18" w:rsidRPr="00514125" w:rsidRDefault="00373E09" w:rsidP="00147F18">
            <w:pPr>
              <w:pStyle w:val="TableTextS5"/>
              <w:ind w:left="0" w:firstLine="0"/>
              <w:rPr>
                <w:rStyle w:val="Artref"/>
              </w:rPr>
            </w:pPr>
            <w:proofErr w:type="gramStart"/>
            <w:r w:rsidRPr="00514125">
              <w:rPr>
                <w:rStyle w:val="Artref"/>
              </w:rPr>
              <w:t>5.524  5.525</w:t>
            </w:r>
            <w:proofErr w:type="gramEnd"/>
            <w:r w:rsidRPr="00514125">
              <w:rPr>
                <w:rStyle w:val="Artref"/>
              </w:rPr>
              <w:t xml:space="preserve">  5.526  5.527  5.528  5.529</w:t>
            </w:r>
          </w:p>
        </w:tc>
        <w:tc>
          <w:tcPr>
            <w:tcW w:w="3102" w:type="dxa"/>
            <w:tcBorders>
              <w:top w:val="nil"/>
              <w:left w:val="single" w:sz="6" w:space="0" w:color="auto"/>
              <w:bottom w:val="single" w:sz="6" w:space="0" w:color="auto"/>
              <w:right w:val="single" w:sz="6" w:space="0" w:color="auto"/>
            </w:tcBorders>
            <w:hideMark/>
          </w:tcPr>
          <w:p w14:paraId="6D8E3ADB" w14:textId="77777777" w:rsidR="00147F18" w:rsidRPr="00514125" w:rsidRDefault="00373E09" w:rsidP="00147F18">
            <w:pPr>
              <w:pStyle w:val="TableTextS5"/>
              <w:ind w:left="0" w:firstLine="0"/>
              <w:rPr>
                <w:rStyle w:val="Artref"/>
              </w:rPr>
            </w:pPr>
            <w:r w:rsidRPr="00514125">
              <w:rPr>
                <w:rStyle w:val="Artref"/>
              </w:rPr>
              <w:br/>
              <w:t>5.524</w:t>
            </w:r>
          </w:p>
        </w:tc>
      </w:tr>
      <w:tr w:rsidR="00147F18" w:rsidRPr="00514125" w14:paraId="45E93E1F" w14:textId="77777777" w:rsidTr="00147F18">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14:paraId="13E51B12" w14:textId="77777777" w:rsidR="00147F18" w:rsidRPr="00514125" w:rsidRDefault="00373E09" w:rsidP="00147F18">
            <w:pPr>
              <w:pStyle w:val="TableTextS5"/>
              <w:ind w:left="3266" w:hanging="3266"/>
              <w:rPr>
                <w:color w:val="000000"/>
              </w:rPr>
            </w:pPr>
            <w:r w:rsidRPr="00514125">
              <w:rPr>
                <w:rStyle w:val="Tablefreq"/>
              </w:rPr>
              <w:t>20.1-20.2</w:t>
            </w:r>
            <w:r w:rsidRPr="00514125">
              <w:rPr>
                <w:color w:val="000000"/>
              </w:rPr>
              <w:tab/>
              <w:t xml:space="preserve">FIXED-SATELLITE (space-to-Earth) </w:t>
            </w:r>
            <w:proofErr w:type="gramStart"/>
            <w:r w:rsidRPr="00514125">
              <w:rPr>
                <w:rStyle w:val="Artref"/>
              </w:rPr>
              <w:t>5.484A  5.484B</w:t>
            </w:r>
            <w:proofErr w:type="gramEnd"/>
            <w:r w:rsidRPr="00514125">
              <w:rPr>
                <w:rStyle w:val="Artref"/>
              </w:rPr>
              <w:t xml:space="preserve">  5.516B  5.527A</w:t>
            </w:r>
            <w:r w:rsidRPr="00514125">
              <w:rPr>
                <w:color w:val="000000"/>
              </w:rPr>
              <w:t xml:space="preserve">  </w:t>
            </w:r>
            <w:ins w:id="74" w:author="ITU - LRT -" w:date="2022-06-06T16:54:00Z">
              <w:r w:rsidRPr="00514125">
                <w:rPr>
                  <w:rStyle w:val="Artref"/>
                  <w:color w:val="000000"/>
                </w:rPr>
                <w:br/>
              </w:r>
            </w:ins>
            <w:ins w:id="75" w:author="Karina, Cessy" w:date="2023-04-01T17:33:00Z">
              <w:r w:rsidRPr="00514125">
                <w:rPr>
                  <w:i/>
                  <w:iCs/>
                </w:rPr>
                <w:t>Alternative FSS:</w:t>
              </w:r>
            </w:ins>
            <w:ins w:id="76" w:author="ITU - LRT -" w:date="2022-06-06T16:54:00Z">
              <w:r w:rsidRPr="00514125">
                <w:rPr>
                  <w:rStyle w:val="Artref"/>
                  <w:color w:val="000000"/>
                </w:rPr>
                <w:br/>
              </w:r>
            </w:ins>
            <w:ins w:id="77" w:author="1.17 Chairman" w:date="2022-05-17T18:17:00Z">
              <w:r w:rsidRPr="00514125">
                <w:t xml:space="preserve">(space-to-space)  </w:t>
              </w:r>
              <w:r w:rsidRPr="00514125">
                <w:rPr>
                  <w:rStyle w:val="Artref"/>
                  <w:szCs w:val="16"/>
                </w:rPr>
                <w:t>ADD 5.A117</w:t>
              </w:r>
            </w:ins>
            <w:r w:rsidRPr="00514125">
              <w:rPr>
                <w:rStyle w:val="Artref"/>
                <w:szCs w:val="16"/>
              </w:rPr>
              <w:br/>
            </w:r>
            <w:ins w:id="78" w:author="Karina, Cessy" w:date="2023-04-01T17:34:00Z">
              <w:r w:rsidRPr="00514125">
                <w:rPr>
                  <w:i/>
                  <w:iCs/>
                  <w:color w:val="000000"/>
                </w:rPr>
                <w:t>Alternative ISS</w:t>
              </w:r>
            </w:ins>
            <w:ins w:id="79" w:author="Karina, Cessy" w:date="2023-04-01T17:33:00Z">
              <w:r w:rsidRPr="00514125">
                <w:rPr>
                  <w:i/>
                  <w:iCs/>
                </w:rPr>
                <w:t>:</w:t>
              </w:r>
            </w:ins>
            <w:r w:rsidRPr="00514125">
              <w:rPr>
                <w:color w:val="000000"/>
              </w:rPr>
              <w:br/>
            </w:r>
            <w:ins w:id="80" w:author="Gomez, Yoanni" w:date="2023-03-13T10:17:00Z">
              <w:r w:rsidRPr="00514125">
                <w:rPr>
                  <w:color w:val="000000"/>
                </w:rPr>
                <w:t>INTER</w:t>
              </w:r>
            </w:ins>
            <w:ins w:id="81" w:author="Turnbull, Karen" w:date="2023-03-15T12:11:00Z">
              <w:r w:rsidRPr="00514125">
                <w:rPr>
                  <w:color w:val="000000"/>
                </w:rPr>
                <w:t>-</w:t>
              </w:r>
            </w:ins>
            <w:ins w:id="82" w:author="Gomez, Yoanni" w:date="2023-03-13T10:17:00Z">
              <w:r w:rsidRPr="00514125">
                <w:rPr>
                  <w:color w:val="000000"/>
                </w:rPr>
                <w:t>SATELLITE  ADD 5.A117</w:t>
              </w:r>
            </w:ins>
          </w:p>
          <w:p w14:paraId="574C3025" w14:textId="77777777" w:rsidR="00147F18" w:rsidRPr="00514125" w:rsidRDefault="00373E09" w:rsidP="00147F18">
            <w:pPr>
              <w:pStyle w:val="TableTextS5"/>
              <w:rPr>
                <w:color w:val="000000"/>
              </w:rPr>
            </w:pPr>
            <w:r w:rsidRPr="00514125">
              <w:rPr>
                <w:color w:val="000000"/>
              </w:rPr>
              <w:tab/>
            </w:r>
            <w:r w:rsidRPr="00514125">
              <w:rPr>
                <w:color w:val="000000"/>
              </w:rPr>
              <w:tab/>
            </w:r>
            <w:r w:rsidRPr="00514125">
              <w:rPr>
                <w:color w:val="000000"/>
              </w:rPr>
              <w:tab/>
            </w:r>
            <w:r w:rsidRPr="00514125">
              <w:rPr>
                <w:color w:val="000000"/>
              </w:rPr>
              <w:tab/>
              <w:t>MOBILE-SATELLITE (space-to-Earth)</w:t>
            </w:r>
          </w:p>
          <w:p w14:paraId="20DFD489" w14:textId="77777777" w:rsidR="00147F18" w:rsidRPr="00514125" w:rsidRDefault="00373E09" w:rsidP="00147F18">
            <w:pPr>
              <w:pStyle w:val="TableTextS5"/>
              <w:rPr>
                <w:rStyle w:val="Artref"/>
              </w:rPr>
            </w:pPr>
            <w:r w:rsidRPr="00514125">
              <w:rPr>
                <w:color w:val="000000"/>
              </w:rPr>
              <w:tab/>
            </w:r>
            <w:r w:rsidRPr="00514125">
              <w:rPr>
                <w:color w:val="000000"/>
              </w:rPr>
              <w:tab/>
            </w:r>
            <w:r w:rsidRPr="00514125">
              <w:rPr>
                <w:color w:val="000000"/>
              </w:rPr>
              <w:tab/>
            </w:r>
            <w:r w:rsidRPr="00514125">
              <w:rPr>
                <w:color w:val="000000"/>
              </w:rPr>
              <w:tab/>
            </w:r>
            <w:proofErr w:type="gramStart"/>
            <w:r w:rsidRPr="00514125">
              <w:rPr>
                <w:rStyle w:val="Artref"/>
              </w:rPr>
              <w:t>5.524  5.525</w:t>
            </w:r>
            <w:proofErr w:type="gramEnd"/>
            <w:r w:rsidRPr="00514125">
              <w:rPr>
                <w:rStyle w:val="Artref"/>
              </w:rPr>
              <w:t xml:space="preserve">  5.526  5.527  5.528</w:t>
            </w:r>
          </w:p>
        </w:tc>
      </w:tr>
    </w:tbl>
    <w:p w14:paraId="20010780" w14:textId="77777777" w:rsidR="00A249F9" w:rsidRPr="00514125" w:rsidRDefault="00A249F9"/>
    <w:p w14:paraId="628983FA" w14:textId="77777777" w:rsidR="00BE2C9C" w:rsidRPr="00514125" w:rsidRDefault="00BE2C9C" w:rsidP="00BE2C9C">
      <w:pPr>
        <w:pStyle w:val="Reasons"/>
      </w:pPr>
      <w:r w:rsidRPr="0014654C">
        <w:rPr>
          <w:b/>
        </w:rPr>
        <w:t>Reasons:</w:t>
      </w:r>
      <w:r w:rsidRPr="0014654C">
        <w:t xml:space="preserve"> APT Members agree</w:t>
      </w:r>
      <w:r w:rsidR="00661AC8" w:rsidRPr="0014654C">
        <w:t>d</w:t>
      </w:r>
      <w:r w:rsidRPr="0014654C">
        <w:t xml:space="preserve"> to keep both Alternatives of allocation. </w:t>
      </w:r>
    </w:p>
    <w:p w14:paraId="5098FCCA" w14:textId="77777777" w:rsidR="005F1BFE" w:rsidRPr="00514125" w:rsidRDefault="005F1BFE" w:rsidP="00BE2C9C">
      <w:pPr>
        <w:pStyle w:val="Reasons"/>
        <w:rPr>
          <w:b/>
          <w:bCs/>
          <w:sz w:val="22"/>
          <w:szCs w:val="22"/>
        </w:rPr>
      </w:pPr>
    </w:p>
    <w:p w14:paraId="1826AB99" w14:textId="1F5E74AF" w:rsidR="00A249F9" w:rsidRPr="00514125" w:rsidRDefault="00373E09">
      <w:pPr>
        <w:pStyle w:val="Proposal"/>
      </w:pPr>
      <w:r w:rsidRPr="00514125">
        <w:t>MOD</w:t>
      </w:r>
      <w:r w:rsidRPr="00514125">
        <w:tab/>
        <w:t>ACP/</w:t>
      </w:r>
      <w:r w:rsidR="0014654C">
        <w:t>xx</w:t>
      </w:r>
      <w:r w:rsidRPr="00514125">
        <w:t>A17/</w:t>
      </w:r>
      <w:r w:rsidR="00BA1F5D" w:rsidRPr="00514125">
        <w:t>5</w:t>
      </w:r>
      <w:r w:rsidRPr="00514125">
        <w:rPr>
          <w:vanish/>
          <w:color w:val="7F7F7F" w:themeColor="text1" w:themeTint="80"/>
          <w:vertAlign w:val="superscript"/>
        </w:rPr>
        <w:t>#1895</w:t>
      </w:r>
    </w:p>
    <w:p w14:paraId="1E91DABC" w14:textId="77777777" w:rsidR="00147F18" w:rsidRPr="00514125" w:rsidRDefault="00373E09" w:rsidP="00147F18">
      <w:pPr>
        <w:pStyle w:val="Tabletitle"/>
      </w:pPr>
      <w:r w:rsidRPr="00514125">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147F18" w:rsidRPr="00514125" w14:paraId="612BACBA" w14:textId="77777777" w:rsidTr="00147F1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C812314" w14:textId="77777777" w:rsidR="00147F18" w:rsidRPr="00514125" w:rsidRDefault="00373E09" w:rsidP="00147F18">
            <w:pPr>
              <w:pStyle w:val="Tablehead"/>
            </w:pPr>
            <w:r w:rsidRPr="00514125">
              <w:t>Allocation to services</w:t>
            </w:r>
          </w:p>
        </w:tc>
      </w:tr>
      <w:tr w:rsidR="00147F18" w:rsidRPr="00514125" w14:paraId="78C130B2" w14:textId="77777777" w:rsidTr="00147F18">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638E3C13" w14:textId="77777777" w:rsidR="00147F18" w:rsidRPr="00514125" w:rsidRDefault="00373E09" w:rsidP="00147F18">
            <w:pPr>
              <w:pStyle w:val="Tablehead"/>
            </w:pPr>
            <w:r w:rsidRPr="00514125">
              <w:t>Region 1</w:t>
            </w:r>
          </w:p>
        </w:tc>
        <w:tc>
          <w:tcPr>
            <w:tcW w:w="3084" w:type="dxa"/>
            <w:tcBorders>
              <w:top w:val="single" w:sz="4" w:space="0" w:color="auto"/>
              <w:left w:val="single" w:sz="4" w:space="0" w:color="auto"/>
              <w:bottom w:val="single" w:sz="4" w:space="0" w:color="auto"/>
              <w:right w:val="single" w:sz="4" w:space="0" w:color="auto"/>
            </w:tcBorders>
            <w:hideMark/>
          </w:tcPr>
          <w:p w14:paraId="62A3A34E" w14:textId="77777777" w:rsidR="00147F18" w:rsidRPr="00514125" w:rsidRDefault="00373E09" w:rsidP="00147F18">
            <w:pPr>
              <w:pStyle w:val="Tablehead"/>
            </w:pPr>
            <w:r w:rsidRPr="00514125">
              <w:t>Region 2</w:t>
            </w:r>
          </w:p>
        </w:tc>
        <w:tc>
          <w:tcPr>
            <w:tcW w:w="3136" w:type="dxa"/>
            <w:tcBorders>
              <w:top w:val="single" w:sz="4" w:space="0" w:color="auto"/>
              <w:left w:val="single" w:sz="4" w:space="0" w:color="auto"/>
              <w:bottom w:val="single" w:sz="4" w:space="0" w:color="auto"/>
              <w:right w:val="single" w:sz="4" w:space="0" w:color="auto"/>
            </w:tcBorders>
            <w:hideMark/>
          </w:tcPr>
          <w:p w14:paraId="3ABCD196" w14:textId="77777777" w:rsidR="00147F18" w:rsidRPr="00514125" w:rsidRDefault="00373E09" w:rsidP="00147F18">
            <w:pPr>
              <w:pStyle w:val="Tablehead"/>
            </w:pPr>
            <w:r w:rsidRPr="00514125">
              <w:t>Region 3</w:t>
            </w:r>
          </w:p>
        </w:tc>
      </w:tr>
      <w:tr w:rsidR="00147F18" w:rsidRPr="00514125" w14:paraId="4857D777" w14:textId="77777777" w:rsidTr="00147F1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6760843" w14:textId="77777777" w:rsidR="00147F18" w:rsidRPr="00514125" w:rsidRDefault="00373E09" w:rsidP="00147F18">
            <w:pPr>
              <w:pStyle w:val="TableTextS5"/>
              <w:rPr>
                <w:color w:val="000000"/>
              </w:rPr>
            </w:pPr>
            <w:r w:rsidRPr="00514125">
              <w:rPr>
                <w:rStyle w:val="Tablefreq"/>
              </w:rPr>
              <w:t>27.5-28.5</w:t>
            </w:r>
            <w:r w:rsidRPr="00514125">
              <w:rPr>
                <w:color w:val="000000"/>
              </w:rPr>
              <w:tab/>
            </w:r>
            <w:proofErr w:type="gramStart"/>
            <w:r w:rsidRPr="00514125">
              <w:rPr>
                <w:color w:val="000000"/>
              </w:rPr>
              <w:t xml:space="preserve">FIXED  </w:t>
            </w:r>
            <w:r w:rsidRPr="00514125">
              <w:rPr>
                <w:rStyle w:val="Artref"/>
                <w:color w:val="000000"/>
              </w:rPr>
              <w:t>5.537A</w:t>
            </w:r>
            <w:proofErr w:type="gramEnd"/>
          </w:p>
          <w:p w14:paraId="1927C5E3" w14:textId="77777777" w:rsidR="00147F18" w:rsidRPr="00514125" w:rsidRDefault="00373E09" w:rsidP="00147F18">
            <w:pPr>
              <w:pStyle w:val="TableTextS5"/>
              <w:spacing w:before="0"/>
              <w:ind w:left="3266" w:hanging="3266"/>
              <w:rPr>
                <w:color w:val="000000"/>
              </w:rPr>
            </w:pPr>
            <w:r w:rsidRPr="00514125">
              <w:rPr>
                <w:color w:val="000000"/>
              </w:rPr>
              <w:tab/>
            </w:r>
            <w:r w:rsidRPr="00514125">
              <w:rPr>
                <w:color w:val="000000"/>
              </w:rPr>
              <w:tab/>
            </w:r>
            <w:r w:rsidRPr="00514125">
              <w:rPr>
                <w:color w:val="000000"/>
              </w:rPr>
              <w:tab/>
            </w:r>
            <w:r w:rsidRPr="00514125">
              <w:rPr>
                <w:color w:val="000000"/>
              </w:rPr>
              <w:tab/>
              <w:t>FIXED-SATELLITE (Earth-to-</w:t>
            </w:r>
            <w:proofErr w:type="gramStart"/>
            <w:r w:rsidRPr="00514125">
              <w:rPr>
                <w:color w:val="000000"/>
              </w:rPr>
              <w:t xml:space="preserve">space)  </w:t>
            </w:r>
            <w:r w:rsidRPr="00514125">
              <w:rPr>
                <w:rStyle w:val="Artref"/>
                <w:color w:val="000000"/>
              </w:rPr>
              <w:t>5.484A</w:t>
            </w:r>
            <w:proofErr w:type="gramEnd"/>
            <w:r w:rsidRPr="00514125">
              <w:rPr>
                <w:rStyle w:val="Artref"/>
                <w:color w:val="000000"/>
              </w:rPr>
              <w:t xml:space="preserve"> </w:t>
            </w:r>
            <w:r w:rsidRPr="00514125">
              <w:rPr>
                <w:color w:val="000000"/>
              </w:rPr>
              <w:t xml:space="preserve"> </w:t>
            </w:r>
            <w:r w:rsidRPr="00514125">
              <w:rPr>
                <w:rStyle w:val="Artref"/>
                <w:color w:val="000000"/>
              </w:rPr>
              <w:t>5.516B</w:t>
            </w:r>
            <w:r w:rsidRPr="00514125">
              <w:rPr>
                <w:color w:val="000000"/>
              </w:rPr>
              <w:t xml:space="preserve">  </w:t>
            </w:r>
            <w:r w:rsidRPr="00514125">
              <w:t xml:space="preserve">5.517A </w:t>
            </w:r>
            <w:r w:rsidRPr="00514125">
              <w:rPr>
                <w:rStyle w:val="Artref"/>
                <w:color w:val="000000"/>
              </w:rPr>
              <w:t xml:space="preserve"> 5.539  </w:t>
            </w:r>
            <w:ins w:id="83" w:author="Turnbull, Karen" w:date="2022-10-20T16:52:00Z">
              <w:r w:rsidRPr="00514125">
                <w:rPr>
                  <w:rStyle w:val="Artref"/>
                  <w:color w:val="000000"/>
                </w:rPr>
                <w:br/>
              </w:r>
            </w:ins>
            <w:ins w:id="84" w:author="Karina, Cessy" w:date="2023-04-01T17:33:00Z">
              <w:r w:rsidRPr="00514125">
                <w:rPr>
                  <w:i/>
                  <w:iCs/>
                </w:rPr>
                <w:t>Alternative FSS:</w:t>
              </w:r>
            </w:ins>
            <w:ins w:id="85" w:author="ITU - LRT -" w:date="2022-06-06T16:54:00Z">
              <w:r w:rsidRPr="00514125">
                <w:rPr>
                  <w:rStyle w:val="Artref"/>
                  <w:color w:val="000000"/>
                </w:rPr>
                <w:br/>
              </w:r>
            </w:ins>
            <w:ins w:id="86" w:author="1.17 Chairman" w:date="2022-05-17T18:17:00Z">
              <w:r w:rsidRPr="00514125">
                <w:t xml:space="preserve">(space-to-space)  </w:t>
              </w:r>
              <w:r w:rsidRPr="00514125">
                <w:rPr>
                  <w:rStyle w:val="Artref"/>
                  <w:szCs w:val="16"/>
                </w:rPr>
                <w:t>ADD 5.A117</w:t>
              </w:r>
            </w:ins>
            <w:r w:rsidRPr="00514125">
              <w:rPr>
                <w:rStyle w:val="Artref"/>
                <w:szCs w:val="16"/>
              </w:rPr>
              <w:br/>
            </w:r>
            <w:ins w:id="87" w:author="Karina, Cessy" w:date="2023-04-01T17:34:00Z">
              <w:r w:rsidRPr="00514125">
                <w:rPr>
                  <w:i/>
                  <w:iCs/>
                  <w:color w:val="000000"/>
                </w:rPr>
                <w:t>Alternative ISS</w:t>
              </w:r>
              <w:r w:rsidRPr="00514125">
                <w:rPr>
                  <w:color w:val="000000"/>
                </w:rPr>
                <w:t>:</w:t>
              </w:r>
            </w:ins>
            <w:r w:rsidRPr="00514125">
              <w:rPr>
                <w:color w:val="000000"/>
              </w:rPr>
              <w:br/>
            </w:r>
            <w:ins w:id="88" w:author="Gomez, Yoanni" w:date="2023-03-13T10:17:00Z">
              <w:r w:rsidRPr="00514125">
                <w:rPr>
                  <w:color w:val="000000"/>
                </w:rPr>
                <w:t>INTER</w:t>
              </w:r>
            </w:ins>
            <w:ins w:id="89" w:author="Turnbull, Karen" w:date="2023-03-15T12:11:00Z">
              <w:r w:rsidRPr="00514125">
                <w:rPr>
                  <w:color w:val="000000"/>
                </w:rPr>
                <w:t>-</w:t>
              </w:r>
            </w:ins>
            <w:ins w:id="90" w:author="Gomez, Yoanni" w:date="2023-03-13T10:17:00Z">
              <w:r w:rsidRPr="00514125">
                <w:rPr>
                  <w:color w:val="000000"/>
                </w:rPr>
                <w:t>SATELLITE  ADD 5.A117</w:t>
              </w:r>
            </w:ins>
          </w:p>
          <w:p w14:paraId="25DF5D40" w14:textId="77777777" w:rsidR="00147F18" w:rsidRPr="00514125" w:rsidRDefault="00373E09" w:rsidP="00147F18">
            <w:pPr>
              <w:pStyle w:val="TableTextS5"/>
              <w:spacing w:before="0"/>
              <w:rPr>
                <w:color w:val="000000"/>
                <w:lang w:val="fr-FR"/>
              </w:rPr>
            </w:pPr>
            <w:r w:rsidRPr="00514125">
              <w:rPr>
                <w:color w:val="000000"/>
                <w:lang w:val="en-US"/>
              </w:rPr>
              <w:tab/>
            </w:r>
            <w:r w:rsidRPr="00514125">
              <w:rPr>
                <w:color w:val="000000"/>
                <w:lang w:val="en-US"/>
              </w:rPr>
              <w:tab/>
            </w:r>
            <w:r w:rsidRPr="00514125">
              <w:rPr>
                <w:color w:val="000000"/>
                <w:lang w:val="en-US"/>
              </w:rPr>
              <w:tab/>
            </w:r>
            <w:r w:rsidRPr="00514125">
              <w:rPr>
                <w:color w:val="000000"/>
                <w:lang w:val="en-US"/>
              </w:rPr>
              <w:tab/>
            </w:r>
            <w:r w:rsidRPr="00514125">
              <w:rPr>
                <w:color w:val="000000"/>
                <w:lang w:val="fr-FR"/>
              </w:rPr>
              <w:t>MOBILE</w:t>
            </w:r>
          </w:p>
          <w:p w14:paraId="0509142E" w14:textId="77777777" w:rsidR="00147F18" w:rsidRPr="00514125" w:rsidRDefault="00373E09" w:rsidP="00147F18">
            <w:pPr>
              <w:pStyle w:val="TableTextS5"/>
              <w:rPr>
                <w:color w:val="000000"/>
                <w:lang w:val="fr-FR"/>
              </w:rPr>
            </w:pPr>
            <w:r w:rsidRPr="00514125">
              <w:rPr>
                <w:color w:val="000000"/>
                <w:lang w:val="fr-FR"/>
              </w:rPr>
              <w:tab/>
            </w:r>
            <w:r w:rsidRPr="00514125">
              <w:rPr>
                <w:color w:val="000000"/>
                <w:lang w:val="fr-FR"/>
              </w:rPr>
              <w:tab/>
            </w:r>
            <w:r w:rsidRPr="00514125">
              <w:rPr>
                <w:color w:val="000000"/>
                <w:lang w:val="fr-FR"/>
              </w:rPr>
              <w:tab/>
            </w:r>
            <w:r w:rsidRPr="00514125">
              <w:rPr>
                <w:color w:val="000000"/>
                <w:lang w:val="fr-FR"/>
              </w:rPr>
              <w:tab/>
            </w:r>
            <w:proofErr w:type="gramStart"/>
            <w:r w:rsidRPr="00514125">
              <w:rPr>
                <w:rStyle w:val="Artref"/>
                <w:color w:val="000000"/>
                <w:lang w:val="fr-FR"/>
              </w:rPr>
              <w:t>5.538</w:t>
            </w:r>
            <w:r w:rsidRPr="00514125">
              <w:rPr>
                <w:color w:val="000000"/>
                <w:lang w:val="fr-FR"/>
              </w:rPr>
              <w:t xml:space="preserve">  </w:t>
            </w:r>
            <w:r w:rsidRPr="00514125">
              <w:rPr>
                <w:rStyle w:val="Artref"/>
                <w:color w:val="000000"/>
                <w:lang w:val="fr-FR"/>
              </w:rPr>
              <w:t>5</w:t>
            </w:r>
            <w:proofErr w:type="gramEnd"/>
            <w:r w:rsidRPr="00514125">
              <w:rPr>
                <w:rStyle w:val="Artref"/>
                <w:color w:val="000000"/>
                <w:lang w:val="fr-FR"/>
              </w:rPr>
              <w:t>.540</w:t>
            </w:r>
          </w:p>
        </w:tc>
      </w:tr>
      <w:tr w:rsidR="00147F18" w:rsidRPr="00514125" w14:paraId="00BBDF9D" w14:textId="77777777" w:rsidTr="00147F1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CF1D741" w14:textId="77777777" w:rsidR="00147F18" w:rsidRPr="00514125" w:rsidRDefault="00373E09" w:rsidP="00147F18">
            <w:pPr>
              <w:pStyle w:val="TableTextS5"/>
              <w:rPr>
                <w:color w:val="000000"/>
              </w:rPr>
            </w:pPr>
            <w:r w:rsidRPr="00514125">
              <w:rPr>
                <w:rStyle w:val="Tablefreq"/>
              </w:rPr>
              <w:t>28.5-29.1</w:t>
            </w:r>
            <w:r w:rsidRPr="00514125">
              <w:rPr>
                <w:color w:val="000000"/>
              </w:rPr>
              <w:tab/>
              <w:t>FIXED</w:t>
            </w:r>
          </w:p>
          <w:p w14:paraId="14DBCF74" w14:textId="77777777" w:rsidR="00147F18" w:rsidRPr="00514125" w:rsidRDefault="00373E09" w:rsidP="00147F18">
            <w:pPr>
              <w:pStyle w:val="TableTextS5"/>
              <w:spacing w:before="0"/>
              <w:ind w:left="3266" w:hanging="3266"/>
              <w:rPr>
                <w:szCs w:val="16"/>
              </w:rPr>
            </w:pPr>
            <w:r w:rsidRPr="00514125">
              <w:rPr>
                <w:color w:val="000000"/>
              </w:rPr>
              <w:tab/>
            </w:r>
            <w:r w:rsidRPr="00514125">
              <w:rPr>
                <w:color w:val="000000"/>
              </w:rPr>
              <w:tab/>
            </w:r>
            <w:r w:rsidRPr="00514125">
              <w:rPr>
                <w:color w:val="000000"/>
              </w:rPr>
              <w:tab/>
            </w:r>
            <w:r w:rsidRPr="00514125">
              <w:rPr>
                <w:color w:val="000000"/>
              </w:rPr>
              <w:tab/>
              <w:t>FIXED-SATELLITE (Earth-to-</w:t>
            </w:r>
            <w:proofErr w:type="gramStart"/>
            <w:r w:rsidRPr="00514125">
              <w:rPr>
                <w:color w:val="000000"/>
              </w:rPr>
              <w:t xml:space="preserve">space)  </w:t>
            </w:r>
            <w:r w:rsidRPr="00514125">
              <w:rPr>
                <w:rStyle w:val="Artref"/>
                <w:color w:val="000000"/>
              </w:rPr>
              <w:t>5.484A</w:t>
            </w:r>
            <w:proofErr w:type="gramEnd"/>
            <w:r w:rsidRPr="00514125">
              <w:rPr>
                <w:rStyle w:val="Artref"/>
                <w:color w:val="000000"/>
              </w:rPr>
              <w:t xml:space="preserve"> </w:t>
            </w:r>
            <w:r w:rsidRPr="00514125">
              <w:rPr>
                <w:color w:val="000000"/>
              </w:rPr>
              <w:t xml:space="preserve"> </w:t>
            </w:r>
            <w:r w:rsidRPr="00514125">
              <w:rPr>
                <w:rStyle w:val="Artref"/>
                <w:color w:val="000000"/>
              </w:rPr>
              <w:t>5.516B</w:t>
            </w:r>
            <w:r w:rsidRPr="00514125">
              <w:rPr>
                <w:color w:val="000000"/>
              </w:rPr>
              <w:t xml:space="preserve">  </w:t>
            </w:r>
            <w:r w:rsidRPr="00514125">
              <w:t>5.517A</w:t>
            </w:r>
            <w:r w:rsidRPr="00514125">
              <w:rPr>
                <w:rStyle w:val="Artref"/>
                <w:color w:val="000000"/>
              </w:rPr>
              <w:t xml:space="preserve">  5.523A</w:t>
            </w:r>
            <w:r w:rsidRPr="00514125">
              <w:rPr>
                <w:color w:val="000000"/>
              </w:rPr>
              <w:t xml:space="preserve">  </w:t>
            </w:r>
            <w:r w:rsidRPr="00514125">
              <w:rPr>
                <w:rStyle w:val="Artref"/>
                <w:color w:val="000000"/>
              </w:rPr>
              <w:t>5.539</w:t>
            </w:r>
            <w:ins w:id="91" w:author="ITU - LRT -" w:date="2022-06-06T16:54:00Z">
              <w:r w:rsidRPr="00514125">
                <w:rPr>
                  <w:rStyle w:val="Artref"/>
                  <w:color w:val="000000"/>
                </w:rPr>
                <w:br/>
              </w:r>
            </w:ins>
            <w:ins w:id="92" w:author="Karina, Cessy" w:date="2023-04-01T17:33:00Z">
              <w:r w:rsidRPr="00514125">
                <w:rPr>
                  <w:i/>
                  <w:iCs/>
                </w:rPr>
                <w:t>Alternative FSS:</w:t>
              </w:r>
            </w:ins>
            <w:ins w:id="93" w:author="ITU - LRT -" w:date="2022-06-06T16:54:00Z">
              <w:r w:rsidRPr="00514125">
                <w:rPr>
                  <w:rStyle w:val="Artref"/>
                  <w:color w:val="000000"/>
                </w:rPr>
                <w:br/>
              </w:r>
            </w:ins>
            <w:ins w:id="94" w:author="1.17 Chairman" w:date="2022-05-17T18:17:00Z">
              <w:r w:rsidRPr="00514125">
                <w:t xml:space="preserve">(space-to-space)  </w:t>
              </w:r>
              <w:r w:rsidRPr="00514125">
                <w:rPr>
                  <w:rStyle w:val="Artref"/>
                  <w:szCs w:val="16"/>
                </w:rPr>
                <w:t>ADD 5.A117</w:t>
              </w:r>
            </w:ins>
            <w:r w:rsidRPr="00514125">
              <w:rPr>
                <w:rStyle w:val="Artref"/>
                <w:szCs w:val="16"/>
              </w:rPr>
              <w:br/>
            </w:r>
            <w:ins w:id="95" w:author="Karina, Cessy" w:date="2023-04-01T17:34:00Z">
              <w:r w:rsidRPr="00514125">
                <w:rPr>
                  <w:i/>
                  <w:iCs/>
                  <w:color w:val="000000"/>
                </w:rPr>
                <w:t>Alternative ISS</w:t>
              </w:r>
              <w:r w:rsidRPr="00514125">
                <w:rPr>
                  <w:color w:val="000000"/>
                </w:rPr>
                <w:t>:</w:t>
              </w:r>
            </w:ins>
            <w:r w:rsidRPr="00514125">
              <w:rPr>
                <w:color w:val="000000"/>
              </w:rPr>
              <w:br/>
            </w:r>
            <w:ins w:id="96" w:author="Gomez, Yoanni" w:date="2023-03-13T10:17:00Z">
              <w:r w:rsidRPr="00514125">
                <w:rPr>
                  <w:color w:val="000000"/>
                </w:rPr>
                <w:t>INTER</w:t>
              </w:r>
            </w:ins>
            <w:ins w:id="97" w:author="Turnbull, Karen" w:date="2023-03-15T12:11:00Z">
              <w:r w:rsidRPr="00514125">
                <w:rPr>
                  <w:color w:val="000000"/>
                </w:rPr>
                <w:t>-</w:t>
              </w:r>
            </w:ins>
            <w:ins w:id="98" w:author="Gomez, Yoanni" w:date="2023-03-13T10:17:00Z">
              <w:r w:rsidRPr="00514125">
                <w:rPr>
                  <w:color w:val="000000"/>
                </w:rPr>
                <w:t>SATELLITE  ADD 5.A117</w:t>
              </w:r>
            </w:ins>
            <w:ins w:id="99" w:author="1.17 Chairman" w:date="2022-05-17T18:22:00Z">
              <w:r w:rsidRPr="00514125">
                <w:rPr>
                  <w:szCs w:val="16"/>
                </w:rPr>
                <w:t xml:space="preserve"> </w:t>
              </w:r>
            </w:ins>
          </w:p>
          <w:p w14:paraId="4FB24BEA" w14:textId="77777777" w:rsidR="00147F18" w:rsidRPr="00514125" w:rsidRDefault="00373E09" w:rsidP="00147F18">
            <w:pPr>
              <w:pStyle w:val="TableTextS5"/>
              <w:spacing w:before="0"/>
              <w:rPr>
                <w:color w:val="000000"/>
              </w:rPr>
            </w:pPr>
            <w:r w:rsidRPr="00514125">
              <w:rPr>
                <w:color w:val="000000"/>
              </w:rPr>
              <w:tab/>
            </w:r>
            <w:r w:rsidRPr="00514125">
              <w:rPr>
                <w:color w:val="000000"/>
              </w:rPr>
              <w:tab/>
            </w:r>
            <w:r w:rsidRPr="00514125">
              <w:rPr>
                <w:color w:val="000000"/>
              </w:rPr>
              <w:tab/>
            </w:r>
            <w:r w:rsidRPr="00514125">
              <w:rPr>
                <w:color w:val="000000"/>
              </w:rPr>
              <w:tab/>
              <w:t>MOBILE</w:t>
            </w:r>
          </w:p>
          <w:p w14:paraId="06172162" w14:textId="77777777" w:rsidR="00147F18" w:rsidRPr="00514125" w:rsidRDefault="00373E09" w:rsidP="00147F18">
            <w:pPr>
              <w:pStyle w:val="TableTextS5"/>
              <w:spacing w:before="0"/>
              <w:rPr>
                <w:color w:val="000000"/>
              </w:rPr>
            </w:pPr>
            <w:r w:rsidRPr="00514125">
              <w:rPr>
                <w:color w:val="000000"/>
              </w:rPr>
              <w:tab/>
            </w:r>
            <w:r w:rsidRPr="00514125">
              <w:rPr>
                <w:color w:val="000000"/>
              </w:rPr>
              <w:tab/>
            </w:r>
            <w:r w:rsidRPr="00514125">
              <w:rPr>
                <w:color w:val="000000"/>
              </w:rPr>
              <w:tab/>
            </w:r>
            <w:r w:rsidRPr="00514125">
              <w:rPr>
                <w:color w:val="000000"/>
              </w:rPr>
              <w:tab/>
              <w:t>Earth exploration-satellite (Earth-to-space</w:t>
            </w:r>
            <w:proofErr w:type="gramStart"/>
            <w:r w:rsidRPr="00514125">
              <w:rPr>
                <w:color w:val="000000"/>
              </w:rPr>
              <w:t xml:space="preserve">)  </w:t>
            </w:r>
            <w:r w:rsidRPr="00514125">
              <w:rPr>
                <w:rStyle w:val="Artref"/>
                <w:color w:val="000000"/>
              </w:rPr>
              <w:t>5.541</w:t>
            </w:r>
            <w:proofErr w:type="gramEnd"/>
          </w:p>
          <w:p w14:paraId="40686A1E" w14:textId="77777777" w:rsidR="00147F18" w:rsidRPr="00514125" w:rsidRDefault="00373E09" w:rsidP="00147F18">
            <w:pPr>
              <w:pStyle w:val="TableTextS5"/>
              <w:rPr>
                <w:color w:val="000000"/>
              </w:rPr>
            </w:pPr>
            <w:r w:rsidRPr="00514125">
              <w:rPr>
                <w:color w:val="000000"/>
              </w:rPr>
              <w:tab/>
            </w:r>
            <w:r w:rsidRPr="00514125">
              <w:rPr>
                <w:color w:val="000000"/>
              </w:rPr>
              <w:tab/>
            </w:r>
            <w:r w:rsidRPr="00514125">
              <w:rPr>
                <w:color w:val="000000"/>
              </w:rPr>
              <w:tab/>
            </w:r>
            <w:r w:rsidRPr="00514125">
              <w:rPr>
                <w:color w:val="000000"/>
              </w:rPr>
              <w:tab/>
            </w:r>
            <w:r w:rsidRPr="00514125">
              <w:rPr>
                <w:rStyle w:val="Artref"/>
                <w:color w:val="000000"/>
              </w:rPr>
              <w:t>5.540</w:t>
            </w:r>
          </w:p>
        </w:tc>
      </w:tr>
      <w:tr w:rsidR="00147F18" w:rsidRPr="00514125" w14:paraId="358381B3" w14:textId="77777777" w:rsidTr="00147F1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27E2DED" w14:textId="77777777" w:rsidR="00147F18" w:rsidRPr="00514125" w:rsidRDefault="00373E09" w:rsidP="00147F18">
            <w:pPr>
              <w:pStyle w:val="TableTextS5"/>
            </w:pPr>
            <w:r w:rsidRPr="00514125">
              <w:rPr>
                <w:b/>
              </w:rPr>
              <w:lastRenderedPageBreak/>
              <w:t>29.1-29.5</w:t>
            </w:r>
            <w:r w:rsidRPr="00514125">
              <w:rPr>
                <w:b/>
              </w:rPr>
              <w:tab/>
            </w:r>
            <w:r w:rsidRPr="00514125">
              <w:t>FIXED</w:t>
            </w:r>
          </w:p>
          <w:p w14:paraId="7DB4B729" w14:textId="77777777" w:rsidR="00147F18" w:rsidRPr="00514125" w:rsidRDefault="00373E09" w:rsidP="00147F18">
            <w:pPr>
              <w:pStyle w:val="TableTextS5"/>
              <w:spacing w:before="0"/>
              <w:ind w:left="3266" w:hanging="3266"/>
              <w:rPr>
                <w:color w:val="000000"/>
              </w:rPr>
            </w:pPr>
            <w:r w:rsidRPr="00514125">
              <w:tab/>
            </w:r>
            <w:r w:rsidRPr="00514125">
              <w:tab/>
            </w:r>
            <w:r w:rsidRPr="00514125">
              <w:tab/>
            </w:r>
            <w:r w:rsidRPr="00514125">
              <w:tab/>
              <w:t>FIXED-SATELLITE (Earth-to-</w:t>
            </w:r>
            <w:proofErr w:type="gramStart"/>
            <w:r w:rsidRPr="00514125">
              <w:t>space)  5.516B</w:t>
            </w:r>
            <w:proofErr w:type="gramEnd"/>
            <w:r w:rsidRPr="00514125">
              <w:t xml:space="preserve">  5.517A  5.523C  5.523E  5.535A  5.539  5.541A  </w:t>
            </w:r>
            <w:ins w:id="100" w:author="ITU - LRT -" w:date="2022-06-06T16:54:00Z">
              <w:r w:rsidRPr="00514125">
                <w:rPr>
                  <w:rStyle w:val="Artref"/>
                  <w:color w:val="000000"/>
                </w:rPr>
                <w:br/>
              </w:r>
            </w:ins>
            <w:ins w:id="101" w:author="Karina, Cessy" w:date="2023-04-01T17:33:00Z">
              <w:r w:rsidRPr="00514125">
                <w:rPr>
                  <w:i/>
                  <w:iCs/>
                </w:rPr>
                <w:t>Alternative FSS:</w:t>
              </w:r>
            </w:ins>
            <w:r w:rsidRPr="00514125">
              <w:rPr>
                <w:rStyle w:val="Artref"/>
              </w:rPr>
              <w:br/>
            </w:r>
            <w:ins w:id="102" w:author="1.17 Chairman" w:date="2022-05-17T18:22:00Z">
              <w:r w:rsidRPr="00514125">
                <w:t xml:space="preserve">(space-to-space) </w:t>
              </w:r>
              <w:r w:rsidRPr="00514125">
                <w:rPr>
                  <w:color w:val="000000"/>
                  <w:szCs w:val="16"/>
                </w:rPr>
                <w:t xml:space="preserve"> </w:t>
              </w:r>
              <w:r w:rsidRPr="00514125">
                <w:rPr>
                  <w:rStyle w:val="Artref"/>
                  <w:szCs w:val="16"/>
                </w:rPr>
                <w:t>ADD 5.A117</w:t>
              </w:r>
              <w:r w:rsidRPr="00514125">
                <w:rPr>
                  <w:szCs w:val="16"/>
                </w:rPr>
                <w:t xml:space="preserve"> </w:t>
              </w:r>
            </w:ins>
            <w:ins w:id="103" w:author="Gomez, Yoanni" w:date="2023-03-13T10:45:00Z">
              <w:r w:rsidRPr="00514125">
                <w:rPr>
                  <w:szCs w:val="16"/>
                </w:rPr>
                <w:t xml:space="preserve"> </w:t>
              </w:r>
            </w:ins>
            <w:r w:rsidRPr="00514125">
              <w:rPr>
                <w:rStyle w:val="Artref"/>
              </w:rPr>
              <w:br/>
            </w:r>
            <w:ins w:id="104" w:author="Karina, Cessy" w:date="2023-04-01T17:34:00Z">
              <w:r w:rsidRPr="00514125">
                <w:rPr>
                  <w:i/>
                  <w:iCs/>
                  <w:color w:val="000000"/>
                </w:rPr>
                <w:t>Alternative ISS</w:t>
              </w:r>
              <w:r w:rsidRPr="00514125">
                <w:rPr>
                  <w:color w:val="000000"/>
                </w:rPr>
                <w:t>:</w:t>
              </w:r>
            </w:ins>
            <w:r w:rsidRPr="00514125">
              <w:rPr>
                <w:rStyle w:val="Artref"/>
              </w:rPr>
              <w:br/>
            </w:r>
            <w:ins w:id="105" w:author="Gomez, Yoanni" w:date="2023-03-13T10:46:00Z">
              <w:r w:rsidRPr="00514125">
                <w:rPr>
                  <w:color w:val="000000"/>
                </w:rPr>
                <w:t>INTER</w:t>
              </w:r>
            </w:ins>
            <w:ins w:id="106" w:author="Turnbull, Karen" w:date="2023-03-15T12:15:00Z">
              <w:r w:rsidRPr="00514125">
                <w:rPr>
                  <w:color w:val="000000"/>
                </w:rPr>
                <w:t>-</w:t>
              </w:r>
            </w:ins>
            <w:ins w:id="107" w:author="Gomez, Yoanni" w:date="2023-03-13T10:46:00Z">
              <w:r w:rsidRPr="00514125">
                <w:rPr>
                  <w:color w:val="000000"/>
                </w:rPr>
                <w:t>SATELLITE  ADD 5.A117</w:t>
              </w:r>
            </w:ins>
          </w:p>
          <w:p w14:paraId="18E391F0" w14:textId="77777777" w:rsidR="00147F18" w:rsidRPr="00514125" w:rsidRDefault="00373E09" w:rsidP="00147F18">
            <w:pPr>
              <w:pStyle w:val="TableTextS5"/>
            </w:pPr>
            <w:r w:rsidRPr="00514125">
              <w:tab/>
            </w:r>
            <w:r w:rsidRPr="00514125">
              <w:tab/>
            </w:r>
            <w:r w:rsidRPr="00514125">
              <w:tab/>
            </w:r>
            <w:r w:rsidRPr="00514125">
              <w:tab/>
              <w:t>MOBILE</w:t>
            </w:r>
          </w:p>
          <w:p w14:paraId="6D626958" w14:textId="77777777" w:rsidR="00147F18" w:rsidRPr="00514125" w:rsidRDefault="00373E09" w:rsidP="00147F18">
            <w:pPr>
              <w:pStyle w:val="TableTextS5"/>
            </w:pPr>
            <w:r w:rsidRPr="00514125">
              <w:tab/>
            </w:r>
            <w:r w:rsidRPr="00514125">
              <w:tab/>
            </w:r>
            <w:r w:rsidRPr="00514125">
              <w:tab/>
            </w:r>
            <w:r w:rsidRPr="00514125">
              <w:tab/>
              <w:t>Earth exploration-satellite (Earth-to-space</w:t>
            </w:r>
            <w:proofErr w:type="gramStart"/>
            <w:r w:rsidRPr="00514125">
              <w:t>)  5.541</w:t>
            </w:r>
            <w:proofErr w:type="gramEnd"/>
          </w:p>
          <w:p w14:paraId="737047E8" w14:textId="77777777" w:rsidR="00147F18" w:rsidRPr="00514125" w:rsidRDefault="00373E09" w:rsidP="00147F18">
            <w:pPr>
              <w:pStyle w:val="TableTextS5"/>
              <w:rPr>
                <w:color w:val="000000"/>
              </w:rPr>
            </w:pPr>
            <w:r w:rsidRPr="00514125">
              <w:tab/>
            </w:r>
            <w:r w:rsidRPr="00514125">
              <w:tab/>
            </w:r>
            <w:r w:rsidRPr="00514125">
              <w:tab/>
            </w:r>
            <w:r w:rsidRPr="00514125">
              <w:tab/>
              <w:t>5.540</w:t>
            </w:r>
          </w:p>
        </w:tc>
      </w:tr>
      <w:tr w:rsidR="00147F18" w:rsidRPr="00514125" w14:paraId="4160C4C1" w14:textId="77777777" w:rsidTr="00147F18">
        <w:trPr>
          <w:cantSplit/>
          <w:jc w:val="center"/>
        </w:trPr>
        <w:tc>
          <w:tcPr>
            <w:tcW w:w="3084" w:type="dxa"/>
            <w:tcBorders>
              <w:top w:val="single" w:sz="4" w:space="0" w:color="auto"/>
              <w:left w:val="single" w:sz="4" w:space="0" w:color="auto"/>
              <w:bottom w:val="nil"/>
              <w:right w:val="single" w:sz="4" w:space="0" w:color="auto"/>
            </w:tcBorders>
            <w:hideMark/>
          </w:tcPr>
          <w:p w14:paraId="11137198" w14:textId="77777777" w:rsidR="00147F18" w:rsidRPr="00514125" w:rsidRDefault="00373E09" w:rsidP="00147F18">
            <w:pPr>
              <w:pStyle w:val="TableTextS5"/>
              <w:rPr>
                <w:rStyle w:val="Tablefreq"/>
              </w:rPr>
            </w:pPr>
            <w:r w:rsidRPr="00514125">
              <w:rPr>
                <w:rStyle w:val="Tablefreq"/>
              </w:rPr>
              <w:t>29.5-29.9</w:t>
            </w:r>
          </w:p>
          <w:p w14:paraId="31F98539" w14:textId="77777777" w:rsidR="00147F18" w:rsidRPr="00514125" w:rsidRDefault="00373E09" w:rsidP="00147F18">
            <w:pPr>
              <w:pStyle w:val="TableTextS5"/>
              <w:rPr>
                <w:rStyle w:val="Artref"/>
              </w:rPr>
            </w:pPr>
            <w:r w:rsidRPr="00514125">
              <w:rPr>
                <w:color w:val="000000"/>
              </w:rPr>
              <w:t>FIXED-SATELLITE</w:t>
            </w:r>
            <w:r w:rsidRPr="00514125">
              <w:rPr>
                <w:color w:val="000000"/>
              </w:rPr>
              <w:br/>
              <w:t>(Earth-to-</w:t>
            </w:r>
            <w:proofErr w:type="gramStart"/>
            <w:r w:rsidRPr="00514125">
              <w:rPr>
                <w:color w:val="000000"/>
              </w:rPr>
              <w:t xml:space="preserve">space)  </w:t>
            </w:r>
            <w:r w:rsidRPr="00514125">
              <w:rPr>
                <w:rStyle w:val="Artref"/>
              </w:rPr>
              <w:t>5.484A</w:t>
            </w:r>
            <w:proofErr w:type="gramEnd"/>
            <w:r w:rsidRPr="00514125">
              <w:rPr>
                <w:color w:val="000000"/>
              </w:rPr>
              <w:t xml:space="preserve">  </w:t>
            </w:r>
            <w:r w:rsidRPr="00514125">
              <w:rPr>
                <w:rStyle w:val="Artref"/>
              </w:rPr>
              <w:t>5.484B  5.516B  5.527A  5.539</w:t>
            </w:r>
            <w:r w:rsidRPr="00514125">
              <w:rPr>
                <w:color w:val="000000"/>
              </w:rPr>
              <w:t xml:space="preserve"> </w:t>
            </w:r>
            <w:ins w:id="108" w:author="ITU - LRT -" w:date="2022-06-06T16:54:00Z">
              <w:r w:rsidRPr="00514125">
                <w:rPr>
                  <w:rStyle w:val="Artref"/>
                  <w:color w:val="000000"/>
                </w:rPr>
                <w:br/>
              </w:r>
            </w:ins>
            <w:ins w:id="109" w:author="Karina, Cessy" w:date="2023-04-01T17:33:00Z">
              <w:r w:rsidRPr="00514125">
                <w:rPr>
                  <w:i/>
                  <w:iCs/>
                </w:rPr>
                <w:t>Alternative FSS:</w:t>
              </w:r>
            </w:ins>
            <w:ins w:id="110" w:author="Gomez, Yoanni" w:date="2023-04-04T10:41:00Z">
              <w:r w:rsidRPr="00514125">
                <w:rPr>
                  <w:rStyle w:val="Artref"/>
                  <w:color w:val="000000"/>
                </w:rPr>
                <w:br/>
              </w:r>
            </w:ins>
            <w:ins w:id="111" w:author="1.17 Chairman" w:date="2022-05-14T09:43:00Z">
              <w:r w:rsidRPr="00514125">
                <w:t>(space-to-space)</w:t>
              </w:r>
            </w:ins>
            <w:ins w:id="112" w:author="1.17 Chairman" w:date="2022-05-13T06:43:00Z">
              <w:r w:rsidRPr="00514125">
                <w:t xml:space="preserve">  ADD </w:t>
              </w:r>
              <w:r w:rsidRPr="00514125">
                <w:rPr>
                  <w:rStyle w:val="Artref"/>
                </w:rPr>
                <w:t>5.A117</w:t>
              </w:r>
              <w:r w:rsidRPr="00514125">
                <w:rPr>
                  <w:szCs w:val="16"/>
                </w:rPr>
                <w:t xml:space="preserve"> </w:t>
              </w:r>
            </w:ins>
            <w:ins w:id="113" w:author="Gomez, Yoanni" w:date="2023-04-04T10:42:00Z">
              <w:r w:rsidRPr="00514125">
                <w:rPr>
                  <w:szCs w:val="16"/>
                </w:rPr>
                <w:br/>
              </w:r>
            </w:ins>
            <w:ins w:id="114" w:author="Karina, Cessy" w:date="2023-04-01T17:34:00Z">
              <w:r w:rsidRPr="00514125">
                <w:rPr>
                  <w:i/>
                  <w:iCs/>
                  <w:color w:val="000000"/>
                </w:rPr>
                <w:t>Alternative ISS</w:t>
              </w:r>
              <w:r w:rsidRPr="00514125">
                <w:rPr>
                  <w:color w:val="000000"/>
                </w:rPr>
                <w:t>:</w:t>
              </w:r>
            </w:ins>
            <w:ins w:id="115" w:author="Gomez, Yoanni" w:date="2023-04-04T10:42:00Z">
              <w:r w:rsidRPr="00514125">
                <w:rPr>
                  <w:rStyle w:val="Artref"/>
                </w:rPr>
                <w:br/>
              </w:r>
            </w:ins>
            <w:ins w:id="116" w:author="Karina, Cessy" w:date="2023-04-01T17:54:00Z">
              <w:r w:rsidRPr="00514125">
                <w:rPr>
                  <w:rStyle w:val="Artref"/>
                </w:rPr>
                <w:t>INTER-SATELLITE ADD 5.A117</w:t>
              </w:r>
            </w:ins>
          </w:p>
          <w:p w14:paraId="4C78AD9A" w14:textId="77777777" w:rsidR="00147F18" w:rsidRPr="00514125" w:rsidRDefault="00373E09" w:rsidP="00147F18">
            <w:pPr>
              <w:pStyle w:val="TableTextS5"/>
              <w:rPr>
                <w:color w:val="000000"/>
              </w:rPr>
            </w:pPr>
            <w:r w:rsidRPr="00514125">
              <w:rPr>
                <w:color w:val="000000"/>
              </w:rPr>
              <w:t>Earth exploration-satellite</w:t>
            </w:r>
            <w:r w:rsidRPr="00514125">
              <w:rPr>
                <w:color w:val="000000"/>
              </w:rPr>
              <w:br/>
              <w:t>(Earth-to-space</w:t>
            </w:r>
            <w:proofErr w:type="gramStart"/>
            <w:r w:rsidRPr="00514125">
              <w:rPr>
                <w:color w:val="000000"/>
              </w:rPr>
              <w:t xml:space="preserve">)  </w:t>
            </w:r>
            <w:r w:rsidRPr="00514125">
              <w:rPr>
                <w:rStyle w:val="Artref"/>
              </w:rPr>
              <w:t>5.541</w:t>
            </w:r>
            <w:proofErr w:type="gramEnd"/>
          </w:p>
          <w:p w14:paraId="4CA8DB3D" w14:textId="77777777" w:rsidR="00147F18" w:rsidRPr="00514125" w:rsidRDefault="00373E09" w:rsidP="00147F18">
            <w:pPr>
              <w:pStyle w:val="TableTextS5"/>
              <w:rPr>
                <w:color w:val="000000"/>
              </w:rPr>
            </w:pPr>
            <w:r w:rsidRPr="00514125">
              <w:rPr>
                <w:color w:val="000000"/>
              </w:rPr>
              <w:t>Mobile-satellite (Earth-to-space)</w:t>
            </w:r>
          </w:p>
        </w:tc>
        <w:tc>
          <w:tcPr>
            <w:tcW w:w="3084" w:type="dxa"/>
            <w:tcBorders>
              <w:top w:val="single" w:sz="4" w:space="0" w:color="auto"/>
              <w:left w:val="single" w:sz="4" w:space="0" w:color="auto"/>
              <w:bottom w:val="nil"/>
              <w:right w:val="single" w:sz="4" w:space="0" w:color="auto"/>
            </w:tcBorders>
            <w:hideMark/>
          </w:tcPr>
          <w:p w14:paraId="04EF9B64" w14:textId="77777777" w:rsidR="00147F18" w:rsidRPr="00514125" w:rsidRDefault="00373E09" w:rsidP="00147F18">
            <w:pPr>
              <w:pStyle w:val="TableTextS5"/>
              <w:rPr>
                <w:rStyle w:val="Tablefreq"/>
              </w:rPr>
            </w:pPr>
            <w:r w:rsidRPr="00514125">
              <w:rPr>
                <w:rStyle w:val="Tablefreq"/>
              </w:rPr>
              <w:t>29.5-29.9</w:t>
            </w:r>
          </w:p>
          <w:p w14:paraId="7728F1D7" w14:textId="77777777" w:rsidR="00147F18" w:rsidRPr="00514125" w:rsidRDefault="00373E09" w:rsidP="00147F18">
            <w:pPr>
              <w:pStyle w:val="TableTextS5"/>
              <w:rPr>
                <w:rStyle w:val="Artref"/>
              </w:rPr>
            </w:pPr>
            <w:r w:rsidRPr="00514125">
              <w:rPr>
                <w:color w:val="000000"/>
              </w:rPr>
              <w:t>FIXED-SATELLITE</w:t>
            </w:r>
            <w:r w:rsidRPr="00514125">
              <w:rPr>
                <w:color w:val="000000"/>
              </w:rPr>
              <w:br/>
              <w:t>(Earth-to-</w:t>
            </w:r>
            <w:proofErr w:type="gramStart"/>
            <w:r w:rsidRPr="00514125">
              <w:rPr>
                <w:color w:val="000000"/>
              </w:rPr>
              <w:t xml:space="preserve">space)  </w:t>
            </w:r>
            <w:r w:rsidRPr="00514125">
              <w:rPr>
                <w:rStyle w:val="Artref"/>
              </w:rPr>
              <w:t>5.484A</w:t>
            </w:r>
            <w:proofErr w:type="gramEnd"/>
            <w:r w:rsidRPr="00514125">
              <w:rPr>
                <w:rStyle w:val="Artref"/>
              </w:rPr>
              <w:t xml:space="preserve">  5.484B  5.516B  5.527A  5.539</w:t>
            </w:r>
            <w:r w:rsidRPr="00514125">
              <w:rPr>
                <w:color w:val="000000"/>
              </w:rPr>
              <w:t xml:space="preserve"> </w:t>
            </w:r>
            <w:ins w:id="117" w:author="ITU - LRT -" w:date="2022-06-06T16:54:00Z">
              <w:r w:rsidRPr="00514125">
                <w:rPr>
                  <w:rStyle w:val="Artref"/>
                  <w:color w:val="000000"/>
                </w:rPr>
                <w:br/>
              </w:r>
            </w:ins>
            <w:ins w:id="118" w:author="Karina, Cessy" w:date="2023-04-01T17:33:00Z">
              <w:r w:rsidRPr="00514125">
                <w:rPr>
                  <w:i/>
                  <w:iCs/>
                </w:rPr>
                <w:t>Alternative FSS:</w:t>
              </w:r>
            </w:ins>
            <w:ins w:id="119" w:author="Gomez, Yoanni" w:date="2023-04-04T10:41:00Z">
              <w:r w:rsidRPr="00514125">
                <w:rPr>
                  <w:rStyle w:val="Artref"/>
                  <w:color w:val="000000"/>
                </w:rPr>
                <w:br/>
              </w:r>
            </w:ins>
            <w:ins w:id="120" w:author="1.17 Chairman" w:date="2022-05-14T09:43:00Z">
              <w:r w:rsidRPr="00514125">
                <w:t>(space-to-space)</w:t>
              </w:r>
            </w:ins>
            <w:ins w:id="121" w:author="1.17 Chairman" w:date="2022-05-13T06:43:00Z">
              <w:r w:rsidRPr="00514125">
                <w:t xml:space="preserve">  ADD </w:t>
              </w:r>
              <w:r w:rsidRPr="00514125">
                <w:rPr>
                  <w:rStyle w:val="Artref"/>
                </w:rPr>
                <w:t>5.A117</w:t>
              </w:r>
              <w:r w:rsidRPr="00514125">
                <w:rPr>
                  <w:szCs w:val="16"/>
                </w:rPr>
                <w:t xml:space="preserve"> </w:t>
              </w:r>
            </w:ins>
            <w:ins w:id="122" w:author="Gomez, Yoanni" w:date="2023-04-04T10:42:00Z">
              <w:r w:rsidRPr="00514125">
                <w:rPr>
                  <w:szCs w:val="16"/>
                </w:rPr>
                <w:br/>
              </w:r>
            </w:ins>
            <w:ins w:id="123" w:author="Karina, Cessy" w:date="2023-04-01T17:34:00Z">
              <w:r w:rsidRPr="00514125">
                <w:rPr>
                  <w:i/>
                  <w:iCs/>
                  <w:color w:val="000000"/>
                </w:rPr>
                <w:t>Alternative ISS</w:t>
              </w:r>
              <w:r w:rsidRPr="00514125">
                <w:rPr>
                  <w:color w:val="000000"/>
                </w:rPr>
                <w:t>:</w:t>
              </w:r>
            </w:ins>
            <w:ins w:id="124" w:author="Gomez, Yoanni" w:date="2023-04-04T10:42:00Z">
              <w:r w:rsidRPr="00514125">
                <w:rPr>
                  <w:rStyle w:val="Artref"/>
                </w:rPr>
                <w:br/>
              </w:r>
            </w:ins>
            <w:ins w:id="125" w:author="Karina, Cessy" w:date="2023-04-01T17:54:00Z">
              <w:r w:rsidRPr="00514125">
                <w:rPr>
                  <w:rStyle w:val="Artref"/>
                </w:rPr>
                <w:t>INTER-SATELLITE ADD 5.A117</w:t>
              </w:r>
            </w:ins>
          </w:p>
          <w:p w14:paraId="78D2ACE1" w14:textId="77777777" w:rsidR="00147F18" w:rsidRPr="00514125" w:rsidRDefault="00373E09" w:rsidP="00147F18">
            <w:pPr>
              <w:pStyle w:val="TableTextS5"/>
              <w:rPr>
                <w:color w:val="000000"/>
              </w:rPr>
            </w:pPr>
            <w:r w:rsidRPr="00514125">
              <w:rPr>
                <w:color w:val="000000"/>
              </w:rPr>
              <w:t>MOBILE-SATELLITE</w:t>
            </w:r>
            <w:r w:rsidRPr="00514125">
              <w:rPr>
                <w:color w:val="000000"/>
              </w:rPr>
              <w:br/>
              <w:t>(Earth-to-space)</w:t>
            </w:r>
          </w:p>
          <w:p w14:paraId="453F239B" w14:textId="77777777" w:rsidR="00147F18" w:rsidRPr="00514125" w:rsidRDefault="00373E09" w:rsidP="00147F18">
            <w:pPr>
              <w:pStyle w:val="TableTextS5"/>
              <w:rPr>
                <w:color w:val="000000"/>
              </w:rPr>
            </w:pPr>
            <w:r w:rsidRPr="00514125">
              <w:rPr>
                <w:color w:val="000000"/>
              </w:rPr>
              <w:t>Earth exploration-satellite</w:t>
            </w:r>
            <w:r w:rsidRPr="00514125">
              <w:rPr>
                <w:color w:val="000000"/>
              </w:rPr>
              <w:br/>
              <w:t>(Earth-to-</w:t>
            </w:r>
            <w:proofErr w:type="gramStart"/>
            <w:r w:rsidRPr="00514125">
              <w:rPr>
                <w:color w:val="000000"/>
              </w:rPr>
              <w:t xml:space="preserve">space)  </w:t>
            </w:r>
            <w:r w:rsidRPr="00514125">
              <w:rPr>
                <w:rStyle w:val="Artref"/>
              </w:rPr>
              <w:t>5</w:t>
            </w:r>
            <w:proofErr w:type="gramEnd"/>
            <w:r w:rsidRPr="00514125">
              <w:rPr>
                <w:rStyle w:val="Artref"/>
              </w:rPr>
              <w:t>.541</w:t>
            </w:r>
          </w:p>
        </w:tc>
        <w:tc>
          <w:tcPr>
            <w:tcW w:w="3136" w:type="dxa"/>
            <w:tcBorders>
              <w:top w:val="single" w:sz="4" w:space="0" w:color="auto"/>
              <w:left w:val="single" w:sz="4" w:space="0" w:color="auto"/>
              <w:bottom w:val="nil"/>
              <w:right w:val="single" w:sz="4" w:space="0" w:color="auto"/>
            </w:tcBorders>
            <w:hideMark/>
          </w:tcPr>
          <w:p w14:paraId="2245D27E" w14:textId="77777777" w:rsidR="00147F18" w:rsidRPr="00514125" w:rsidRDefault="00373E09" w:rsidP="00147F18">
            <w:pPr>
              <w:pStyle w:val="TableTextS5"/>
              <w:rPr>
                <w:rStyle w:val="Tablefreq"/>
              </w:rPr>
            </w:pPr>
            <w:r w:rsidRPr="00514125">
              <w:rPr>
                <w:rStyle w:val="Tablefreq"/>
              </w:rPr>
              <w:t>29.5-29.9</w:t>
            </w:r>
          </w:p>
          <w:p w14:paraId="6BA8F5CD" w14:textId="77777777" w:rsidR="00147F18" w:rsidRPr="00514125" w:rsidRDefault="00373E09" w:rsidP="00147F18">
            <w:pPr>
              <w:pStyle w:val="TableTextS5"/>
              <w:rPr>
                <w:rStyle w:val="Artref"/>
              </w:rPr>
            </w:pPr>
            <w:r w:rsidRPr="00514125">
              <w:rPr>
                <w:color w:val="000000"/>
              </w:rPr>
              <w:t>FIXED-SATELLITE</w:t>
            </w:r>
            <w:r w:rsidRPr="00514125">
              <w:rPr>
                <w:color w:val="000000"/>
              </w:rPr>
              <w:br/>
              <w:t>(Earth-to-</w:t>
            </w:r>
            <w:proofErr w:type="gramStart"/>
            <w:r w:rsidRPr="00514125">
              <w:rPr>
                <w:color w:val="000000"/>
              </w:rPr>
              <w:t xml:space="preserve">space)  </w:t>
            </w:r>
            <w:r w:rsidRPr="00514125">
              <w:rPr>
                <w:rStyle w:val="Artref"/>
              </w:rPr>
              <w:t>5.484A</w:t>
            </w:r>
            <w:proofErr w:type="gramEnd"/>
            <w:r w:rsidRPr="00514125">
              <w:rPr>
                <w:rStyle w:val="Artref"/>
              </w:rPr>
              <w:t xml:space="preserve">  5.484B  5.516B  5.527A  5.539</w:t>
            </w:r>
            <w:r w:rsidRPr="00514125">
              <w:rPr>
                <w:color w:val="000000"/>
              </w:rPr>
              <w:t xml:space="preserve"> </w:t>
            </w:r>
            <w:ins w:id="126" w:author="ITU - LRT -" w:date="2022-06-06T16:54:00Z">
              <w:r w:rsidRPr="00514125">
                <w:rPr>
                  <w:rStyle w:val="Artref"/>
                  <w:color w:val="000000"/>
                </w:rPr>
                <w:br/>
              </w:r>
            </w:ins>
            <w:ins w:id="127" w:author="Karina, Cessy" w:date="2023-04-01T17:33:00Z">
              <w:r w:rsidRPr="00514125">
                <w:rPr>
                  <w:i/>
                  <w:iCs/>
                </w:rPr>
                <w:t>Alternative FSS:</w:t>
              </w:r>
            </w:ins>
            <w:ins w:id="128" w:author="Gomez, Yoanni" w:date="2023-04-04T10:41:00Z">
              <w:r w:rsidRPr="00514125">
                <w:rPr>
                  <w:rStyle w:val="Artref"/>
                  <w:color w:val="000000"/>
                </w:rPr>
                <w:br/>
              </w:r>
            </w:ins>
            <w:ins w:id="129" w:author="1.17 Chairman" w:date="2022-05-14T09:43:00Z">
              <w:r w:rsidRPr="00514125">
                <w:t>(space-to-space)</w:t>
              </w:r>
            </w:ins>
            <w:ins w:id="130" w:author="1.17 Chairman" w:date="2022-05-13T06:43:00Z">
              <w:r w:rsidRPr="00514125">
                <w:t xml:space="preserve">  ADD </w:t>
              </w:r>
              <w:r w:rsidRPr="00514125">
                <w:rPr>
                  <w:rStyle w:val="Artref"/>
                </w:rPr>
                <w:t>5.A117</w:t>
              </w:r>
              <w:r w:rsidRPr="00514125">
                <w:rPr>
                  <w:szCs w:val="16"/>
                </w:rPr>
                <w:t xml:space="preserve"> </w:t>
              </w:r>
            </w:ins>
            <w:ins w:id="131" w:author="Gomez, Yoanni" w:date="2023-04-04T10:42:00Z">
              <w:r w:rsidRPr="00514125">
                <w:rPr>
                  <w:szCs w:val="16"/>
                </w:rPr>
                <w:br/>
              </w:r>
              <w:r w:rsidRPr="00514125">
                <w:rPr>
                  <w:rStyle w:val="Artref"/>
                  <w:i/>
                  <w:iCs/>
                </w:rPr>
                <w:t>Alternative ISS</w:t>
              </w:r>
              <w:r w:rsidRPr="00514125">
                <w:rPr>
                  <w:rStyle w:val="Artref"/>
                </w:rPr>
                <w:t>:</w:t>
              </w:r>
              <w:r w:rsidRPr="00514125">
                <w:rPr>
                  <w:rStyle w:val="Artref"/>
                </w:rPr>
                <w:br/>
              </w:r>
            </w:ins>
            <w:ins w:id="132" w:author="Karina, Cessy" w:date="2023-04-01T17:54:00Z">
              <w:r w:rsidRPr="00514125">
                <w:rPr>
                  <w:rStyle w:val="Artref"/>
                </w:rPr>
                <w:t>INTER-SATELLITE ADD 5.A117</w:t>
              </w:r>
            </w:ins>
          </w:p>
          <w:p w14:paraId="4BEAA4FF" w14:textId="77777777" w:rsidR="00147F18" w:rsidRPr="00514125" w:rsidRDefault="00373E09" w:rsidP="00147F18">
            <w:pPr>
              <w:pStyle w:val="TableTextS5"/>
              <w:rPr>
                <w:color w:val="000000"/>
              </w:rPr>
            </w:pPr>
            <w:r w:rsidRPr="00514125">
              <w:rPr>
                <w:color w:val="000000"/>
              </w:rPr>
              <w:t>Earth exploration-satellite</w:t>
            </w:r>
            <w:r w:rsidRPr="00514125">
              <w:rPr>
                <w:color w:val="000000"/>
              </w:rPr>
              <w:br/>
              <w:t>(Earth-to-space</w:t>
            </w:r>
            <w:proofErr w:type="gramStart"/>
            <w:r w:rsidRPr="00514125">
              <w:rPr>
                <w:color w:val="000000"/>
              </w:rPr>
              <w:t xml:space="preserve">)  </w:t>
            </w:r>
            <w:r w:rsidRPr="00514125">
              <w:rPr>
                <w:rStyle w:val="Artref"/>
              </w:rPr>
              <w:t>5.541</w:t>
            </w:r>
            <w:proofErr w:type="gramEnd"/>
          </w:p>
          <w:p w14:paraId="03C8974B" w14:textId="77777777" w:rsidR="00147F18" w:rsidRPr="00514125" w:rsidRDefault="00373E09" w:rsidP="00147F18">
            <w:pPr>
              <w:pStyle w:val="TableTextS5"/>
              <w:rPr>
                <w:color w:val="000000"/>
              </w:rPr>
            </w:pPr>
            <w:r w:rsidRPr="00514125">
              <w:rPr>
                <w:color w:val="000000"/>
              </w:rPr>
              <w:t xml:space="preserve">Mobile-satellite (Earth-to-space) </w:t>
            </w:r>
          </w:p>
        </w:tc>
      </w:tr>
      <w:tr w:rsidR="00147F18" w:rsidRPr="00514125" w14:paraId="3583D26B" w14:textId="77777777" w:rsidTr="00147F18">
        <w:trPr>
          <w:cantSplit/>
          <w:jc w:val="center"/>
        </w:trPr>
        <w:tc>
          <w:tcPr>
            <w:tcW w:w="3084" w:type="dxa"/>
            <w:tcBorders>
              <w:top w:val="nil"/>
              <w:left w:val="single" w:sz="4" w:space="0" w:color="auto"/>
              <w:bottom w:val="single" w:sz="4" w:space="0" w:color="auto"/>
              <w:right w:val="single" w:sz="4" w:space="0" w:color="auto"/>
            </w:tcBorders>
            <w:hideMark/>
          </w:tcPr>
          <w:p w14:paraId="3868F5E8" w14:textId="77777777" w:rsidR="00147F18" w:rsidRPr="00514125" w:rsidRDefault="00373E09" w:rsidP="00147F18">
            <w:pPr>
              <w:pStyle w:val="TableTextS5"/>
              <w:spacing w:before="30" w:after="30"/>
              <w:rPr>
                <w:rStyle w:val="Artref"/>
                <w:color w:val="000000"/>
              </w:rPr>
            </w:pPr>
            <w:proofErr w:type="gramStart"/>
            <w:r w:rsidRPr="00514125">
              <w:rPr>
                <w:rStyle w:val="Artref"/>
                <w:color w:val="000000"/>
              </w:rPr>
              <w:t>5.540</w:t>
            </w:r>
            <w:r w:rsidRPr="00514125">
              <w:rPr>
                <w:rStyle w:val="Artref"/>
              </w:rPr>
              <w:t xml:space="preserve">  </w:t>
            </w:r>
            <w:r w:rsidRPr="00514125">
              <w:rPr>
                <w:rStyle w:val="Artref"/>
                <w:color w:val="000000"/>
              </w:rPr>
              <w:t>5</w:t>
            </w:r>
            <w:proofErr w:type="gramEnd"/>
            <w:r w:rsidRPr="00514125">
              <w:rPr>
                <w:rStyle w:val="Artref"/>
                <w:color w:val="000000"/>
              </w:rPr>
              <w:t>.542</w:t>
            </w:r>
          </w:p>
        </w:tc>
        <w:tc>
          <w:tcPr>
            <w:tcW w:w="3084" w:type="dxa"/>
            <w:tcBorders>
              <w:top w:val="nil"/>
              <w:left w:val="single" w:sz="4" w:space="0" w:color="auto"/>
              <w:bottom w:val="single" w:sz="4" w:space="0" w:color="auto"/>
              <w:right w:val="single" w:sz="4" w:space="0" w:color="auto"/>
            </w:tcBorders>
            <w:hideMark/>
          </w:tcPr>
          <w:p w14:paraId="2DAE9E4C" w14:textId="77777777" w:rsidR="00147F18" w:rsidRPr="00514125" w:rsidRDefault="00373E09" w:rsidP="00147F18">
            <w:pPr>
              <w:pStyle w:val="TableTextS5"/>
              <w:spacing w:before="30" w:after="30"/>
              <w:rPr>
                <w:rStyle w:val="Artref"/>
                <w:color w:val="000000"/>
              </w:rPr>
            </w:pPr>
            <w:proofErr w:type="gramStart"/>
            <w:r w:rsidRPr="00514125">
              <w:rPr>
                <w:rStyle w:val="Artref"/>
                <w:color w:val="000000"/>
              </w:rPr>
              <w:t>5.525</w:t>
            </w:r>
            <w:r w:rsidRPr="00514125">
              <w:rPr>
                <w:rStyle w:val="Artref"/>
              </w:rPr>
              <w:t xml:space="preserve">  </w:t>
            </w:r>
            <w:r w:rsidRPr="00514125">
              <w:rPr>
                <w:rStyle w:val="Artref"/>
                <w:color w:val="000000"/>
              </w:rPr>
              <w:t>5.526</w:t>
            </w:r>
            <w:proofErr w:type="gramEnd"/>
            <w:r w:rsidRPr="00514125">
              <w:rPr>
                <w:rStyle w:val="Artref"/>
              </w:rPr>
              <w:t xml:space="preserve">  </w:t>
            </w:r>
            <w:r w:rsidRPr="00514125">
              <w:rPr>
                <w:rStyle w:val="Artref"/>
                <w:color w:val="000000"/>
              </w:rPr>
              <w:t>5.527</w:t>
            </w:r>
            <w:r w:rsidRPr="00514125">
              <w:rPr>
                <w:rStyle w:val="Artref"/>
              </w:rPr>
              <w:t xml:space="preserve">  </w:t>
            </w:r>
            <w:r w:rsidRPr="00514125">
              <w:rPr>
                <w:rStyle w:val="Artref"/>
                <w:color w:val="000000"/>
              </w:rPr>
              <w:t>5.529</w:t>
            </w:r>
            <w:r w:rsidRPr="00514125">
              <w:rPr>
                <w:rStyle w:val="Artref"/>
              </w:rPr>
              <w:t xml:space="preserve">  </w:t>
            </w:r>
            <w:r w:rsidRPr="00514125">
              <w:rPr>
                <w:rStyle w:val="Artref"/>
                <w:color w:val="000000"/>
              </w:rPr>
              <w:t xml:space="preserve">5.540 </w:t>
            </w:r>
          </w:p>
        </w:tc>
        <w:tc>
          <w:tcPr>
            <w:tcW w:w="3136" w:type="dxa"/>
            <w:tcBorders>
              <w:top w:val="nil"/>
              <w:left w:val="single" w:sz="4" w:space="0" w:color="auto"/>
              <w:bottom w:val="single" w:sz="4" w:space="0" w:color="auto"/>
              <w:right w:val="single" w:sz="4" w:space="0" w:color="auto"/>
            </w:tcBorders>
            <w:hideMark/>
          </w:tcPr>
          <w:p w14:paraId="1EFB9B5C" w14:textId="77777777" w:rsidR="00147F18" w:rsidRPr="00514125" w:rsidRDefault="00373E09" w:rsidP="00147F18">
            <w:pPr>
              <w:pStyle w:val="TableTextS5"/>
              <w:spacing w:before="30" w:after="30"/>
              <w:rPr>
                <w:rStyle w:val="Artref"/>
                <w:color w:val="000000"/>
              </w:rPr>
            </w:pPr>
            <w:proofErr w:type="gramStart"/>
            <w:r w:rsidRPr="00514125">
              <w:rPr>
                <w:rStyle w:val="Artref"/>
                <w:color w:val="000000"/>
              </w:rPr>
              <w:t>5.540</w:t>
            </w:r>
            <w:r w:rsidRPr="00514125">
              <w:rPr>
                <w:rStyle w:val="Artref"/>
              </w:rPr>
              <w:t xml:space="preserve">  </w:t>
            </w:r>
            <w:r w:rsidRPr="00514125">
              <w:rPr>
                <w:rStyle w:val="Artref"/>
                <w:color w:val="000000"/>
              </w:rPr>
              <w:t>5</w:t>
            </w:r>
            <w:proofErr w:type="gramEnd"/>
            <w:r w:rsidRPr="00514125">
              <w:rPr>
                <w:rStyle w:val="Artref"/>
                <w:color w:val="000000"/>
              </w:rPr>
              <w:t>.542</w:t>
            </w:r>
          </w:p>
        </w:tc>
      </w:tr>
    </w:tbl>
    <w:p w14:paraId="1D2C1CFA" w14:textId="77777777" w:rsidR="00A249F9" w:rsidRPr="00514125" w:rsidRDefault="00A249F9"/>
    <w:p w14:paraId="40606EF3" w14:textId="77777777" w:rsidR="00545500" w:rsidRPr="00514125" w:rsidRDefault="00137DF8" w:rsidP="00545500">
      <w:pPr>
        <w:pStyle w:val="Reasons"/>
        <w:rPr>
          <w:b/>
          <w:bCs/>
          <w:sz w:val="22"/>
          <w:szCs w:val="22"/>
          <w:lang w:val="en-US"/>
        </w:rPr>
      </w:pPr>
      <w:r w:rsidRPr="0014654C">
        <w:rPr>
          <w:b/>
        </w:rPr>
        <w:t>Reasons:</w:t>
      </w:r>
      <w:r w:rsidRPr="0014654C">
        <w:t xml:space="preserve"> APT Members agree</w:t>
      </w:r>
      <w:r w:rsidR="00661AC8" w:rsidRPr="0014654C">
        <w:t>d</w:t>
      </w:r>
      <w:r w:rsidRPr="0014654C">
        <w:t xml:space="preserve"> to keep both Alternatives of allocation.</w:t>
      </w:r>
    </w:p>
    <w:p w14:paraId="4E8D28BC" w14:textId="77777777" w:rsidR="00087312" w:rsidRPr="00514125" w:rsidRDefault="00087312" w:rsidP="00087312">
      <w:pPr>
        <w:pStyle w:val="Reasons"/>
      </w:pPr>
    </w:p>
    <w:p w14:paraId="18608094" w14:textId="1B407A8B" w:rsidR="00A249F9" w:rsidRPr="00514125" w:rsidRDefault="00373E09">
      <w:pPr>
        <w:pStyle w:val="Proposal"/>
      </w:pPr>
      <w:r w:rsidRPr="00514125">
        <w:t>ADD</w:t>
      </w:r>
      <w:r w:rsidRPr="00514125">
        <w:tab/>
        <w:t>ACP/</w:t>
      </w:r>
      <w:r w:rsidR="0014654C">
        <w:t>xx</w:t>
      </w:r>
      <w:r w:rsidRPr="00514125">
        <w:t>A17/</w:t>
      </w:r>
      <w:r w:rsidR="00B40B33" w:rsidRPr="00514125">
        <w:t>6</w:t>
      </w:r>
      <w:r w:rsidRPr="00514125">
        <w:rPr>
          <w:vanish/>
          <w:color w:val="7F7F7F" w:themeColor="text1" w:themeTint="80"/>
          <w:vertAlign w:val="superscript"/>
        </w:rPr>
        <w:t>#1896</w:t>
      </w:r>
    </w:p>
    <w:p w14:paraId="49315DCB" w14:textId="77777777" w:rsidR="00147F18" w:rsidRPr="00514125" w:rsidRDefault="00373E09" w:rsidP="00147F18">
      <w:pPr>
        <w:pStyle w:val="Note"/>
        <w:keepNext/>
        <w:rPr>
          <w:lang w:eastAsia="zh-CN"/>
        </w:rPr>
      </w:pPr>
      <w:r w:rsidRPr="00514125">
        <w:rPr>
          <w:rStyle w:val="Artdef"/>
        </w:rPr>
        <w:t>5.A117</w:t>
      </w:r>
    </w:p>
    <w:p w14:paraId="05E81F26" w14:textId="77777777" w:rsidR="00147F18" w:rsidRPr="00514125" w:rsidDel="000541B4" w:rsidRDefault="00373E09" w:rsidP="00147F18">
      <w:pPr>
        <w:keepNext/>
        <w:rPr>
          <w:del w:id="133" w:author="DG 1.17" w:date="2023-08-16T00:13:00Z"/>
          <w:b/>
          <w:bCs/>
          <w:i/>
          <w:iCs/>
        </w:rPr>
      </w:pPr>
      <w:del w:id="134" w:author="DG 1.17" w:date="2023-08-16T00:13:00Z">
        <w:r w:rsidRPr="00514125" w:rsidDel="000541B4">
          <w:rPr>
            <w:b/>
            <w:bCs/>
            <w:i/>
            <w:iCs/>
            <w:rPrChange w:id="135" w:author="Lenovo" w:date="2023-08-19T10:07:00Z">
              <w:rPr>
                <w:b/>
                <w:bCs/>
                <w:i/>
                <w:iCs/>
                <w:highlight w:val="cyan"/>
              </w:rPr>
            </w:rPrChange>
          </w:rPr>
          <w:delText>Alternative non-GSO FSS hard limit</w:delText>
        </w:r>
      </w:del>
    </w:p>
    <w:p w14:paraId="34FFA596" w14:textId="77777777" w:rsidR="00147F18" w:rsidRPr="00514125" w:rsidRDefault="00373E09" w:rsidP="00147F18">
      <w:pPr>
        <w:pStyle w:val="Note"/>
        <w:rPr>
          <w:lang w:eastAsia="zh-CN"/>
        </w:rPr>
      </w:pPr>
      <w:r w:rsidRPr="00514125">
        <w:rPr>
          <w:lang w:eastAsia="zh-CN"/>
        </w:rPr>
        <w:tab/>
      </w:r>
      <w:r w:rsidRPr="00514125">
        <w:rPr>
          <w:lang w:eastAsia="zh-CN"/>
        </w:rPr>
        <w:tab/>
      </w:r>
      <w:del w:id="136" w:author="DG 1.17" w:date="2023-08-16T00:06:00Z">
        <w:r w:rsidRPr="00514125" w:rsidDel="000F34C2">
          <w:rPr>
            <w:i/>
            <w:iCs/>
            <w:u w:val="single"/>
            <w:lang w:eastAsia="zh-CN"/>
          </w:rPr>
          <w:delText>Option 1</w:delText>
        </w:r>
        <w:r w:rsidRPr="00514125" w:rsidDel="000F34C2">
          <w:rPr>
            <w:i/>
            <w:iCs/>
            <w:lang w:eastAsia="zh-CN"/>
          </w:rPr>
          <w:delText>:</w:delText>
        </w:r>
        <w:r w:rsidRPr="00514125" w:rsidDel="000F34C2">
          <w:rPr>
            <w:lang w:eastAsia="zh-CN"/>
          </w:rPr>
          <w:delText xml:space="preserve"> For use of the frequency bands 18.1-18.6 GHz, 18.8-20.2 GHz and 27.5-30 GHz, or parts thereof, by space stations in the [</w:delText>
        </w:r>
        <w:r w:rsidRPr="00514125" w:rsidDel="000F34C2">
          <w:rPr>
            <w:i/>
            <w:iCs/>
            <w:lang w:eastAsia="zh-CN"/>
          </w:rPr>
          <w:delText>Alternative FSS</w:delText>
        </w:r>
        <w:r w:rsidRPr="00514125" w:rsidDel="000F34C2">
          <w:rPr>
            <w:lang w:eastAsia="zh-CN"/>
          </w:rPr>
          <w:delText>: fixed-satellite service (space-to-space)][</w:delText>
        </w:r>
        <w:r w:rsidRPr="00514125" w:rsidDel="000F34C2">
          <w:rPr>
            <w:i/>
            <w:iCs/>
            <w:lang w:eastAsia="zh-CN"/>
          </w:rPr>
          <w:delText>Alternative ISS</w:delText>
        </w:r>
        <w:r w:rsidRPr="00514125" w:rsidDel="000F34C2">
          <w:rPr>
            <w:lang w:eastAsia="zh-CN"/>
          </w:rPr>
          <w:delText>: inter-satellite service] Resolution </w:delText>
        </w:r>
        <w:r w:rsidRPr="00514125" w:rsidDel="000F34C2">
          <w:rPr>
            <w:b/>
            <w:bCs/>
            <w:lang w:eastAsia="zh-CN"/>
          </w:rPr>
          <w:delText>[A117</w:delText>
        </w:r>
        <w:r w:rsidRPr="00514125" w:rsidDel="000F34C2">
          <w:rPr>
            <w:b/>
            <w:bCs/>
            <w:lang w:eastAsia="zh-CN"/>
          </w:rPr>
          <w:noBreakHyphen/>
          <w:delText>B] (WRC</w:delText>
        </w:r>
        <w:r w:rsidRPr="00514125" w:rsidDel="000F34C2">
          <w:rPr>
            <w:b/>
            <w:bCs/>
            <w:lang w:eastAsia="zh-CN"/>
          </w:rPr>
          <w:noBreakHyphen/>
          <w:delText>23)</w:delText>
        </w:r>
        <w:r w:rsidRPr="00514125" w:rsidDel="000F34C2">
          <w:rPr>
            <w:lang w:eastAsia="zh-CN"/>
          </w:rPr>
          <w:delText xml:space="preserve"> shall apply. Such use is not subject to coordination under No. </w:delText>
        </w:r>
        <w:r w:rsidRPr="00514125" w:rsidDel="000F34C2">
          <w:rPr>
            <w:rStyle w:val="Artref"/>
            <w:b/>
            <w:bCs/>
          </w:rPr>
          <w:delText>9.11A</w:delText>
        </w:r>
        <w:r w:rsidRPr="00514125" w:rsidDel="000F34C2">
          <w:rPr>
            <w:lang w:eastAsia="zh-CN"/>
          </w:rPr>
          <w:delText>. No.</w:delText>
        </w:r>
        <w:r w:rsidRPr="00514125" w:rsidDel="000F34C2">
          <w:rPr>
            <w:b/>
            <w:bCs/>
            <w:lang w:eastAsia="zh-CN"/>
          </w:rPr>
          <w:delText> </w:delText>
        </w:r>
        <w:r w:rsidRPr="00514125" w:rsidDel="000F34C2">
          <w:rPr>
            <w:rStyle w:val="ArtrefBold"/>
          </w:rPr>
          <w:delText>4.10</w:delText>
        </w:r>
        <w:r w:rsidRPr="00514125" w:rsidDel="000F34C2">
          <w:rPr>
            <w:lang w:eastAsia="zh-CN"/>
          </w:rPr>
          <w:delText xml:space="preserve"> does not apply.</w:delText>
        </w:r>
        <w:r w:rsidRPr="00514125" w:rsidDel="000F34C2">
          <w:rPr>
            <w:sz w:val="16"/>
            <w:szCs w:val="16"/>
            <w:lang w:eastAsia="zh-CN"/>
          </w:rPr>
          <w:delText>     (WRC</w:delText>
        </w:r>
        <w:r w:rsidRPr="00514125" w:rsidDel="000F34C2">
          <w:rPr>
            <w:sz w:val="16"/>
            <w:szCs w:val="16"/>
            <w:lang w:eastAsia="zh-CN"/>
          </w:rPr>
          <w:noBreakHyphen/>
          <w:delText>23)</w:delText>
        </w:r>
      </w:del>
    </w:p>
    <w:p w14:paraId="4E80287C" w14:textId="77777777" w:rsidR="00147F18" w:rsidRPr="00514125" w:rsidRDefault="00373E09" w:rsidP="00147F18">
      <w:pPr>
        <w:pStyle w:val="Note"/>
        <w:rPr>
          <w:sz w:val="16"/>
          <w:szCs w:val="16"/>
          <w:lang w:eastAsia="zh-CN"/>
        </w:rPr>
      </w:pPr>
      <w:r w:rsidRPr="00514125">
        <w:rPr>
          <w:lang w:eastAsia="zh-CN"/>
        </w:rPr>
        <w:tab/>
      </w:r>
      <w:r w:rsidRPr="00514125">
        <w:rPr>
          <w:lang w:eastAsia="zh-CN"/>
        </w:rPr>
        <w:tab/>
      </w:r>
      <w:del w:id="137" w:author="DG 1.17" w:date="2023-08-16T00:06:00Z">
        <w:r w:rsidRPr="00514125" w:rsidDel="000F34C2">
          <w:rPr>
            <w:i/>
            <w:iCs/>
            <w:u w:val="single"/>
            <w:lang w:eastAsia="zh-CN"/>
          </w:rPr>
          <w:delText>Option 2</w:delText>
        </w:r>
        <w:r w:rsidRPr="00514125" w:rsidDel="000F34C2">
          <w:rPr>
            <w:lang w:eastAsia="zh-CN"/>
          </w:rPr>
          <w:delText xml:space="preserve">: </w:delText>
        </w:r>
      </w:del>
      <w:bookmarkStart w:id="138" w:name="_Hlk95827408"/>
      <w:r w:rsidRPr="00514125">
        <w:rPr>
          <w:lang w:eastAsia="zh-CN"/>
        </w:rPr>
        <w:t>For use of the frequency bands 18.1-18.6 GHz, 18.8-20.2 GHz and 27.5-30 GHz, or parts thereof, by space stations in the [</w:t>
      </w:r>
      <w:r w:rsidRPr="00514125">
        <w:rPr>
          <w:i/>
          <w:iCs/>
          <w:lang w:eastAsia="zh-CN"/>
        </w:rPr>
        <w:t>Alternative FSS</w:t>
      </w:r>
      <w:r w:rsidRPr="00514125">
        <w:rPr>
          <w:lang w:eastAsia="zh-CN"/>
        </w:rPr>
        <w:t>: fixed-satellite service (space-to-space</w:t>
      </w:r>
      <w:proofErr w:type="gramStart"/>
      <w:r w:rsidRPr="00514125">
        <w:rPr>
          <w:lang w:eastAsia="zh-CN"/>
        </w:rPr>
        <w:t>)][</w:t>
      </w:r>
      <w:proofErr w:type="gramEnd"/>
      <w:r w:rsidRPr="00514125">
        <w:rPr>
          <w:i/>
          <w:iCs/>
          <w:lang w:eastAsia="zh-CN"/>
        </w:rPr>
        <w:t>Alternative ISS</w:t>
      </w:r>
      <w:r w:rsidRPr="00514125">
        <w:rPr>
          <w:lang w:eastAsia="zh-CN"/>
        </w:rPr>
        <w:t>: inter-satellite service]</w:t>
      </w:r>
      <w:r w:rsidR="00A62376" w:rsidRPr="00514125">
        <w:rPr>
          <w:lang w:eastAsia="zh-CN"/>
        </w:rPr>
        <w:t xml:space="preserve"> </w:t>
      </w:r>
      <w:r w:rsidRPr="00514125">
        <w:rPr>
          <w:lang w:eastAsia="zh-CN"/>
        </w:rPr>
        <w:t>Resolution </w:t>
      </w:r>
      <w:r w:rsidRPr="00514125">
        <w:rPr>
          <w:b/>
          <w:bCs/>
          <w:lang w:eastAsia="zh-CN"/>
        </w:rPr>
        <w:t>[A117</w:t>
      </w:r>
      <w:r w:rsidRPr="00514125">
        <w:rPr>
          <w:b/>
          <w:bCs/>
          <w:lang w:eastAsia="zh-CN"/>
        </w:rPr>
        <w:noBreakHyphen/>
        <w:t>B](WRC</w:t>
      </w:r>
      <w:r w:rsidRPr="00514125">
        <w:rPr>
          <w:b/>
          <w:bCs/>
          <w:lang w:eastAsia="zh-CN"/>
        </w:rPr>
        <w:noBreakHyphen/>
        <w:t>23)</w:t>
      </w:r>
      <w:r w:rsidRPr="00514125">
        <w:rPr>
          <w:lang w:eastAsia="zh-CN"/>
        </w:rPr>
        <w:t xml:space="preserve"> shall apply. Such use is limited to space research, space operation and/or Earth exploration-satellite applications, </w:t>
      </w:r>
      <w:proofErr w:type="gramStart"/>
      <w:r w:rsidRPr="00514125">
        <w:rPr>
          <w:lang w:eastAsia="zh-CN"/>
        </w:rPr>
        <w:t>and also</w:t>
      </w:r>
      <w:proofErr w:type="gramEnd"/>
      <w:r w:rsidRPr="00514125">
        <w:rPr>
          <w:lang w:eastAsia="zh-CN"/>
        </w:rPr>
        <w:t xml:space="preserve"> transmissions of data originating from industrial and medical activities in space and is not subject to coordination under No. </w:t>
      </w:r>
      <w:r w:rsidRPr="00514125">
        <w:rPr>
          <w:rStyle w:val="Artref"/>
          <w:b/>
          <w:bCs/>
        </w:rPr>
        <w:t>9.11A</w:t>
      </w:r>
      <w:r w:rsidRPr="00514125">
        <w:rPr>
          <w:lang w:eastAsia="zh-CN"/>
        </w:rPr>
        <w:t>. No.</w:t>
      </w:r>
      <w:r w:rsidRPr="00514125">
        <w:rPr>
          <w:b/>
          <w:bCs/>
          <w:lang w:eastAsia="zh-CN"/>
        </w:rPr>
        <w:t> </w:t>
      </w:r>
      <w:r w:rsidRPr="00514125">
        <w:rPr>
          <w:rStyle w:val="ArtrefBold"/>
        </w:rPr>
        <w:t>4.10</w:t>
      </w:r>
      <w:r w:rsidRPr="00514125">
        <w:rPr>
          <w:lang w:eastAsia="zh-CN"/>
        </w:rPr>
        <w:t xml:space="preserve"> does not apply.</w:t>
      </w:r>
      <w:bookmarkEnd w:id="138"/>
      <w:r w:rsidRPr="00514125">
        <w:rPr>
          <w:sz w:val="16"/>
          <w:szCs w:val="16"/>
          <w:lang w:eastAsia="zh-CN"/>
        </w:rPr>
        <w:t>     (WRC</w:t>
      </w:r>
      <w:r w:rsidRPr="00514125">
        <w:rPr>
          <w:sz w:val="16"/>
          <w:szCs w:val="16"/>
          <w:lang w:eastAsia="zh-CN"/>
        </w:rPr>
        <w:noBreakHyphen/>
        <w:t>23)</w:t>
      </w:r>
    </w:p>
    <w:p w14:paraId="259DF158" w14:textId="77777777" w:rsidR="00A62376" w:rsidRPr="00514125" w:rsidDel="000F34C2" w:rsidRDefault="00A62376" w:rsidP="00087312">
      <w:pPr>
        <w:pStyle w:val="Reasons"/>
        <w:rPr>
          <w:del w:id="139" w:author="DG 1.17" w:date="2023-08-16T00:08:00Z"/>
          <w:rFonts w:eastAsiaTheme="minorEastAsia"/>
          <w:lang w:eastAsia="zh-CN"/>
        </w:rPr>
      </w:pPr>
    </w:p>
    <w:p w14:paraId="37407DB5" w14:textId="77777777" w:rsidR="00147F18" w:rsidRPr="00514125" w:rsidDel="000541B4" w:rsidRDefault="00373E09" w:rsidP="00147F18">
      <w:pPr>
        <w:rPr>
          <w:del w:id="140" w:author="DG 1.17" w:date="2023-08-16T00:12:00Z"/>
          <w:b/>
          <w:bCs/>
          <w:i/>
          <w:iCs/>
          <w:lang w:eastAsia="zh-CN"/>
          <w:rPrChange w:id="141" w:author="Lenovo" w:date="2023-08-19T10:07:00Z">
            <w:rPr>
              <w:del w:id="142" w:author="DG 1.17" w:date="2023-08-16T00:12:00Z"/>
              <w:b/>
              <w:bCs/>
              <w:i/>
              <w:iCs/>
              <w:highlight w:val="cyan"/>
              <w:lang w:eastAsia="zh-CN"/>
            </w:rPr>
          </w:rPrChange>
        </w:rPr>
      </w:pPr>
      <w:del w:id="143" w:author="DG 1.17" w:date="2023-08-16T00:12:00Z">
        <w:r w:rsidRPr="00514125" w:rsidDel="000541B4">
          <w:rPr>
            <w:b/>
            <w:bCs/>
            <w:i/>
            <w:iCs/>
            <w:rPrChange w:id="144" w:author="Lenovo" w:date="2023-08-19T10:07:00Z">
              <w:rPr>
                <w:b/>
                <w:bCs/>
                <w:i/>
                <w:iCs/>
                <w:highlight w:val="cyan"/>
              </w:rPr>
            </w:rPrChange>
          </w:rPr>
          <w:delText>End of alternative non-GSO FSS hard limit</w:delText>
        </w:r>
      </w:del>
    </w:p>
    <w:p w14:paraId="40236032" w14:textId="77777777" w:rsidR="00147F18" w:rsidRPr="00514125" w:rsidDel="000541B4" w:rsidRDefault="00373E09" w:rsidP="00147F18">
      <w:pPr>
        <w:pStyle w:val="Headingb"/>
        <w:rPr>
          <w:del w:id="145" w:author="DG 1.17" w:date="2023-08-16T00:12:00Z"/>
          <w:i/>
          <w:iCs/>
          <w:lang w:val="en-GB"/>
          <w:rPrChange w:id="146" w:author="Lenovo" w:date="2023-08-19T10:07:00Z">
            <w:rPr>
              <w:del w:id="147" w:author="DG 1.17" w:date="2023-08-16T00:12:00Z"/>
              <w:i/>
              <w:iCs/>
              <w:highlight w:val="cyan"/>
              <w:lang w:val="en-GB"/>
            </w:rPr>
          </w:rPrChange>
        </w:rPr>
      </w:pPr>
      <w:del w:id="148" w:author="DG 1.17" w:date="2023-08-16T00:12:00Z">
        <w:r w:rsidRPr="00514125" w:rsidDel="000541B4">
          <w:rPr>
            <w:b w:val="0"/>
            <w:i/>
            <w:iCs/>
            <w:rPrChange w:id="149" w:author="Lenovo" w:date="2023-08-19T10:07:00Z">
              <w:rPr>
                <w:b w:val="0"/>
                <w:i/>
                <w:iCs/>
                <w:highlight w:val="cyan"/>
              </w:rPr>
            </w:rPrChange>
          </w:rPr>
          <w:delText>Alternative non-GSO FSS coordination</w:delText>
        </w:r>
      </w:del>
    </w:p>
    <w:p w14:paraId="282E3708" w14:textId="77777777" w:rsidR="00147F18" w:rsidRPr="00514125" w:rsidDel="000541B4" w:rsidRDefault="00373E09" w:rsidP="00147F18">
      <w:pPr>
        <w:pStyle w:val="Note"/>
        <w:rPr>
          <w:del w:id="150" w:author="DG 1.17" w:date="2023-08-16T00:12:00Z"/>
          <w:sz w:val="16"/>
          <w:szCs w:val="16"/>
          <w:lang w:eastAsia="zh-CN"/>
          <w:rPrChange w:id="151" w:author="Lenovo" w:date="2023-08-19T10:07:00Z">
            <w:rPr>
              <w:del w:id="152" w:author="DG 1.17" w:date="2023-08-16T00:12:00Z"/>
              <w:sz w:val="16"/>
              <w:szCs w:val="16"/>
              <w:highlight w:val="cyan"/>
              <w:lang w:eastAsia="zh-CN"/>
            </w:rPr>
          </w:rPrChange>
        </w:rPr>
      </w:pPr>
      <w:del w:id="153" w:author="DG 1.17" w:date="2023-08-16T00:12:00Z">
        <w:r w:rsidRPr="00514125" w:rsidDel="000541B4">
          <w:rPr>
            <w:lang w:eastAsia="zh-CN"/>
            <w:rPrChange w:id="154" w:author="Lenovo" w:date="2023-08-19T10:07:00Z">
              <w:rPr>
                <w:highlight w:val="cyan"/>
                <w:lang w:eastAsia="zh-CN"/>
              </w:rPr>
            </w:rPrChange>
          </w:rPr>
          <w:tab/>
        </w:r>
        <w:r w:rsidRPr="00514125" w:rsidDel="000541B4">
          <w:rPr>
            <w:lang w:eastAsia="zh-CN"/>
            <w:rPrChange w:id="155" w:author="Lenovo" w:date="2023-08-19T10:07:00Z">
              <w:rPr>
                <w:highlight w:val="cyan"/>
                <w:lang w:eastAsia="zh-CN"/>
              </w:rPr>
            </w:rPrChange>
          </w:rPr>
          <w:tab/>
        </w:r>
        <w:r w:rsidRPr="00514125" w:rsidDel="000541B4">
          <w:rPr>
            <w:i/>
            <w:iCs/>
            <w:u w:val="single"/>
            <w:lang w:eastAsia="zh-CN"/>
            <w:rPrChange w:id="156" w:author="Lenovo" w:date="2023-08-19T10:07:00Z">
              <w:rPr>
                <w:i/>
                <w:iCs/>
                <w:highlight w:val="cyan"/>
                <w:u w:val="single"/>
                <w:lang w:eastAsia="zh-CN"/>
              </w:rPr>
            </w:rPrChange>
          </w:rPr>
          <w:delText>Option 3</w:delText>
        </w:r>
        <w:r w:rsidRPr="00514125" w:rsidDel="000541B4">
          <w:rPr>
            <w:lang w:eastAsia="zh-CN"/>
            <w:rPrChange w:id="157" w:author="Lenovo" w:date="2023-08-19T10:07:00Z">
              <w:rPr>
                <w:highlight w:val="cyan"/>
                <w:lang w:eastAsia="zh-CN"/>
              </w:rPr>
            </w:rPrChange>
          </w:rPr>
          <w:delText>: For use of the frequency bands 18.1-18.6 GHz, 18.8-20.2 GHz and 27.5-30 GHz, or parts thereof, by space stations in the [</w:delText>
        </w:r>
        <w:r w:rsidRPr="00514125" w:rsidDel="000541B4">
          <w:rPr>
            <w:i/>
            <w:iCs/>
            <w:lang w:eastAsia="zh-CN"/>
            <w:rPrChange w:id="158" w:author="Lenovo" w:date="2023-08-19T10:07:00Z">
              <w:rPr>
                <w:i/>
                <w:iCs/>
                <w:highlight w:val="cyan"/>
                <w:lang w:eastAsia="zh-CN"/>
              </w:rPr>
            </w:rPrChange>
          </w:rPr>
          <w:delText>Alternative FSS</w:delText>
        </w:r>
        <w:r w:rsidRPr="00514125" w:rsidDel="000541B4">
          <w:rPr>
            <w:lang w:eastAsia="zh-CN"/>
            <w:rPrChange w:id="159" w:author="Lenovo" w:date="2023-08-19T10:07:00Z">
              <w:rPr>
                <w:highlight w:val="cyan"/>
                <w:lang w:eastAsia="zh-CN"/>
              </w:rPr>
            </w:rPrChange>
          </w:rPr>
          <w:delText>: fixed-satellite service (space-to-space)][</w:delText>
        </w:r>
        <w:r w:rsidRPr="00514125" w:rsidDel="000541B4">
          <w:rPr>
            <w:i/>
            <w:iCs/>
            <w:lang w:eastAsia="zh-CN"/>
            <w:rPrChange w:id="160" w:author="Lenovo" w:date="2023-08-19T10:07:00Z">
              <w:rPr>
                <w:i/>
                <w:iCs/>
                <w:highlight w:val="cyan"/>
                <w:lang w:eastAsia="zh-CN"/>
              </w:rPr>
            </w:rPrChange>
          </w:rPr>
          <w:delText>Alternative ISS</w:delText>
        </w:r>
        <w:r w:rsidRPr="00514125" w:rsidDel="000541B4">
          <w:rPr>
            <w:lang w:eastAsia="zh-CN"/>
            <w:rPrChange w:id="161" w:author="Lenovo" w:date="2023-08-19T10:07:00Z">
              <w:rPr>
                <w:highlight w:val="cyan"/>
                <w:lang w:eastAsia="zh-CN"/>
              </w:rPr>
            </w:rPrChange>
          </w:rPr>
          <w:delText>: inter-satellite service] Resolution </w:delText>
        </w:r>
        <w:r w:rsidRPr="00514125" w:rsidDel="000541B4">
          <w:rPr>
            <w:b/>
            <w:bCs/>
            <w:lang w:eastAsia="zh-CN"/>
            <w:rPrChange w:id="162" w:author="Lenovo" w:date="2023-08-19T10:07:00Z">
              <w:rPr>
                <w:b/>
                <w:bCs/>
                <w:highlight w:val="cyan"/>
                <w:lang w:eastAsia="zh-CN"/>
              </w:rPr>
            </w:rPrChange>
          </w:rPr>
          <w:delText>[A117</w:delText>
        </w:r>
        <w:r w:rsidRPr="00514125" w:rsidDel="000541B4">
          <w:rPr>
            <w:b/>
            <w:bCs/>
            <w:lang w:eastAsia="zh-CN"/>
            <w:rPrChange w:id="163" w:author="Lenovo" w:date="2023-08-19T10:07:00Z">
              <w:rPr>
                <w:b/>
                <w:bCs/>
                <w:highlight w:val="cyan"/>
                <w:lang w:eastAsia="zh-CN"/>
              </w:rPr>
            </w:rPrChange>
          </w:rPr>
          <w:noBreakHyphen/>
          <w:delText>B](WRC</w:delText>
        </w:r>
        <w:r w:rsidRPr="00514125" w:rsidDel="000541B4">
          <w:rPr>
            <w:b/>
            <w:bCs/>
            <w:lang w:eastAsia="zh-CN"/>
            <w:rPrChange w:id="164" w:author="Lenovo" w:date="2023-08-19T10:07:00Z">
              <w:rPr>
                <w:b/>
                <w:bCs/>
                <w:highlight w:val="cyan"/>
                <w:lang w:eastAsia="zh-CN"/>
              </w:rPr>
            </w:rPrChange>
          </w:rPr>
          <w:noBreakHyphen/>
          <w:delText>23)</w:delText>
        </w:r>
        <w:r w:rsidRPr="00514125" w:rsidDel="000541B4">
          <w:rPr>
            <w:lang w:eastAsia="zh-CN"/>
            <w:rPrChange w:id="165" w:author="Lenovo" w:date="2023-08-19T10:07:00Z">
              <w:rPr>
                <w:highlight w:val="cyan"/>
                <w:lang w:eastAsia="zh-CN"/>
              </w:rPr>
            </w:rPrChange>
          </w:rPr>
          <w:delText xml:space="preserve"> shall apply. Such use is limited to space research, space operation and/or Earth exploration-satellite applications, and </w:delText>
        </w:r>
        <w:r w:rsidRPr="00514125" w:rsidDel="000541B4">
          <w:rPr>
            <w:lang w:eastAsia="zh-CN"/>
            <w:rPrChange w:id="166" w:author="Lenovo" w:date="2023-08-19T10:07:00Z">
              <w:rPr>
                <w:highlight w:val="cyan"/>
                <w:lang w:eastAsia="zh-CN"/>
              </w:rPr>
            </w:rPrChange>
          </w:rPr>
          <w:lastRenderedPageBreak/>
          <w:delText>also transmissions of data originating from industrial and medical activities in space. No. </w:delText>
        </w:r>
        <w:r w:rsidRPr="00514125" w:rsidDel="000541B4">
          <w:rPr>
            <w:rStyle w:val="ArtrefBold"/>
            <w:rPrChange w:id="167" w:author="Lenovo" w:date="2023-08-19T10:07:00Z">
              <w:rPr>
                <w:rStyle w:val="ArtrefBold"/>
                <w:highlight w:val="cyan"/>
              </w:rPr>
            </w:rPrChange>
          </w:rPr>
          <w:delText>4.10</w:delText>
        </w:r>
        <w:r w:rsidRPr="00514125" w:rsidDel="000541B4">
          <w:rPr>
            <w:lang w:eastAsia="zh-CN"/>
            <w:rPrChange w:id="168" w:author="Lenovo" w:date="2023-08-19T10:07:00Z">
              <w:rPr>
                <w:highlight w:val="cyan"/>
                <w:lang w:eastAsia="zh-CN"/>
              </w:rPr>
            </w:rPrChange>
          </w:rPr>
          <w:delText xml:space="preserve"> does not apply.</w:delText>
        </w:r>
        <w:r w:rsidRPr="00514125" w:rsidDel="000541B4">
          <w:rPr>
            <w:sz w:val="16"/>
            <w:szCs w:val="16"/>
            <w:lang w:eastAsia="zh-CN"/>
            <w:rPrChange w:id="169" w:author="Lenovo" w:date="2023-08-19T10:07:00Z">
              <w:rPr>
                <w:sz w:val="16"/>
                <w:szCs w:val="16"/>
                <w:highlight w:val="cyan"/>
                <w:lang w:eastAsia="zh-CN"/>
              </w:rPr>
            </w:rPrChange>
          </w:rPr>
          <w:delText>     (WRC</w:delText>
        </w:r>
        <w:r w:rsidRPr="00514125" w:rsidDel="000541B4">
          <w:rPr>
            <w:sz w:val="16"/>
            <w:szCs w:val="16"/>
            <w:lang w:eastAsia="zh-CN"/>
            <w:rPrChange w:id="170" w:author="Lenovo" w:date="2023-08-19T10:07:00Z">
              <w:rPr>
                <w:sz w:val="16"/>
                <w:szCs w:val="16"/>
                <w:highlight w:val="cyan"/>
                <w:lang w:eastAsia="zh-CN"/>
              </w:rPr>
            </w:rPrChange>
          </w:rPr>
          <w:noBreakHyphen/>
          <w:delText>23)</w:delText>
        </w:r>
      </w:del>
    </w:p>
    <w:p w14:paraId="1001F1B8" w14:textId="77777777" w:rsidR="00147F18" w:rsidRPr="00514125" w:rsidDel="000541B4" w:rsidRDefault="00373E09" w:rsidP="00147F18">
      <w:pPr>
        <w:pStyle w:val="Note"/>
        <w:rPr>
          <w:del w:id="171" w:author="DG 1.17" w:date="2023-08-16T00:12:00Z"/>
          <w:sz w:val="16"/>
          <w:szCs w:val="16"/>
          <w:lang w:eastAsia="zh-CN"/>
          <w:rPrChange w:id="172" w:author="Lenovo" w:date="2023-08-19T10:07:00Z">
            <w:rPr>
              <w:del w:id="173" w:author="DG 1.17" w:date="2023-08-16T00:12:00Z"/>
              <w:sz w:val="16"/>
              <w:szCs w:val="16"/>
              <w:highlight w:val="cyan"/>
              <w:lang w:eastAsia="zh-CN"/>
            </w:rPr>
          </w:rPrChange>
        </w:rPr>
      </w:pPr>
      <w:del w:id="174" w:author="DG 1.17" w:date="2023-08-16T00:12:00Z">
        <w:r w:rsidRPr="00514125" w:rsidDel="000541B4">
          <w:rPr>
            <w:lang w:eastAsia="zh-CN"/>
            <w:rPrChange w:id="175" w:author="Lenovo" w:date="2023-08-19T10:07:00Z">
              <w:rPr>
                <w:highlight w:val="cyan"/>
                <w:lang w:eastAsia="zh-CN"/>
              </w:rPr>
            </w:rPrChange>
          </w:rPr>
          <w:tab/>
        </w:r>
        <w:r w:rsidRPr="00514125" w:rsidDel="000541B4">
          <w:rPr>
            <w:lang w:eastAsia="zh-CN"/>
            <w:rPrChange w:id="176" w:author="Lenovo" w:date="2023-08-19T10:07:00Z">
              <w:rPr>
                <w:highlight w:val="cyan"/>
                <w:lang w:eastAsia="zh-CN"/>
              </w:rPr>
            </w:rPrChange>
          </w:rPr>
          <w:tab/>
        </w:r>
        <w:r w:rsidRPr="00514125" w:rsidDel="000541B4">
          <w:rPr>
            <w:i/>
            <w:iCs/>
            <w:u w:val="single"/>
            <w:lang w:eastAsia="zh-CN"/>
            <w:rPrChange w:id="177" w:author="Lenovo" w:date="2023-08-19T10:07:00Z">
              <w:rPr>
                <w:i/>
                <w:iCs/>
                <w:highlight w:val="cyan"/>
                <w:u w:val="single"/>
                <w:lang w:eastAsia="zh-CN"/>
              </w:rPr>
            </w:rPrChange>
          </w:rPr>
          <w:delText>Option 4</w:delText>
        </w:r>
        <w:r w:rsidRPr="00514125" w:rsidDel="000541B4">
          <w:rPr>
            <w:lang w:eastAsia="zh-CN"/>
            <w:rPrChange w:id="178" w:author="Lenovo" w:date="2023-08-19T10:07:00Z">
              <w:rPr>
                <w:highlight w:val="cyan"/>
                <w:lang w:eastAsia="zh-CN"/>
              </w:rPr>
            </w:rPrChange>
          </w:rPr>
          <w:delText>: For use of the frequency bands 18.1-18.6 GHz, 18.8-20.2 GHz and 27.5-30 GHz, or parts thereof, by space stations in the [</w:delText>
        </w:r>
        <w:r w:rsidRPr="00514125" w:rsidDel="000541B4">
          <w:rPr>
            <w:i/>
            <w:iCs/>
            <w:lang w:eastAsia="zh-CN"/>
            <w:rPrChange w:id="179" w:author="Lenovo" w:date="2023-08-19T10:07:00Z">
              <w:rPr>
                <w:i/>
                <w:iCs/>
                <w:highlight w:val="cyan"/>
                <w:lang w:eastAsia="zh-CN"/>
              </w:rPr>
            </w:rPrChange>
          </w:rPr>
          <w:delText>Alternative FSS</w:delText>
        </w:r>
        <w:r w:rsidRPr="00514125" w:rsidDel="000541B4">
          <w:rPr>
            <w:lang w:eastAsia="zh-CN"/>
            <w:rPrChange w:id="180" w:author="Lenovo" w:date="2023-08-19T10:07:00Z">
              <w:rPr>
                <w:highlight w:val="cyan"/>
                <w:lang w:eastAsia="zh-CN"/>
              </w:rPr>
            </w:rPrChange>
          </w:rPr>
          <w:delText>: fixed-satellite service (space-to-space)][</w:delText>
        </w:r>
        <w:r w:rsidRPr="00514125" w:rsidDel="000541B4">
          <w:rPr>
            <w:i/>
            <w:iCs/>
            <w:lang w:eastAsia="zh-CN"/>
            <w:rPrChange w:id="181" w:author="Lenovo" w:date="2023-08-19T10:07:00Z">
              <w:rPr>
                <w:i/>
                <w:iCs/>
                <w:highlight w:val="cyan"/>
                <w:lang w:eastAsia="zh-CN"/>
              </w:rPr>
            </w:rPrChange>
          </w:rPr>
          <w:delText>Alternative ISS</w:delText>
        </w:r>
        <w:r w:rsidRPr="00514125" w:rsidDel="000541B4">
          <w:rPr>
            <w:lang w:eastAsia="zh-CN"/>
            <w:rPrChange w:id="182" w:author="Lenovo" w:date="2023-08-19T10:07:00Z">
              <w:rPr>
                <w:highlight w:val="cyan"/>
                <w:lang w:eastAsia="zh-CN"/>
              </w:rPr>
            </w:rPrChange>
          </w:rPr>
          <w:delText>: inter-satellite service] Resolution </w:delText>
        </w:r>
        <w:r w:rsidRPr="00514125" w:rsidDel="000541B4">
          <w:rPr>
            <w:b/>
            <w:bCs/>
            <w:lang w:eastAsia="zh-CN"/>
            <w:rPrChange w:id="183" w:author="Lenovo" w:date="2023-08-19T10:07:00Z">
              <w:rPr>
                <w:b/>
                <w:bCs/>
                <w:highlight w:val="cyan"/>
                <w:lang w:eastAsia="zh-CN"/>
              </w:rPr>
            </w:rPrChange>
          </w:rPr>
          <w:delText>[A117</w:delText>
        </w:r>
        <w:r w:rsidRPr="00514125" w:rsidDel="000541B4">
          <w:rPr>
            <w:b/>
            <w:bCs/>
            <w:lang w:eastAsia="zh-CN"/>
            <w:rPrChange w:id="184" w:author="Lenovo" w:date="2023-08-19T10:07:00Z">
              <w:rPr>
                <w:b/>
                <w:bCs/>
                <w:highlight w:val="cyan"/>
                <w:lang w:eastAsia="zh-CN"/>
              </w:rPr>
            </w:rPrChange>
          </w:rPr>
          <w:noBreakHyphen/>
          <w:delText>B](WRC</w:delText>
        </w:r>
        <w:r w:rsidRPr="00514125" w:rsidDel="000541B4">
          <w:rPr>
            <w:b/>
            <w:bCs/>
            <w:lang w:eastAsia="zh-CN"/>
            <w:rPrChange w:id="185" w:author="Lenovo" w:date="2023-08-19T10:07:00Z">
              <w:rPr>
                <w:b/>
                <w:bCs/>
                <w:highlight w:val="cyan"/>
                <w:lang w:eastAsia="zh-CN"/>
              </w:rPr>
            </w:rPrChange>
          </w:rPr>
          <w:noBreakHyphen/>
          <w:delText>23)</w:delText>
        </w:r>
        <w:r w:rsidRPr="00514125" w:rsidDel="000541B4">
          <w:rPr>
            <w:lang w:eastAsia="zh-CN"/>
            <w:rPrChange w:id="186" w:author="Lenovo" w:date="2023-08-19T10:07:00Z">
              <w:rPr>
                <w:highlight w:val="cyan"/>
                <w:lang w:eastAsia="zh-CN"/>
              </w:rPr>
            </w:rPrChange>
          </w:rPr>
          <w:delText xml:space="preserve"> shall apply. No.</w:delText>
        </w:r>
        <w:r w:rsidRPr="00514125" w:rsidDel="000541B4">
          <w:rPr>
            <w:b/>
            <w:bCs/>
            <w:lang w:eastAsia="zh-CN"/>
            <w:rPrChange w:id="187" w:author="Lenovo" w:date="2023-08-19T10:07:00Z">
              <w:rPr>
                <w:b/>
                <w:bCs/>
                <w:highlight w:val="cyan"/>
                <w:lang w:eastAsia="zh-CN"/>
              </w:rPr>
            </w:rPrChange>
          </w:rPr>
          <w:delText> </w:delText>
        </w:r>
        <w:r w:rsidRPr="00514125" w:rsidDel="000541B4">
          <w:rPr>
            <w:rStyle w:val="ArtrefBold"/>
            <w:rPrChange w:id="188" w:author="Lenovo" w:date="2023-08-19T10:07:00Z">
              <w:rPr>
                <w:rStyle w:val="ArtrefBold"/>
                <w:highlight w:val="cyan"/>
              </w:rPr>
            </w:rPrChange>
          </w:rPr>
          <w:delText>4.10</w:delText>
        </w:r>
        <w:r w:rsidRPr="00514125" w:rsidDel="000541B4">
          <w:rPr>
            <w:lang w:eastAsia="zh-CN"/>
            <w:rPrChange w:id="189" w:author="Lenovo" w:date="2023-08-19T10:07:00Z">
              <w:rPr>
                <w:highlight w:val="cyan"/>
                <w:lang w:eastAsia="zh-CN"/>
              </w:rPr>
            </w:rPrChange>
          </w:rPr>
          <w:delText xml:space="preserve"> does not apply</w:delText>
        </w:r>
        <w:r w:rsidRPr="00514125" w:rsidDel="000541B4">
          <w:rPr>
            <w:sz w:val="16"/>
            <w:szCs w:val="16"/>
            <w:lang w:eastAsia="zh-CN"/>
            <w:rPrChange w:id="190" w:author="Lenovo" w:date="2023-08-19T10:07:00Z">
              <w:rPr>
                <w:sz w:val="16"/>
                <w:szCs w:val="16"/>
                <w:highlight w:val="cyan"/>
                <w:lang w:eastAsia="zh-CN"/>
              </w:rPr>
            </w:rPrChange>
          </w:rPr>
          <w:delText>     (WRC</w:delText>
        </w:r>
        <w:r w:rsidRPr="00514125" w:rsidDel="000541B4">
          <w:rPr>
            <w:sz w:val="16"/>
            <w:szCs w:val="16"/>
            <w:lang w:eastAsia="zh-CN"/>
            <w:rPrChange w:id="191" w:author="Lenovo" w:date="2023-08-19T10:07:00Z">
              <w:rPr>
                <w:sz w:val="16"/>
                <w:szCs w:val="16"/>
                <w:highlight w:val="cyan"/>
                <w:lang w:eastAsia="zh-CN"/>
              </w:rPr>
            </w:rPrChange>
          </w:rPr>
          <w:noBreakHyphen/>
          <w:delText>23)</w:delText>
        </w:r>
      </w:del>
    </w:p>
    <w:p w14:paraId="35A2E215" w14:textId="77777777" w:rsidR="00147F18" w:rsidRPr="00514125" w:rsidDel="000541B4" w:rsidRDefault="00373E09" w:rsidP="00147F18">
      <w:pPr>
        <w:rPr>
          <w:del w:id="192" w:author="DG 1.17" w:date="2023-08-16T00:12:00Z"/>
          <w:b/>
          <w:bCs/>
          <w:i/>
          <w:iCs/>
          <w:lang w:eastAsia="zh-CN"/>
        </w:rPr>
      </w:pPr>
      <w:del w:id="193" w:author="DG 1.17" w:date="2023-08-16T00:12:00Z">
        <w:r w:rsidRPr="00514125" w:rsidDel="000541B4">
          <w:rPr>
            <w:b/>
            <w:bCs/>
            <w:i/>
            <w:iCs/>
            <w:rPrChange w:id="194" w:author="Lenovo" w:date="2023-08-19T10:07:00Z">
              <w:rPr>
                <w:b/>
                <w:bCs/>
                <w:i/>
                <w:iCs/>
                <w:highlight w:val="cyan"/>
              </w:rPr>
            </w:rPrChange>
          </w:rPr>
          <w:delText>End of alternative non-GSO FSS coordination</w:delText>
        </w:r>
      </w:del>
    </w:p>
    <w:p w14:paraId="44C808FC" w14:textId="77777777" w:rsidR="000541B4" w:rsidRPr="00514125" w:rsidRDefault="000541B4" w:rsidP="000541B4">
      <w:pPr>
        <w:pStyle w:val="Reasons"/>
      </w:pPr>
      <w:r w:rsidRPr="0014654C">
        <w:rPr>
          <w:b/>
        </w:rPr>
        <w:t>Reasons:</w:t>
      </w:r>
      <w:r w:rsidRPr="0014654C">
        <w:tab/>
        <w:t>APT Members agreed to retain</w:t>
      </w:r>
      <w:r w:rsidR="005F1BFE" w:rsidRPr="0014654C">
        <w:t xml:space="preserve"> the original</w:t>
      </w:r>
      <w:r w:rsidRPr="0014654C">
        <w:t xml:space="preserve"> option 2 as well </w:t>
      </w:r>
      <w:proofErr w:type="gramStart"/>
      <w:r w:rsidRPr="0014654C">
        <w:t>as  delete</w:t>
      </w:r>
      <w:proofErr w:type="gramEnd"/>
      <w:r w:rsidRPr="0014654C">
        <w:t xml:space="preserve"> option 1 and 3. A new footnote 5.A117 is needed to call upon the relevant Resolution that contains the regulatory framework to facilitate the use of 18.1-18.6 GHz, 18.8-20.2 GHz and 27.5-30 GHz for satellite-to-satellite operation. This is in line with </w:t>
      </w:r>
      <w:r w:rsidR="005F1BFE" w:rsidRPr="0014654C">
        <w:t>the original</w:t>
      </w:r>
      <w:r w:rsidR="005F1BFE" w:rsidRPr="0014654C" w:rsidDel="005F1BFE">
        <w:t xml:space="preserve"> </w:t>
      </w:r>
      <w:r w:rsidRPr="0014654C">
        <w:t>Option 2 of the relevant footnote options as contained in Method B of CPM Report.</w:t>
      </w:r>
    </w:p>
    <w:p w14:paraId="490D7EB8" w14:textId="77777777" w:rsidR="00E040DE" w:rsidRPr="00514125" w:rsidRDefault="00E040DE" w:rsidP="00E040DE"/>
    <w:p w14:paraId="25C32426" w14:textId="45A705B7" w:rsidR="00A249F9" w:rsidRPr="00514125" w:rsidRDefault="00373E09">
      <w:pPr>
        <w:pStyle w:val="Proposal"/>
      </w:pPr>
      <w:r w:rsidRPr="00514125">
        <w:t>MOD</w:t>
      </w:r>
      <w:r w:rsidRPr="00514125">
        <w:tab/>
        <w:t>ACP/</w:t>
      </w:r>
      <w:r w:rsidR="0014654C">
        <w:t>xx</w:t>
      </w:r>
      <w:r w:rsidRPr="00514125">
        <w:t>A17/</w:t>
      </w:r>
      <w:r w:rsidR="00E040DE" w:rsidRPr="00514125">
        <w:t>7</w:t>
      </w:r>
      <w:r w:rsidRPr="00514125">
        <w:rPr>
          <w:vanish/>
          <w:color w:val="7F7F7F" w:themeColor="text1" w:themeTint="80"/>
          <w:vertAlign w:val="superscript"/>
        </w:rPr>
        <w:t>#1897</w:t>
      </w:r>
    </w:p>
    <w:p w14:paraId="4A4E8E56" w14:textId="77777777" w:rsidR="00147F18" w:rsidRPr="00514125" w:rsidRDefault="00373E09" w:rsidP="00147F18">
      <w:pPr>
        <w:pStyle w:val="Tabletitle"/>
      </w:pPr>
      <w:r w:rsidRPr="00514125">
        <w:t>29.9-34.2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147F18" w:rsidRPr="00514125" w14:paraId="0CFE29AF" w14:textId="77777777" w:rsidTr="00147F18">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2B74C7D" w14:textId="77777777" w:rsidR="00147F18" w:rsidRPr="00514125" w:rsidRDefault="00373E09" w:rsidP="00147F18">
            <w:pPr>
              <w:pStyle w:val="Tablehead"/>
            </w:pPr>
            <w:r w:rsidRPr="00514125">
              <w:t>Allocation to services</w:t>
            </w:r>
          </w:p>
        </w:tc>
      </w:tr>
      <w:tr w:rsidR="00147F18" w:rsidRPr="00514125" w14:paraId="2C364BAE" w14:textId="77777777" w:rsidTr="00147F18">
        <w:trPr>
          <w:cantSplit/>
          <w:jc w:val="center"/>
        </w:trPr>
        <w:tc>
          <w:tcPr>
            <w:tcW w:w="3099" w:type="dxa"/>
            <w:tcBorders>
              <w:top w:val="single" w:sz="4" w:space="0" w:color="auto"/>
              <w:left w:val="single" w:sz="4" w:space="0" w:color="auto"/>
              <w:bottom w:val="single" w:sz="4" w:space="0" w:color="auto"/>
              <w:right w:val="single" w:sz="4" w:space="0" w:color="auto"/>
            </w:tcBorders>
          </w:tcPr>
          <w:p w14:paraId="0D91E2FD" w14:textId="77777777" w:rsidR="00147F18" w:rsidRPr="00514125" w:rsidRDefault="00373E09" w:rsidP="00147F18">
            <w:pPr>
              <w:pStyle w:val="Tablehead"/>
            </w:pPr>
            <w:r w:rsidRPr="00514125">
              <w:t>Region 1</w:t>
            </w:r>
          </w:p>
        </w:tc>
        <w:tc>
          <w:tcPr>
            <w:tcW w:w="3100" w:type="dxa"/>
            <w:tcBorders>
              <w:top w:val="single" w:sz="4" w:space="0" w:color="auto"/>
              <w:left w:val="single" w:sz="4" w:space="0" w:color="auto"/>
              <w:bottom w:val="single" w:sz="4" w:space="0" w:color="auto"/>
              <w:right w:val="single" w:sz="4" w:space="0" w:color="auto"/>
            </w:tcBorders>
          </w:tcPr>
          <w:p w14:paraId="30BDB12B" w14:textId="77777777" w:rsidR="00147F18" w:rsidRPr="00514125" w:rsidRDefault="00373E09" w:rsidP="00147F18">
            <w:pPr>
              <w:pStyle w:val="Tablehead"/>
            </w:pPr>
            <w:r w:rsidRPr="00514125">
              <w:t>Region 2</w:t>
            </w:r>
          </w:p>
        </w:tc>
        <w:tc>
          <w:tcPr>
            <w:tcW w:w="3100" w:type="dxa"/>
            <w:tcBorders>
              <w:top w:val="single" w:sz="4" w:space="0" w:color="auto"/>
              <w:left w:val="single" w:sz="4" w:space="0" w:color="auto"/>
              <w:bottom w:val="single" w:sz="4" w:space="0" w:color="auto"/>
              <w:right w:val="single" w:sz="4" w:space="0" w:color="auto"/>
            </w:tcBorders>
          </w:tcPr>
          <w:p w14:paraId="78428D5E" w14:textId="77777777" w:rsidR="00147F18" w:rsidRPr="00514125" w:rsidRDefault="00373E09" w:rsidP="00147F18">
            <w:pPr>
              <w:pStyle w:val="Tablehead"/>
            </w:pPr>
            <w:r w:rsidRPr="00514125">
              <w:t>Region 3</w:t>
            </w:r>
          </w:p>
        </w:tc>
      </w:tr>
      <w:tr w:rsidR="00147F18" w:rsidRPr="00514125" w14:paraId="28C74398" w14:textId="77777777" w:rsidTr="00147F18">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A0227DB" w14:textId="77777777" w:rsidR="00147F18" w:rsidRPr="00514125" w:rsidRDefault="00373E09" w:rsidP="00147F18">
            <w:pPr>
              <w:pStyle w:val="TableTextS5"/>
              <w:ind w:left="3266" w:hanging="3266"/>
              <w:rPr>
                <w:rStyle w:val="Artref"/>
                <w:rPrChange w:id="195" w:author="Lenovo" w:date="2023-08-19T10:07:00Z">
                  <w:rPr>
                    <w:rStyle w:val="Artref"/>
                    <w:rFonts w:ascii="Times New Roman Bold" w:hAnsi="Times New Roman Bold" w:cs="Times New Roman Bold"/>
                    <w:b/>
                    <w:sz w:val="24"/>
                  </w:rPr>
                </w:rPrChange>
              </w:rPr>
            </w:pPr>
            <w:r w:rsidRPr="00514125">
              <w:rPr>
                <w:rStyle w:val="Tablefreq"/>
              </w:rPr>
              <w:t>29.9-30</w:t>
            </w:r>
            <w:r w:rsidRPr="00514125">
              <w:tab/>
            </w:r>
            <w:r w:rsidRPr="00514125">
              <w:rPr>
                <w:b/>
              </w:rPr>
              <w:tab/>
            </w:r>
            <w:r w:rsidRPr="00514125">
              <w:t xml:space="preserve">FIXED-SATELLITE (Earth-to-space) </w:t>
            </w:r>
            <w:proofErr w:type="gramStart"/>
            <w:r w:rsidRPr="00514125">
              <w:rPr>
                <w:rStyle w:val="Artref"/>
              </w:rPr>
              <w:t>5.484A  5.484B</w:t>
            </w:r>
            <w:proofErr w:type="gramEnd"/>
            <w:r w:rsidRPr="00514125">
              <w:rPr>
                <w:rStyle w:val="Artref"/>
              </w:rPr>
              <w:t xml:space="preserve">  5.516B  5.527A  5.539</w:t>
            </w:r>
            <w:r w:rsidRPr="00514125">
              <w:t xml:space="preserve">  </w:t>
            </w:r>
            <w:ins w:id="196" w:author="Turnbull, Karen" w:date="2022-10-20T17:01:00Z">
              <w:r w:rsidRPr="00514125">
                <w:br/>
              </w:r>
            </w:ins>
            <w:ins w:id="197" w:author="Karina, Cessy" w:date="2023-04-01T17:53:00Z">
              <w:r w:rsidRPr="00514125">
                <w:rPr>
                  <w:rStyle w:val="Artref"/>
                  <w:i/>
                  <w:iCs/>
                  <w:color w:val="000000"/>
                </w:rPr>
                <w:t>Alternative FSS</w:t>
              </w:r>
              <w:r w:rsidRPr="00514125">
                <w:rPr>
                  <w:rStyle w:val="Artref"/>
                  <w:color w:val="000000"/>
                </w:rPr>
                <w:t>:</w:t>
              </w:r>
            </w:ins>
            <w:ins w:id="198" w:author="Gomez, Yoanni" w:date="2023-04-04T10:41:00Z">
              <w:r w:rsidRPr="00514125">
                <w:rPr>
                  <w:rStyle w:val="Artref"/>
                  <w:color w:val="000000"/>
                </w:rPr>
                <w:br/>
              </w:r>
            </w:ins>
            <w:ins w:id="199" w:author="1.17 Chairman" w:date="2022-05-14T09:43:00Z">
              <w:r w:rsidRPr="00514125">
                <w:t>(space-to-space)</w:t>
              </w:r>
            </w:ins>
            <w:ins w:id="200" w:author="1.17 Chairman" w:date="2022-05-13T06:43:00Z">
              <w:r w:rsidRPr="00514125">
                <w:t xml:space="preserve">  ADD </w:t>
              </w:r>
              <w:r w:rsidRPr="00514125">
                <w:rPr>
                  <w:rStyle w:val="Artref"/>
                </w:rPr>
                <w:t>5.A117</w:t>
              </w:r>
              <w:r w:rsidRPr="00514125">
                <w:rPr>
                  <w:szCs w:val="16"/>
                </w:rPr>
                <w:t xml:space="preserve"> </w:t>
              </w:r>
            </w:ins>
            <w:ins w:id="201" w:author="Gomez, Yoanni" w:date="2023-04-04T10:42:00Z">
              <w:r w:rsidRPr="00514125">
                <w:rPr>
                  <w:szCs w:val="16"/>
                </w:rPr>
                <w:br/>
              </w:r>
              <w:r w:rsidRPr="00514125">
                <w:rPr>
                  <w:rStyle w:val="Artref"/>
                  <w:i/>
                  <w:iCs/>
                </w:rPr>
                <w:t>Alternative ISS</w:t>
              </w:r>
              <w:r w:rsidRPr="00514125">
                <w:rPr>
                  <w:rStyle w:val="Artref"/>
                </w:rPr>
                <w:t>:</w:t>
              </w:r>
              <w:r w:rsidRPr="00514125">
                <w:rPr>
                  <w:rStyle w:val="Artref"/>
                </w:rPr>
                <w:br/>
              </w:r>
            </w:ins>
            <w:ins w:id="202" w:author="Karina, Cessy" w:date="2023-04-01T17:54:00Z">
              <w:r w:rsidRPr="00514125">
                <w:rPr>
                  <w:rStyle w:val="Artref"/>
                </w:rPr>
                <w:t>INTER-SATELLITE ADD 5.A117</w:t>
              </w:r>
            </w:ins>
          </w:p>
          <w:p w14:paraId="7FBFC7A2" w14:textId="77777777" w:rsidR="00147F18" w:rsidRPr="00514125" w:rsidRDefault="00373E09" w:rsidP="00147F18">
            <w:pPr>
              <w:pStyle w:val="TableTextS5"/>
            </w:pPr>
            <w:r w:rsidRPr="00514125">
              <w:tab/>
            </w:r>
            <w:r w:rsidRPr="00514125">
              <w:tab/>
            </w:r>
            <w:r w:rsidRPr="00514125">
              <w:tab/>
            </w:r>
            <w:r w:rsidRPr="00514125">
              <w:tab/>
              <w:t>MOBILE-SATELLITE (Earth-to-space)</w:t>
            </w:r>
          </w:p>
          <w:p w14:paraId="7B5A9233" w14:textId="77777777" w:rsidR="00147F18" w:rsidRPr="00514125" w:rsidRDefault="00373E09" w:rsidP="00147F18">
            <w:pPr>
              <w:pStyle w:val="TableTextS5"/>
            </w:pPr>
            <w:r w:rsidRPr="00514125">
              <w:tab/>
            </w:r>
            <w:r w:rsidRPr="00514125">
              <w:tab/>
            </w:r>
            <w:r w:rsidRPr="00514125">
              <w:tab/>
            </w:r>
            <w:r w:rsidRPr="00514125">
              <w:tab/>
              <w:t>Earth exploration-satellite (Earth-to-</w:t>
            </w:r>
            <w:proofErr w:type="gramStart"/>
            <w:r w:rsidRPr="00514125">
              <w:t xml:space="preserve">space)  </w:t>
            </w:r>
            <w:r w:rsidRPr="00514125">
              <w:rPr>
                <w:rStyle w:val="Artref"/>
              </w:rPr>
              <w:t>5.541</w:t>
            </w:r>
            <w:proofErr w:type="gramEnd"/>
            <w:r w:rsidRPr="00514125">
              <w:rPr>
                <w:rStyle w:val="Artref"/>
              </w:rPr>
              <w:t xml:space="preserve">  5.543</w:t>
            </w:r>
          </w:p>
          <w:p w14:paraId="5CA7B493" w14:textId="77777777" w:rsidR="00147F18" w:rsidRPr="00514125" w:rsidRDefault="00373E09" w:rsidP="00147F18">
            <w:pPr>
              <w:pStyle w:val="TableTextS5"/>
              <w:rPr>
                <w:rStyle w:val="Artref"/>
              </w:rPr>
            </w:pPr>
            <w:r w:rsidRPr="00514125">
              <w:rPr>
                <w:rStyle w:val="Artref"/>
              </w:rPr>
              <w:tab/>
            </w:r>
            <w:r w:rsidRPr="00514125">
              <w:rPr>
                <w:rStyle w:val="Artref"/>
              </w:rPr>
              <w:tab/>
            </w:r>
            <w:r w:rsidRPr="00514125">
              <w:rPr>
                <w:rStyle w:val="Artref"/>
              </w:rPr>
              <w:tab/>
            </w:r>
            <w:r w:rsidRPr="00514125">
              <w:rPr>
                <w:rStyle w:val="Artref"/>
              </w:rPr>
              <w:tab/>
            </w:r>
            <w:proofErr w:type="gramStart"/>
            <w:r w:rsidRPr="00514125">
              <w:rPr>
                <w:rStyle w:val="Artref"/>
              </w:rPr>
              <w:t>5.525  5.526</w:t>
            </w:r>
            <w:proofErr w:type="gramEnd"/>
            <w:r w:rsidRPr="00514125">
              <w:rPr>
                <w:rStyle w:val="Artref"/>
              </w:rPr>
              <w:t xml:space="preserve">  5.527  5.538  5.540  5.542</w:t>
            </w:r>
          </w:p>
        </w:tc>
      </w:tr>
    </w:tbl>
    <w:p w14:paraId="7F78F009" w14:textId="77777777" w:rsidR="00A249F9" w:rsidRPr="00514125" w:rsidRDefault="00A249F9"/>
    <w:p w14:paraId="5D9D96F5" w14:textId="77777777" w:rsidR="00137DF8" w:rsidRPr="00514125" w:rsidRDefault="00137DF8" w:rsidP="00137DF8">
      <w:pPr>
        <w:pStyle w:val="Reasons"/>
        <w:rPr>
          <w:b/>
          <w:bCs/>
          <w:sz w:val="22"/>
          <w:szCs w:val="22"/>
          <w:lang w:val="en-US"/>
        </w:rPr>
      </w:pPr>
      <w:bookmarkStart w:id="203" w:name="_Hlk143128651"/>
      <w:r w:rsidRPr="00514125">
        <w:rPr>
          <w:b/>
          <w:rPrChange w:id="204" w:author="Lenovo" w:date="2023-08-19T10:07:00Z">
            <w:rPr>
              <w:b/>
              <w:highlight w:val="cyan"/>
            </w:rPr>
          </w:rPrChange>
        </w:rPr>
        <w:t>Reasons:</w:t>
      </w:r>
      <w:r w:rsidRPr="00514125">
        <w:rPr>
          <w:rPrChange w:id="205" w:author="Lenovo" w:date="2023-08-19T10:07:00Z">
            <w:rPr>
              <w:highlight w:val="cyan"/>
            </w:rPr>
          </w:rPrChange>
        </w:rPr>
        <w:t xml:space="preserve"> APT Members agree to keep both Alternatives of allocation.</w:t>
      </w:r>
      <w:bookmarkEnd w:id="203"/>
      <w:r w:rsidRPr="00514125">
        <w:rPr>
          <w:rPrChange w:id="206" w:author="Lenovo" w:date="2023-08-19T10:07:00Z">
            <w:rPr>
              <w:highlight w:val="cyan"/>
            </w:rPr>
          </w:rPrChange>
        </w:rPr>
        <w:t xml:space="preserve"> </w:t>
      </w:r>
    </w:p>
    <w:p w14:paraId="01B5216E" w14:textId="77777777" w:rsidR="006155D8" w:rsidRPr="00514125" w:rsidRDefault="006155D8" w:rsidP="00A0270C">
      <w:pPr>
        <w:pStyle w:val="Reasons"/>
      </w:pPr>
    </w:p>
    <w:p w14:paraId="1CD02612" w14:textId="77777777" w:rsidR="00787FCC" w:rsidRPr="00514125" w:rsidRDefault="00787FCC">
      <w:pPr>
        <w:pStyle w:val="Reasons"/>
      </w:pPr>
    </w:p>
    <w:p w14:paraId="7851415A" w14:textId="77777777" w:rsidR="00147F18" w:rsidRPr="00514125" w:rsidRDefault="00373E09" w:rsidP="00147F18">
      <w:pPr>
        <w:pStyle w:val="ArtNo"/>
        <w:spacing w:before="0"/>
      </w:pPr>
      <w:bookmarkStart w:id="207" w:name="_Toc42842422"/>
      <w:r w:rsidRPr="00514125">
        <w:t xml:space="preserve">ARTICLE </w:t>
      </w:r>
      <w:r w:rsidRPr="00514125">
        <w:rPr>
          <w:rStyle w:val="href"/>
        </w:rPr>
        <w:t>21</w:t>
      </w:r>
      <w:bookmarkEnd w:id="207"/>
    </w:p>
    <w:p w14:paraId="60450F1B" w14:textId="77777777" w:rsidR="00147F18" w:rsidRPr="00514125" w:rsidRDefault="00373E09" w:rsidP="00147F18">
      <w:pPr>
        <w:pStyle w:val="Arttitle"/>
      </w:pPr>
      <w:bookmarkStart w:id="208" w:name="_Toc327956622"/>
      <w:bookmarkStart w:id="209" w:name="_Toc42842423"/>
      <w:r w:rsidRPr="00514125">
        <w:t>Terrestrial and space services sharing frequency bands above 1 </w:t>
      </w:r>
      <w:proofErr w:type="gramStart"/>
      <w:r w:rsidRPr="00514125">
        <w:t>GHz</w:t>
      </w:r>
      <w:bookmarkEnd w:id="208"/>
      <w:bookmarkEnd w:id="209"/>
      <w:proofErr w:type="gramEnd"/>
    </w:p>
    <w:p w14:paraId="546170EC" w14:textId="77777777" w:rsidR="00147F18" w:rsidRPr="00514125" w:rsidRDefault="00373E09" w:rsidP="00147F18">
      <w:pPr>
        <w:pStyle w:val="Section1"/>
        <w:keepNext/>
      </w:pPr>
      <w:r w:rsidRPr="00514125">
        <w:t>Section V − Limits of power flux-density from space stations</w:t>
      </w:r>
    </w:p>
    <w:p w14:paraId="39360013" w14:textId="2AE51DC0" w:rsidR="00A249F9" w:rsidRPr="00514125" w:rsidRDefault="00373E09">
      <w:pPr>
        <w:pStyle w:val="Proposal"/>
      </w:pPr>
      <w:r w:rsidRPr="00514125">
        <w:t>MOD</w:t>
      </w:r>
      <w:r w:rsidRPr="00514125">
        <w:tab/>
        <w:t>ACP/</w:t>
      </w:r>
      <w:r w:rsidR="0014654C">
        <w:t>xx</w:t>
      </w:r>
      <w:r w:rsidRPr="00514125">
        <w:t>A17/</w:t>
      </w:r>
      <w:r w:rsidR="00F929A7" w:rsidRPr="00514125">
        <w:t>8</w:t>
      </w:r>
      <w:r w:rsidRPr="00514125">
        <w:rPr>
          <w:vanish/>
          <w:color w:val="7F7F7F" w:themeColor="text1" w:themeTint="80"/>
          <w:vertAlign w:val="superscript"/>
        </w:rPr>
        <w:t>#1898</w:t>
      </w:r>
    </w:p>
    <w:p w14:paraId="67ADB9C8" w14:textId="77777777" w:rsidR="00147F18" w:rsidRPr="00514125" w:rsidRDefault="00373E09" w:rsidP="00147F18">
      <w:pPr>
        <w:pStyle w:val="TableNo"/>
      </w:pPr>
      <w:r w:rsidRPr="00514125">
        <w:t xml:space="preserve">TABLE  </w:t>
      </w:r>
      <w:r w:rsidRPr="00514125">
        <w:rPr>
          <w:b/>
          <w:bCs/>
        </w:rPr>
        <w:t>21-4</w:t>
      </w:r>
      <w:r w:rsidRPr="00514125">
        <w:rPr>
          <w:sz w:val="16"/>
          <w:szCs w:val="16"/>
        </w:rPr>
        <w:t>  </w:t>
      </w:r>
      <w:proofErr w:type="gramStart"/>
      <w:r w:rsidRPr="00514125">
        <w:rPr>
          <w:sz w:val="16"/>
          <w:szCs w:val="16"/>
        </w:rPr>
        <w:t>   (</w:t>
      </w:r>
      <w:proofErr w:type="gramEnd"/>
      <w:r w:rsidRPr="00514125">
        <w:rPr>
          <w:sz w:val="16"/>
          <w:szCs w:val="16"/>
        </w:rPr>
        <w:t>R</w:t>
      </w:r>
      <w:r w:rsidRPr="00514125">
        <w:rPr>
          <w:caps w:val="0"/>
          <w:sz w:val="16"/>
          <w:szCs w:val="16"/>
        </w:rPr>
        <w:t>ev</w:t>
      </w:r>
      <w:r w:rsidRPr="00514125">
        <w:rPr>
          <w:sz w:val="16"/>
          <w:szCs w:val="16"/>
        </w:rPr>
        <w:t>.WRC</w:t>
      </w:r>
      <w:r w:rsidRPr="00514125">
        <w:rPr>
          <w:sz w:val="16"/>
          <w:szCs w:val="16"/>
        </w:rPr>
        <w:noBreakHyphen/>
      </w:r>
      <w:del w:id="210" w:author="USA" w:date="2022-04-21T14:34:00Z">
        <w:r w:rsidRPr="00514125" w:rsidDel="00C02CBF">
          <w:rPr>
            <w:sz w:val="16"/>
            <w:szCs w:val="16"/>
          </w:rPr>
          <w:delText>19</w:delText>
        </w:r>
      </w:del>
      <w:ins w:id="211" w:author="USA" w:date="2022-04-21T14:34:00Z">
        <w:r w:rsidRPr="00514125">
          <w:rPr>
            <w:sz w:val="16"/>
            <w:szCs w:val="16"/>
          </w:rPr>
          <w:t>23</w:t>
        </w:r>
      </w:ins>
      <w:r w:rsidRPr="00514125">
        <w:rPr>
          <w:sz w:val="16"/>
          <w:szCs w:val="16"/>
        </w:rPr>
        <w:t>)</w:t>
      </w:r>
    </w:p>
    <w:tbl>
      <w:tblPr>
        <w:tblW w:w="9639"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2002"/>
        <w:gridCol w:w="2134"/>
        <w:gridCol w:w="1205"/>
        <w:gridCol w:w="941"/>
        <w:gridCol w:w="1185"/>
        <w:gridCol w:w="1098"/>
        <w:gridCol w:w="1074"/>
      </w:tblGrid>
      <w:tr w:rsidR="00147F18" w:rsidRPr="00514125" w14:paraId="391E881C" w14:textId="77777777" w:rsidTr="00147F18">
        <w:trPr>
          <w:cantSplit/>
          <w:jc w:val="center"/>
        </w:trPr>
        <w:tc>
          <w:tcPr>
            <w:tcW w:w="2002" w:type="dxa"/>
            <w:vMerge w:val="restart"/>
            <w:vAlign w:val="center"/>
          </w:tcPr>
          <w:p w14:paraId="0EBD288B" w14:textId="77777777" w:rsidR="00147F18" w:rsidRPr="00514125" w:rsidRDefault="00373E09" w:rsidP="00147F18">
            <w:pPr>
              <w:pStyle w:val="Tablehead"/>
            </w:pPr>
            <w:r w:rsidRPr="00514125">
              <w:t>Frequency band</w:t>
            </w:r>
          </w:p>
        </w:tc>
        <w:tc>
          <w:tcPr>
            <w:tcW w:w="2134" w:type="dxa"/>
            <w:vMerge w:val="restart"/>
            <w:vAlign w:val="center"/>
          </w:tcPr>
          <w:p w14:paraId="09C90BC8" w14:textId="77777777" w:rsidR="00147F18" w:rsidRPr="00514125" w:rsidRDefault="00373E09" w:rsidP="00147F18">
            <w:pPr>
              <w:pStyle w:val="Tablehead"/>
            </w:pPr>
            <w:r w:rsidRPr="00514125">
              <w:t>Service*</w:t>
            </w:r>
          </w:p>
        </w:tc>
        <w:tc>
          <w:tcPr>
            <w:tcW w:w="4429" w:type="dxa"/>
            <w:gridSpan w:val="4"/>
            <w:vAlign w:val="center"/>
          </w:tcPr>
          <w:p w14:paraId="00D59C60" w14:textId="77777777" w:rsidR="00147F18" w:rsidRPr="00514125" w:rsidRDefault="00373E09" w:rsidP="00147F18">
            <w:pPr>
              <w:pStyle w:val="Tablehead"/>
            </w:pPr>
            <w:r w:rsidRPr="00514125">
              <w:t>Limit in dB(W/m</w:t>
            </w:r>
            <w:r w:rsidRPr="00514125">
              <w:rPr>
                <w:vertAlign w:val="superscript"/>
              </w:rPr>
              <w:t>2</w:t>
            </w:r>
            <w:r w:rsidRPr="00514125">
              <w:t>) for angles</w:t>
            </w:r>
            <w:r w:rsidRPr="00514125">
              <w:br/>
              <w:t>of arrival (δ) above the horizontal plane</w:t>
            </w:r>
          </w:p>
        </w:tc>
        <w:tc>
          <w:tcPr>
            <w:tcW w:w="1074" w:type="dxa"/>
            <w:vMerge w:val="restart"/>
            <w:noWrap/>
            <w:tcMar>
              <w:left w:w="0" w:type="dxa"/>
              <w:right w:w="0" w:type="dxa"/>
            </w:tcMar>
            <w:vAlign w:val="center"/>
          </w:tcPr>
          <w:p w14:paraId="1DDCC281" w14:textId="77777777" w:rsidR="00147F18" w:rsidRPr="00514125" w:rsidRDefault="00373E09" w:rsidP="00147F18">
            <w:pPr>
              <w:pStyle w:val="Tablehead"/>
            </w:pPr>
            <w:r w:rsidRPr="00514125">
              <w:t>Reference bandwidth</w:t>
            </w:r>
          </w:p>
        </w:tc>
      </w:tr>
      <w:tr w:rsidR="00147F18" w:rsidRPr="00514125" w14:paraId="130513C9" w14:textId="77777777" w:rsidTr="00147F18">
        <w:trPr>
          <w:cantSplit/>
          <w:jc w:val="center"/>
        </w:trPr>
        <w:tc>
          <w:tcPr>
            <w:tcW w:w="2002" w:type="dxa"/>
            <w:vMerge/>
            <w:vAlign w:val="center"/>
          </w:tcPr>
          <w:p w14:paraId="635876D2" w14:textId="77777777" w:rsidR="00147F18" w:rsidRPr="00514125" w:rsidRDefault="00147F18" w:rsidP="00147F18">
            <w:pPr>
              <w:tabs>
                <w:tab w:val="clear" w:pos="1134"/>
                <w:tab w:val="clear" w:pos="1871"/>
                <w:tab w:val="clear" w:pos="2268"/>
              </w:tabs>
              <w:spacing w:before="80" w:after="80"/>
              <w:jc w:val="center"/>
              <w:rPr>
                <w:b/>
                <w:sz w:val="20"/>
                <w:rPrChange w:id="212" w:author="Lenovo" w:date="2023-08-19T10:07:00Z">
                  <w:rPr>
                    <w:b/>
                    <w:sz w:val="20"/>
                    <w:highlight w:val="yellow"/>
                  </w:rPr>
                </w:rPrChange>
              </w:rPr>
            </w:pPr>
          </w:p>
        </w:tc>
        <w:tc>
          <w:tcPr>
            <w:tcW w:w="2134" w:type="dxa"/>
            <w:vMerge/>
            <w:vAlign w:val="center"/>
          </w:tcPr>
          <w:p w14:paraId="53D333F3" w14:textId="77777777" w:rsidR="00147F18" w:rsidRPr="00514125" w:rsidRDefault="00147F18" w:rsidP="00147F18">
            <w:pPr>
              <w:tabs>
                <w:tab w:val="clear" w:pos="1134"/>
                <w:tab w:val="clear" w:pos="1871"/>
                <w:tab w:val="clear" w:pos="2268"/>
              </w:tabs>
              <w:spacing w:before="80" w:after="80"/>
              <w:jc w:val="center"/>
              <w:rPr>
                <w:b/>
                <w:sz w:val="20"/>
                <w:rPrChange w:id="213" w:author="Lenovo" w:date="2023-08-19T10:07:00Z">
                  <w:rPr>
                    <w:b/>
                    <w:sz w:val="20"/>
                    <w:highlight w:val="yellow"/>
                  </w:rPr>
                </w:rPrChange>
              </w:rPr>
            </w:pPr>
          </w:p>
        </w:tc>
        <w:tc>
          <w:tcPr>
            <w:tcW w:w="1205" w:type="dxa"/>
            <w:vAlign w:val="center"/>
          </w:tcPr>
          <w:p w14:paraId="687CCD10" w14:textId="77777777" w:rsidR="00147F18" w:rsidRPr="00514125" w:rsidRDefault="00373E09" w:rsidP="00147F18">
            <w:pPr>
              <w:pStyle w:val="Tablehead"/>
              <w:rPr>
                <w:rPrChange w:id="214" w:author="Lenovo" w:date="2023-08-19T10:07:00Z">
                  <w:rPr>
                    <w:highlight w:val="yellow"/>
                  </w:rPr>
                </w:rPrChange>
              </w:rPr>
            </w:pPr>
            <w:r w:rsidRPr="00514125">
              <w:rPr>
                <w:rPrChange w:id="215" w:author="Lenovo" w:date="2023-08-19T10:07:00Z">
                  <w:rPr>
                    <w:highlight w:val="yellow"/>
                  </w:rPr>
                </w:rPrChange>
              </w:rPr>
              <w:t>0°-5°</w:t>
            </w:r>
          </w:p>
        </w:tc>
        <w:tc>
          <w:tcPr>
            <w:tcW w:w="2126" w:type="dxa"/>
            <w:gridSpan w:val="2"/>
            <w:vAlign w:val="center"/>
          </w:tcPr>
          <w:p w14:paraId="16D3CC36" w14:textId="77777777" w:rsidR="00147F18" w:rsidRPr="00514125" w:rsidRDefault="00373E09" w:rsidP="00147F18">
            <w:pPr>
              <w:pStyle w:val="Tablehead"/>
              <w:rPr>
                <w:rPrChange w:id="216" w:author="Lenovo" w:date="2023-08-19T10:07:00Z">
                  <w:rPr>
                    <w:highlight w:val="yellow"/>
                  </w:rPr>
                </w:rPrChange>
              </w:rPr>
            </w:pPr>
            <w:r w:rsidRPr="00514125">
              <w:rPr>
                <w:rPrChange w:id="217" w:author="Lenovo" w:date="2023-08-19T10:07:00Z">
                  <w:rPr>
                    <w:highlight w:val="yellow"/>
                  </w:rPr>
                </w:rPrChange>
              </w:rPr>
              <w:t>5°-25°</w:t>
            </w:r>
          </w:p>
        </w:tc>
        <w:tc>
          <w:tcPr>
            <w:tcW w:w="1098" w:type="dxa"/>
            <w:vAlign w:val="center"/>
          </w:tcPr>
          <w:p w14:paraId="564DEE96" w14:textId="77777777" w:rsidR="00147F18" w:rsidRPr="00514125" w:rsidRDefault="00373E09" w:rsidP="00147F18">
            <w:pPr>
              <w:pStyle w:val="Tablehead"/>
              <w:rPr>
                <w:rPrChange w:id="218" w:author="Lenovo" w:date="2023-08-19T10:07:00Z">
                  <w:rPr>
                    <w:highlight w:val="yellow"/>
                  </w:rPr>
                </w:rPrChange>
              </w:rPr>
            </w:pPr>
            <w:r w:rsidRPr="00514125">
              <w:rPr>
                <w:rPrChange w:id="219" w:author="Lenovo" w:date="2023-08-19T10:07:00Z">
                  <w:rPr>
                    <w:highlight w:val="yellow"/>
                  </w:rPr>
                </w:rPrChange>
              </w:rPr>
              <w:t>25°-90°</w:t>
            </w:r>
          </w:p>
        </w:tc>
        <w:tc>
          <w:tcPr>
            <w:tcW w:w="1074" w:type="dxa"/>
            <w:vMerge/>
            <w:vAlign w:val="center"/>
          </w:tcPr>
          <w:p w14:paraId="06C6C876" w14:textId="77777777" w:rsidR="00147F18" w:rsidRPr="00514125" w:rsidRDefault="00147F18" w:rsidP="00147F18">
            <w:pPr>
              <w:tabs>
                <w:tab w:val="clear" w:pos="1134"/>
                <w:tab w:val="clear" w:pos="1871"/>
                <w:tab w:val="clear" w:pos="2268"/>
              </w:tabs>
              <w:spacing w:before="80" w:after="80"/>
              <w:jc w:val="center"/>
              <w:rPr>
                <w:b/>
                <w:sz w:val="20"/>
                <w:rPrChange w:id="220" w:author="Lenovo" w:date="2023-08-19T10:07:00Z">
                  <w:rPr>
                    <w:b/>
                    <w:sz w:val="20"/>
                    <w:highlight w:val="yellow"/>
                  </w:rPr>
                </w:rPrChange>
              </w:rPr>
            </w:pPr>
          </w:p>
        </w:tc>
      </w:tr>
      <w:tr w:rsidR="00147F18" w:rsidRPr="00514125" w14:paraId="33BCC231" w14:textId="77777777" w:rsidTr="00147F18">
        <w:tblPrEx>
          <w:tblBorders>
            <w:top w:val="single" w:sz="4" w:space="0" w:color="auto"/>
            <w:left w:val="single" w:sz="4" w:space="0" w:color="auto"/>
            <w:bottom w:val="single" w:sz="4" w:space="0" w:color="auto"/>
            <w:right w:val="single" w:sz="4" w:space="0" w:color="auto"/>
          </w:tblBorders>
        </w:tblPrEx>
        <w:trPr>
          <w:cantSplit/>
          <w:jc w:val="center"/>
        </w:trPr>
        <w:tc>
          <w:tcPr>
            <w:tcW w:w="9639" w:type="dxa"/>
            <w:gridSpan w:val="7"/>
          </w:tcPr>
          <w:p w14:paraId="44D4D358" w14:textId="77777777" w:rsidR="00147F18" w:rsidRPr="00514125" w:rsidRDefault="00373E09" w:rsidP="00147F18">
            <w:pPr>
              <w:pStyle w:val="Tabletext"/>
            </w:pPr>
            <w:r w:rsidRPr="00514125">
              <w:t>...</w:t>
            </w:r>
          </w:p>
        </w:tc>
      </w:tr>
      <w:tr w:rsidR="00147F18" w:rsidRPr="00514125" w14:paraId="3FA6A033" w14:textId="77777777" w:rsidTr="00147F18">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val="restart"/>
          </w:tcPr>
          <w:p w14:paraId="6B72A8DD" w14:textId="77777777" w:rsidR="00147F18" w:rsidRPr="00514125" w:rsidRDefault="00373E09" w:rsidP="00147F18">
            <w:pPr>
              <w:pStyle w:val="Tabletext"/>
            </w:pPr>
            <w:r w:rsidRPr="00514125">
              <w:t xml:space="preserve">17.7-19.3 GHz </w:t>
            </w:r>
            <w:r w:rsidRPr="00514125">
              <w:rPr>
                <w:position w:val="6"/>
                <w:sz w:val="16"/>
                <w:szCs w:val="16"/>
              </w:rPr>
              <w:t>7, 8</w:t>
            </w:r>
          </w:p>
        </w:tc>
        <w:tc>
          <w:tcPr>
            <w:tcW w:w="2134" w:type="dxa"/>
            <w:vMerge w:val="restart"/>
          </w:tcPr>
          <w:p w14:paraId="28C52909" w14:textId="77777777" w:rsidR="00147F18" w:rsidRPr="00514125" w:rsidRDefault="00373E09" w:rsidP="00147F18">
            <w:pPr>
              <w:pStyle w:val="Tabletext"/>
              <w:rPr>
                <w:ins w:id="221" w:author="Wayne Whyte" w:date="2022-04-21T13:51:00Z"/>
              </w:rPr>
            </w:pPr>
            <w:r w:rsidRPr="00514125">
              <w:t>Fixed-satellite</w:t>
            </w:r>
            <w:r w:rsidRPr="00514125">
              <w:br/>
              <w:t>(space-to-Earth)</w:t>
            </w:r>
          </w:p>
          <w:p w14:paraId="2EC416C3" w14:textId="77777777" w:rsidR="00147F18" w:rsidRPr="00514125" w:rsidRDefault="00373E09" w:rsidP="00147F18">
            <w:pPr>
              <w:pStyle w:val="Tabletext"/>
            </w:pPr>
            <w:ins w:id="222" w:author="Karina, Cessy" w:date="2023-04-01T18:23:00Z">
              <w:r w:rsidRPr="00514125">
                <w:rPr>
                  <w:i/>
                  <w:iCs/>
                  <w:color w:val="000000"/>
                </w:rPr>
                <w:t>Alternative</w:t>
              </w:r>
              <w:r w:rsidRPr="00514125">
                <w:rPr>
                  <w:i/>
                  <w:iCs/>
                </w:rPr>
                <w:t xml:space="preserve"> </w:t>
              </w:r>
            </w:ins>
            <w:ins w:id="223" w:author="Karina, Cessy" w:date="2023-04-01T18:24:00Z">
              <w:r w:rsidRPr="00514125">
                <w:rPr>
                  <w:i/>
                  <w:iCs/>
                </w:rPr>
                <w:t>FSS</w:t>
              </w:r>
            </w:ins>
            <w:ins w:id="224" w:author="Gomez, Yoanni" w:date="2023-04-04T10:57:00Z">
              <w:r w:rsidRPr="00514125">
                <w:rPr>
                  <w:i/>
                  <w:iCs/>
                </w:rPr>
                <w:t>:</w:t>
              </w:r>
              <w:r w:rsidRPr="00514125">
                <w:rPr>
                  <w:i/>
                  <w:iCs/>
                </w:rPr>
                <w:br/>
              </w:r>
            </w:ins>
            <w:ins w:id="225" w:author="Karina, Cessy" w:date="2023-04-01T18:23:00Z">
              <w:r w:rsidRPr="00514125">
                <w:t>Fixed-satellite</w:t>
              </w:r>
              <w:r w:rsidRPr="00514125">
                <w:rPr>
                  <w:rStyle w:val="Artref"/>
                  <w:color w:val="000000"/>
                </w:rPr>
                <w:br/>
              </w:r>
              <w:r w:rsidRPr="00514125">
                <w:t>(space-to-space)</w:t>
              </w:r>
              <w:r w:rsidRPr="00514125">
                <w:br/>
              </w:r>
            </w:ins>
            <w:ins w:id="226" w:author="Karina, Cessy" w:date="2023-04-01T17:34:00Z">
              <w:r w:rsidRPr="00514125">
                <w:rPr>
                  <w:i/>
                  <w:iCs/>
                  <w:color w:val="000000"/>
                </w:rPr>
                <w:t>Alternative ISS</w:t>
              </w:r>
              <w:r w:rsidRPr="00514125">
                <w:rPr>
                  <w:color w:val="000000"/>
                </w:rPr>
                <w:t>:</w:t>
              </w:r>
            </w:ins>
            <w:ins w:id="227" w:author="Karina, Cessy" w:date="2023-04-01T18:23:00Z">
              <w:r w:rsidRPr="00514125">
                <w:t xml:space="preserve"> </w:t>
              </w:r>
            </w:ins>
            <w:r w:rsidRPr="00514125">
              <w:br/>
            </w:r>
            <w:ins w:id="228" w:author="Karina, Cessy" w:date="2023-04-01T18:23:00Z">
              <w:r w:rsidRPr="00514125">
                <w:t>Inter-satellite</w:t>
              </w:r>
            </w:ins>
          </w:p>
          <w:p w14:paraId="33A9FE2C" w14:textId="77777777" w:rsidR="00147F18" w:rsidRPr="00514125" w:rsidRDefault="00373E09" w:rsidP="00147F18">
            <w:pPr>
              <w:pStyle w:val="Tabletext"/>
            </w:pPr>
            <w:r w:rsidRPr="00514125">
              <w:t>Meteorological-satellite</w:t>
            </w:r>
            <w:r w:rsidRPr="00514125">
              <w:br/>
              <w:t>(space-to-Earth)</w:t>
            </w:r>
          </w:p>
        </w:tc>
        <w:tc>
          <w:tcPr>
            <w:tcW w:w="1205" w:type="dxa"/>
          </w:tcPr>
          <w:p w14:paraId="1B88B4D4" w14:textId="77777777" w:rsidR="00147F18" w:rsidRPr="00514125" w:rsidRDefault="00373E09" w:rsidP="00147F18">
            <w:pPr>
              <w:pStyle w:val="Tabletext"/>
              <w:ind w:left="-57" w:right="-57"/>
              <w:jc w:val="center"/>
            </w:pPr>
            <w:r w:rsidRPr="00514125">
              <w:rPr>
                <w:b/>
              </w:rPr>
              <w:t>0°-5°</w:t>
            </w:r>
          </w:p>
        </w:tc>
        <w:tc>
          <w:tcPr>
            <w:tcW w:w="2126" w:type="dxa"/>
            <w:gridSpan w:val="2"/>
          </w:tcPr>
          <w:p w14:paraId="668DF07F" w14:textId="77777777" w:rsidR="00147F18" w:rsidRPr="00514125" w:rsidRDefault="00373E09" w:rsidP="00147F18">
            <w:pPr>
              <w:pStyle w:val="Tabletext"/>
              <w:ind w:left="-113" w:right="-113"/>
              <w:jc w:val="center"/>
            </w:pPr>
            <w:r w:rsidRPr="00514125">
              <w:rPr>
                <w:b/>
              </w:rPr>
              <w:t>5°-25°</w:t>
            </w:r>
          </w:p>
        </w:tc>
        <w:tc>
          <w:tcPr>
            <w:tcW w:w="1098" w:type="dxa"/>
            <w:noWrap/>
            <w:tcMar>
              <w:left w:w="0" w:type="dxa"/>
              <w:right w:w="0" w:type="dxa"/>
            </w:tcMar>
          </w:tcPr>
          <w:p w14:paraId="6E501CEA" w14:textId="77777777" w:rsidR="00147F18" w:rsidRPr="00514125" w:rsidRDefault="00373E09" w:rsidP="00147F18">
            <w:pPr>
              <w:pStyle w:val="Tabletext"/>
              <w:jc w:val="center"/>
            </w:pPr>
            <w:r w:rsidRPr="00514125">
              <w:rPr>
                <w:b/>
              </w:rPr>
              <w:t>25°-90°</w:t>
            </w:r>
          </w:p>
        </w:tc>
        <w:tc>
          <w:tcPr>
            <w:tcW w:w="1074" w:type="dxa"/>
            <w:vMerge w:val="restart"/>
          </w:tcPr>
          <w:p w14:paraId="1272229D" w14:textId="77777777" w:rsidR="00147F18" w:rsidRPr="00514125" w:rsidRDefault="00373E09" w:rsidP="00147F18">
            <w:pPr>
              <w:pStyle w:val="Tabletext"/>
              <w:jc w:val="center"/>
            </w:pPr>
            <w:r w:rsidRPr="00514125">
              <w:t>1 MHz</w:t>
            </w:r>
          </w:p>
        </w:tc>
      </w:tr>
      <w:tr w:rsidR="00147F18" w:rsidRPr="00514125" w14:paraId="09D9E3ED" w14:textId="77777777" w:rsidTr="00147F18">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tcPr>
          <w:p w14:paraId="765CA315" w14:textId="77777777" w:rsidR="00147F18" w:rsidRPr="00514125" w:rsidRDefault="00147F18" w:rsidP="00147F18">
            <w:pPr>
              <w:pStyle w:val="Tabletext"/>
              <w:rPr>
                <w:rPrChange w:id="229" w:author="Lenovo" w:date="2023-08-19T10:07:00Z">
                  <w:rPr>
                    <w:highlight w:val="yellow"/>
                  </w:rPr>
                </w:rPrChange>
              </w:rPr>
            </w:pPr>
          </w:p>
        </w:tc>
        <w:tc>
          <w:tcPr>
            <w:tcW w:w="2134" w:type="dxa"/>
            <w:vMerge/>
          </w:tcPr>
          <w:p w14:paraId="5AE965AC" w14:textId="77777777" w:rsidR="00147F18" w:rsidRPr="00514125" w:rsidRDefault="00147F18" w:rsidP="00147F18">
            <w:pPr>
              <w:pStyle w:val="Tabletext"/>
            </w:pPr>
          </w:p>
        </w:tc>
        <w:tc>
          <w:tcPr>
            <w:tcW w:w="1205" w:type="dxa"/>
          </w:tcPr>
          <w:p w14:paraId="46EE59DD" w14:textId="77777777" w:rsidR="00147F18" w:rsidRPr="00514125" w:rsidRDefault="00373E09" w:rsidP="00147F18">
            <w:pPr>
              <w:pStyle w:val="Tabletext"/>
              <w:ind w:left="-57" w:right="-57"/>
              <w:jc w:val="center"/>
            </w:pPr>
            <w:r w:rsidRPr="00514125">
              <w:t xml:space="preserve">−115 </w:t>
            </w:r>
            <w:r w:rsidRPr="00514125">
              <w:rPr>
                <w:position w:val="6"/>
                <w:sz w:val="16"/>
                <w:szCs w:val="16"/>
              </w:rPr>
              <w:t>14, 15</w:t>
            </w:r>
          </w:p>
          <w:p w14:paraId="40FA6015" w14:textId="77777777" w:rsidR="00147F18" w:rsidRPr="00514125" w:rsidRDefault="00373E09" w:rsidP="00147F18">
            <w:pPr>
              <w:pStyle w:val="Tabletext"/>
              <w:ind w:left="-57" w:right="-57"/>
              <w:jc w:val="center"/>
            </w:pPr>
            <w:r w:rsidRPr="00514125">
              <w:t>or</w:t>
            </w:r>
          </w:p>
          <w:p w14:paraId="6044D593" w14:textId="77777777" w:rsidR="00147F18" w:rsidRPr="00514125" w:rsidRDefault="00373E09" w:rsidP="00147F18">
            <w:pPr>
              <w:pStyle w:val="Tabletext"/>
              <w:ind w:left="-57" w:right="-57"/>
              <w:jc w:val="center"/>
            </w:pPr>
            <w:r w:rsidRPr="00514125">
              <w:t xml:space="preserve">−115 − </w:t>
            </w:r>
            <w:r w:rsidRPr="00514125">
              <w:rPr>
                <w:i/>
                <w:iCs/>
              </w:rPr>
              <w:t>X</w:t>
            </w:r>
            <w:r w:rsidRPr="00514125">
              <w:t xml:space="preserve"> </w:t>
            </w:r>
            <w:r w:rsidRPr="00514125">
              <w:rPr>
                <w:position w:val="6"/>
                <w:sz w:val="16"/>
                <w:szCs w:val="16"/>
              </w:rPr>
              <w:t>13</w:t>
            </w:r>
          </w:p>
        </w:tc>
        <w:tc>
          <w:tcPr>
            <w:tcW w:w="2126" w:type="dxa"/>
            <w:gridSpan w:val="2"/>
          </w:tcPr>
          <w:p w14:paraId="4BC26156" w14:textId="77777777" w:rsidR="00147F18" w:rsidRPr="00514125" w:rsidRDefault="00373E09" w:rsidP="00147F18">
            <w:pPr>
              <w:pStyle w:val="Tabletext"/>
              <w:ind w:left="-113" w:right="-113"/>
              <w:jc w:val="center"/>
            </w:pPr>
            <w:r w:rsidRPr="00514125">
              <w:t xml:space="preserve">−115 + 0.5(δ − 5) </w:t>
            </w:r>
            <w:r w:rsidRPr="00514125">
              <w:rPr>
                <w:position w:val="6"/>
                <w:sz w:val="16"/>
                <w:szCs w:val="16"/>
              </w:rPr>
              <w:t>14, 15</w:t>
            </w:r>
          </w:p>
          <w:p w14:paraId="7B1D0086" w14:textId="77777777" w:rsidR="00147F18" w:rsidRPr="00514125" w:rsidRDefault="00373E09" w:rsidP="00147F18">
            <w:pPr>
              <w:pStyle w:val="Tabletext"/>
              <w:ind w:left="-113" w:right="-113"/>
              <w:jc w:val="center"/>
            </w:pPr>
            <w:r w:rsidRPr="00514125">
              <w:t>or</w:t>
            </w:r>
          </w:p>
          <w:p w14:paraId="22A9FE2E" w14:textId="77777777" w:rsidR="00147F18" w:rsidRPr="00514125" w:rsidRDefault="00373E09" w:rsidP="00147F18">
            <w:pPr>
              <w:pStyle w:val="Tabletext"/>
              <w:ind w:left="-113" w:right="-113"/>
              <w:jc w:val="center"/>
            </w:pPr>
            <w:r w:rsidRPr="00514125">
              <w:t xml:space="preserve">−115 − </w:t>
            </w:r>
            <w:r w:rsidRPr="00514125">
              <w:rPr>
                <w:i/>
                <w:iCs/>
              </w:rPr>
              <w:t>X</w:t>
            </w:r>
            <w:r w:rsidRPr="00514125">
              <w:t xml:space="preserve"> + ((10 + </w:t>
            </w:r>
            <w:proofErr w:type="gramStart"/>
            <w:r w:rsidRPr="00514125">
              <w:rPr>
                <w:i/>
                <w:iCs/>
              </w:rPr>
              <w:t>X</w:t>
            </w:r>
            <w:r w:rsidRPr="00514125">
              <w:t xml:space="preserve"> )</w:t>
            </w:r>
            <w:proofErr w:type="gramEnd"/>
            <w:r w:rsidRPr="00514125">
              <w:t>/20)</w:t>
            </w:r>
          </w:p>
          <w:p w14:paraId="6E88FAF5" w14:textId="77777777" w:rsidR="00147F18" w:rsidRPr="00514125" w:rsidRDefault="00373E09" w:rsidP="00147F18">
            <w:pPr>
              <w:pStyle w:val="Tabletext"/>
              <w:ind w:left="-113" w:right="-113"/>
              <w:jc w:val="center"/>
            </w:pPr>
            <w:r w:rsidRPr="00514125">
              <w:t xml:space="preserve">(δ − 5) </w:t>
            </w:r>
            <w:r w:rsidRPr="00514125">
              <w:rPr>
                <w:position w:val="6"/>
                <w:sz w:val="16"/>
                <w:szCs w:val="16"/>
              </w:rPr>
              <w:t>13</w:t>
            </w:r>
          </w:p>
        </w:tc>
        <w:tc>
          <w:tcPr>
            <w:tcW w:w="1098" w:type="dxa"/>
            <w:noWrap/>
            <w:tcMar>
              <w:left w:w="0" w:type="dxa"/>
              <w:right w:w="0" w:type="dxa"/>
            </w:tcMar>
          </w:tcPr>
          <w:p w14:paraId="18107773" w14:textId="77777777" w:rsidR="00147F18" w:rsidRPr="00514125" w:rsidRDefault="00373E09" w:rsidP="00147F18">
            <w:pPr>
              <w:pStyle w:val="Tabletext"/>
              <w:jc w:val="center"/>
            </w:pPr>
            <w:r w:rsidRPr="00514125">
              <w:t xml:space="preserve">−105 </w:t>
            </w:r>
            <w:r w:rsidRPr="00514125">
              <w:rPr>
                <w:position w:val="6"/>
                <w:sz w:val="16"/>
                <w:szCs w:val="16"/>
              </w:rPr>
              <w:t>14, 15</w:t>
            </w:r>
          </w:p>
          <w:p w14:paraId="4AC346BA" w14:textId="77777777" w:rsidR="00147F18" w:rsidRPr="00514125" w:rsidRDefault="00373E09" w:rsidP="00147F18">
            <w:pPr>
              <w:pStyle w:val="Tabletext"/>
              <w:jc w:val="center"/>
            </w:pPr>
            <w:r w:rsidRPr="00514125">
              <w:t>or</w:t>
            </w:r>
          </w:p>
          <w:p w14:paraId="407D2024" w14:textId="77777777" w:rsidR="00147F18" w:rsidRPr="00514125" w:rsidRDefault="00373E09" w:rsidP="00147F18">
            <w:pPr>
              <w:pStyle w:val="Tabletext"/>
              <w:jc w:val="center"/>
            </w:pPr>
            <w:r w:rsidRPr="00514125">
              <w:t xml:space="preserve">−105 </w:t>
            </w:r>
            <w:r w:rsidRPr="00514125">
              <w:rPr>
                <w:position w:val="6"/>
                <w:sz w:val="16"/>
                <w:szCs w:val="16"/>
              </w:rPr>
              <w:t>13</w:t>
            </w:r>
          </w:p>
        </w:tc>
        <w:tc>
          <w:tcPr>
            <w:tcW w:w="1074" w:type="dxa"/>
            <w:vMerge/>
          </w:tcPr>
          <w:p w14:paraId="1B46E55D" w14:textId="77777777" w:rsidR="00147F18" w:rsidRPr="00514125" w:rsidRDefault="00147F18" w:rsidP="00147F18">
            <w:pPr>
              <w:pStyle w:val="Tabletext"/>
              <w:jc w:val="center"/>
            </w:pPr>
          </w:p>
        </w:tc>
      </w:tr>
      <w:tr w:rsidR="00147F18" w:rsidRPr="00514125" w14:paraId="5615B0C0" w14:textId="77777777" w:rsidTr="00147F18">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val="restart"/>
          </w:tcPr>
          <w:p w14:paraId="0709A4FD" w14:textId="77777777" w:rsidR="00147F18" w:rsidRPr="00514125" w:rsidRDefault="00373E09" w:rsidP="00147F18">
            <w:pPr>
              <w:pStyle w:val="Tabletext"/>
            </w:pPr>
            <w:r w:rsidRPr="00514125">
              <w:t>1</w:t>
            </w:r>
            <w:r w:rsidRPr="00514125">
              <w:rPr>
                <w:lang w:eastAsia="ja-JP"/>
              </w:rPr>
              <w:t>7</w:t>
            </w:r>
            <w:r w:rsidRPr="00514125">
              <w:t>.</w:t>
            </w:r>
            <w:r w:rsidRPr="00514125">
              <w:rPr>
                <w:lang w:eastAsia="ja-JP"/>
              </w:rPr>
              <w:t>7</w:t>
            </w:r>
            <w:r w:rsidRPr="00514125">
              <w:t xml:space="preserve">-19.3 GHz </w:t>
            </w:r>
            <w:r w:rsidRPr="00514125">
              <w:rPr>
                <w:position w:val="6"/>
                <w:sz w:val="16"/>
                <w:szCs w:val="16"/>
              </w:rPr>
              <w:t>7, 8</w:t>
            </w:r>
          </w:p>
        </w:tc>
        <w:tc>
          <w:tcPr>
            <w:tcW w:w="2134" w:type="dxa"/>
            <w:vMerge w:val="restart"/>
            <w:shd w:val="clear" w:color="auto" w:fill="auto"/>
          </w:tcPr>
          <w:p w14:paraId="180B1FA1" w14:textId="77777777" w:rsidR="00147F18" w:rsidRPr="00514125" w:rsidRDefault="00373E09" w:rsidP="00147F18">
            <w:pPr>
              <w:pStyle w:val="Tabletext"/>
              <w:rPr>
                <w:ins w:id="230" w:author="CTIA" w:date="2022-03-19T16:13:00Z"/>
              </w:rPr>
            </w:pPr>
            <w:r w:rsidRPr="00514125">
              <w:t>Fixed-satellite</w:t>
            </w:r>
            <w:r w:rsidRPr="00514125">
              <w:br/>
              <w:t>(space-to-Earth)</w:t>
            </w:r>
          </w:p>
          <w:p w14:paraId="7DC93349" w14:textId="77777777" w:rsidR="00454B4E" w:rsidRPr="00514125" w:rsidRDefault="00373E09" w:rsidP="00147F18">
            <w:pPr>
              <w:pStyle w:val="Tabletext"/>
            </w:pPr>
            <w:ins w:id="231" w:author="Karina, Cessy" w:date="2023-04-01T18:23:00Z">
              <w:r w:rsidRPr="00514125">
                <w:rPr>
                  <w:i/>
                  <w:iCs/>
                  <w:color w:val="000000"/>
                </w:rPr>
                <w:t>Alternative</w:t>
              </w:r>
              <w:r w:rsidRPr="00514125">
                <w:rPr>
                  <w:i/>
                  <w:iCs/>
                </w:rPr>
                <w:t xml:space="preserve"> </w:t>
              </w:r>
            </w:ins>
            <w:ins w:id="232" w:author="Karina, Cessy" w:date="2023-04-01T18:24:00Z">
              <w:r w:rsidRPr="00514125">
                <w:rPr>
                  <w:i/>
                  <w:iCs/>
                </w:rPr>
                <w:t>FSS</w:t>
              </w:r>
            </w:ins>
            <w:ins w:id="233" w:author="Gomez, Yoanni" w:date="2023-04-04T10:57:00Z">
              <w:r w:rsidRPr="00514125">
                <w:rPr>
                  <w:i/>
                  <w:iCs/>
                </w:rPr>
                <w:t>:</w:t>
              </w:r>
              <w:r w:rsidRPr="00514125">
                <w:rPr>
                  <w:i/>
                  <w:iCs/>
                </w:rPr>
                <w:br/>
              </w:r>
            </w:ins>
            <w:ins w:id="234" w:author="Karina, Cessy" w:date="2023-04-01T18:23:00Z">
              <w:r w:rsidRPr="00514125">
                <w:t>Fixed-satellite</w:t>
              </w:r>
              <w:r w:rsidRPr="00514125">
                <w:rPr>
                  <w:rStyle w:val="Artref"/>
                  <w:color w:val="000000"/>
                </w:rPr>
                <w:br/>
              </w:r>
              <w:r w:rsidRPr="00514125">
                <w:t>(space-to-space)</w:t>
              </w:r>
              <w:r w:rsidRPr="00514125">
                <w:br/>
              </w:r>
              <w:r w:rsidRPr="00514125">
                <w:rPr>
                  <w:i/>
                  <w:iCs/>
                  <w:color w:val="000000"/>
                </w:rPr>
                <w:t>Alternative</w:t>
              </w:r>
              <w:r w:rsidRPr="00514125">
                <w:rPr>
                  <w:i/>
                  <w:iCs/>
                </w:rPr>
                <w:t xml:space="preserve"> </w:t>
              </w:r>
            </w:ins>
            <w:ins w:id="235" w:author="Karina, Cessy" w:date="2023-04-01T18:24:00Z">
              <w:r w:rsidRPr="00514125">
                <w:rPr>
                  <w:i/>
                  <w:iCs/>
                </w:rPr>
                <w:t>ISS</w:t>
              </w:r>
            </w:ins>
            <w:ins w:id="236" w:author="Chairman" w:date="2023-04-02T08:25:00Z">
              <w:r w:rsidRPr="00514125">
                <w:t>:</w:t>
              </w:r>
            </w:ins>
            <w:ins w:id="237" w:author="Karina, Cessy" w:date="2023-04-01T18:23:00Z">
              <w:r w:rsidRPr="00514125">
                <w:t xml:space="preserve"> </w:t>
              </w:r>
            </w:ins>
            <w:r w:rsidRPr="00514125">
              <w:br/>
            </w:r>
            <w:ins w:id="238" w:author="Karina, Cessy" w:date="2023-04-01T18:23:00Z">
              <w:r w:rsidRPr="00514125">
                <w:t>Inter-satellite</w:t>
              </w:r>
            </w:ins>
          </w:p>
        </w:tc>
        <w:tc>
          <w:tcPr>
            <w:tcW w:w="1205" w:type="dxa"/>
            <w:shd w:val="clear" w:color="auto" w:fill="auto"/>
          </w:tcPr>
          <w:p w14:paraId="2AC16285" w14:textId="77777777" w:rsidR="00147F18" w:rsidRPr="00514125" w:rsidRDefault="00373E09" w:rsidP="00147F18">
            <w:pPr>
              <w:pStyle w:val="Tabletext"/>
              <w:jc w:val="center"/>
              <w:rPr>
                <w:b/>
                <w:bCs/>
              </w:rPr>
            </w:pPr>
            <w:r w:rsidRPr="00514125">
              <w:rPr>
                <w:b/>
                <w:bCs/>
              </w:rPr>
              <w:t>0</w:t>
            </w:r>
            <w:r w:rsidRPr="00514125">
              <w:rPr>
                <w:b/>
                <w:bCs/>
              </w:rPr>
              <w:sym w:font="Symbol" w:char="F0B0"/>
            </w:r>
            <w:r w:rsidRPr="00514125">
              <w:rPr>
                <w:b/>
                <w:bCs/>
              </w:rPr>
              <w:t>-3</w:t>
            </w:r>
            <w:r w:rsidRPr="00514125">
              <w:rPr>
                <w:b/>
                <w:bCs/>
              </w:rPr>
              <w:sym w:font="Symbol" w:char="F0B0"/>
            </w:r>
          </w:p>
        </w:tc>
        <w:tc>
          <w:tcPr>
            <w:tcW w:w="941" w:type="dxa"/>
            <w:shd w:val="clear" w:color="auto" w:fill="auto"/>
          </w:tcPr>
          <w:p w14:paraId="57ED4A7A" w14:textId="77777777" w:rsidR="00147F18" w:rsidRPr="00514125" w:rsidRDefault="00373E09" w:rsidP="00147F18">
            <w:pPr>
              <w:pStyle w:val="Tabletext"/>
              <w:jc w:val="center"/>
              <w:rPr>
                <w:b/>
                <w:bCs/>
              </w:rPr>
            </w:pPr>
            <w:r w:rsidRPr="00514125">
              <w:rPr>
                <w:b/>
                <w:bCs/>
              </w:rPr>
              <w:t>3</w:t>
            </w:r>
            <w:r w:rsidRPr="00514125">
              <w:rPr>
                <w:b/>
                <w:bCs/>
              </w:rPr>
              <w:sym w:font="Symbol" w:char="F0B0"/>
            </w:r>
            <w:r w:rsidRPr="00514125">
              <w:rPr>
                <w:b/>
                <w:bCs/>
              </w:rPr>
              <w:t>-12</w:t>
            </w:r>
            <w:r w:rsidRPr="00514125">
              <w:rPr>
                <w:b/>
                <w:bCs/>
              </w:rPr>
              <w:sym w:font="Symbol" w:char="F0B0"/>
            </w:r>
          </w:p>
        </w:tc>
        <w:tc>
          <w:tcPr>
            <w:tcW w:w="1185" w:type="dxa"/>
            <w:shd w:val="clear" w:color="auto" w:fill="auto"/>
          </w:tcPr>
          <w:p w14:paraId="454F1312" w14:textId="77777777" w:rsidR="00147F18" w:rsidRPr="00514125" w:rsidRDefault="00373E09" w:rsidP="00147F18">
            <w:pPr>
              <w:pStyle w:val="Tabletext"/>
              <w:jc w:val="center"/>
              <w:rPr>
                <w:b/>
                <w:bCs/>
              </w:rPr>
            </w:pPr>
            <w:r w:rsidRPr="00514125">
              <w:rPr>
                <w:b/>
                <w:bCs/>
              </w:rPr>
              <w:t>12</w:t>
            </w:r>
            <w:r w:rsidRPr="00514125">
              <w:rPr>
                <w:b/>
                <w:bCs/>
              </w:rPr>
              <w:sym w:font="Symbol" w:char="F0B0"/>
            </w:r>
            <w:r w:rsidRPr="00514125">
              <w:rPr>
                <w:b/>
                <w:bCs/>
              </w:rPr>
              <w:t>-25</w:t>
            </w:r>
            <w:r w:rsidRPr="00514125">
              <w:rPr>
                <w:b/>
                <w:bCs/>
              </w:rPr>
              <w:sym w:font="Symbol" w:char="F0B0"/>
            </w:r>
          </w:p>
        </w:tc>
        <w:tc>
          <w:tcPr>
            <w:tcW w:w="1098" w:type="dxa"/>
            <w:vMerge w:val="restart"/>
          </w:tcPr>
          <w:p w14:paraId="059B70D6" w14:textId="77777777" w:rsidR="00147F18" w:rsidRPr="00514125" w:rsidRDefault="00373E09" w:rsidP="00147F18">
            <w:pPr>
              <w:pStyle w:val="Tabletext"/>
              <w:jc w:val="center"/>
            </w:pPr>
            <w:r w:rsidRPr="00514125">
              <w:t>−105 </w:t>
            </w:r>
            <w:r w:rsidRPr="00514125">
              <w:rPr>
                <w:position w:val="6"/>
                <w:sz w:val="16"/>
                <w:szCs w:val="16"/>
              </w:rPr>
              <w:t>16</w:t>
            </w:r>
          </w:p>
        </w:tc>
        <w:tc>
          <w:tcPr>
            <w:tcW w:w="1074" w:type="dxa"/>
            <w:vMerge w:val="restart"/>
          </w:tcPr>
          <w:p w14:paraId="3744664F" w14:textId="77777777" w:rsidR="00147F18" w:rsidRPr="00514125" w:rsidRDefault="00373E09" w:rsidP="00147F18">
            <w:pPr>
              <w:pStyle w:val="Tabletext"/>
              <w:jc w:val="center"/>
            </w:pPr>
            <w:r w:rsidRPr="00514125">
              <w:t>1 MHz</w:t>
            </w:r>
          </w:p>
        </w:tc>
      </w:tr>
      <w:tr w:rsidR="00147F18" w:rsidRPr="00514125" w14:paraId="5BB0DE69" w14:textId="77777777" w:rsidTr="00147F18">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tcPr>
          <w:p w14:paraId="192A9D9A" w14:textId="77777777" w:rsidR="00147F18" w:rsidRPr="00514125" w:rsidRDefault="00147F18" w:rsidP="00147F18">
            <w:pPr>
              <w:pStyle w:val="Tabletext"/>
              <w:rPr>
                <w:rPrChange w:id="239" w:author="Lenovo" w:date="2023-08-19T10:07:00Z">
                  <w:rPr>
                    <w:highlight w:val="yellow"/>
                  </w:rPr>
                </w:rPrChange>
              </w:rPr>
            </w:pPr>
          </w:p>
        </w:tc>
        <w:tc>
          <w:tcPr>
            <w:tcW w:w="2134" w:type="dxa"/>
            <w:vMerge/>
            <w:shd w:val="clear" w:color="auto" w:fill="auto"/>
          </w:tcPr>
          <w:p w14:paraId="12ECED59" w14:textId="77777777" w:rsidR="00147F18" w:rsidRPr="00514125" w:rsidRDefault="00147F18" w:rsidP="00147F18">
            <w:pPr>
              <w:pStyle w:val="Tabletext"/>
              <w:rPr>
                <w:rPrChange w:id="240" w:author="Lenovo" w:date="2023-08-19T10:07:00Z">
                  <w:rPr>
                    <w:highlight w:val="yellow"/>
                  </w:rPr>
                </w:rPrChange>
              </w:rPr>
            </w:pPr>
          </w:p>
        </w:tc>
        <w:tc>
          <w:tcPr>
            <w:tcW w:w="1205" w:type="dxa"/>
            <w:shd w:val="clear" w:color="auto" w:fill="auto"/>
          </w:tcPr>
          <w:p w14:paraId="265A1EFD" w14:textId="77777777" w:rsidR="00147F18" w:rsidRPr="00514125" w:rsidRDefault="00373E09" w:rsidP="00147F18">
            <w:pPr>
              <w:pStyle w:val="Tabletext"/>
              <w:jc w:val="center"/>
            </w:pPr>
            <w:r w:rsidRPr="00514125">
              <w:t>−120 </w:t>
            </w:r>
            <w:r w:rsidRPr="00514125">
              <w:rPr>
                <w:position w:val="6"/>
                <w:sz w:val="16"/>
                <w:szCs w:val="16"/>
              </w:rPr>
              <w:t>16</w:t>
            </w:r>
          </w:p>
        </w:tc>
        <w:tc>
          <w:tcPr>
            <w:tcW w:w="941" w:type="dxa"/>
            <w:shd w:val="clear" w:color="auto" w:fill="auto"/>
            <w:tcMar>
              <w:left w:w="28" w:type="dxa"/>
              <w:right w:w="28" w:type="dxa"/>
            </w:tcMar>
          </w:tcPr>
          <w:p w14:paraId="6A639777" w14:textId="77777777" w:rsidR="00147F18" w:rsidRPr="00514125" w:rsidRDefault="00373E09" w:rsidP="00147F18">
            <w:pPr>
              <w:pStyle w:val="Tabletext"/>
              <w:jc w:val="center"/>
            </w:pPr>
            <w:r w:rsidRPr="00514125">
              <w:t xml:space="preserve">−120 + </w:t>
            </w:r>
            <w:r w:rsidRPr="00514125">
              <w:br/>
              <w:t>(8/9)</w:t>
            </w:r>
            <w:r w:rsidRPr="00514125">
              <w:br/>
              <w:t xml:space="preserve">(δ − 3) </w:t>
            </w:r>
            <w:r w:rsidRPr="00514125">
              <w:rPr>
                <w:position w:val="6"/>
                <w:sz w:val="16"/>
                <w:szCs w:val="16"/>
              </w:rPr>
              <w:t>16</w:t>
            </w:r>
          </w:p>
        </w:tc>
        <w:tc>
          <w:tcPr>
            <w:tcW w:w="1185" w:type="dxa"/>
            <w:shd w:val="clear" w:color="auto" w:fill="auto"/>
            <w:tcMar>
              <w:left w:w="28" w:type="dxa"/>
              <w:right w:w="28" w:type="dxa"/>
            </w:tcMar>
          </w:tcPr>
          <w:p w14:paraId="09B69BFB" w14:textId="77777777" w:rsidR="00147F18" w:rsidRPr="00514125" w:rsidRDefault="00373E09" w:rsidP="00147F18">
            <w:pPr>
              <w:pStyle w:val="Tabletext"/>
              <w:jc w:val="center"/>
            </w:pPr>
            <w:r w:rsidRPr="00514125">
              <w:t>−112 +</w:t>
            </w:r>
            <w:r w:rsidRPr="00514125">
              <w:br/>
              <w:t>(7/13)</w:t>
            </w:r>
            <w:r w:rsidRPr="00514125">
              <w:br/>
              <w:t xml:space="preserve">(δ − 12) </w:t>
            </w:r>
            <w:r w:rsidRPr="00514125">
              <w:rPr>
                <w:position w:val="6"/>
                <w:sz w:val="16"/>
                <w:szCs w:val="16"/>
              </w:rPr>
              <w:t>16</w:t>
            </w:r>
          </w:p>
        </w:tc>
        <w:tc>
          <w:tcPr>
            <w:tcW w:w="1098" w:type="dxa"/>
            <w:vMerge/>
          </w:tcPr>
          <w:p w14:paraId="3D8AA74D" w14:textId="77777777" w:rsidR="00147F18" w:rsidRPr="00514125" w:rsidRDefault="00147F18" w:rsidP="00147F18">
            <w:pPr>
              <w:tabs>
                <w:tab w:val="clear" w:pos="1134"/>
                <w:tab w:val="clear" w:pos="1871"/>
                <w:tab w:val="clear" w:pos="2268"/>
              </w:tabs>
              <w:spacing w:before="80" w:after="80"/>
              <w:jc w:val="center"/>
              <w:rPr>
                <w:sz w:val="20"/>
              </w:rPr>
            </w:pPr>
          </w:p>
        </w:tc>
        <w:tc>
          <w:tcPr>
            <w:tcW w:w="1074" w:type="dxa"/>
            <w:vMerge/>
          </w:tcPr>
          <w:p w14:paraId="0B411AE1" w14:textId="77777777" w:rsidR="00147F18" w:rsidRPr="00514125" w:rsidRDefault="00147F18" w:rsidP="00147F18">
            <w:pPr>
              <w:tabs>
                <w:tab w:val="clear" w:pos="1134"/>
                <w:tab w:val="clear" w:pos="1871"/>
                <w:tab w:val="clear" w:pos="2268"/>
              </w:tabs>
              <w:spacing w:before="80" w:after="80"/>
              <w:jc w:val="center"/>
              <w:rPr>
                <w:sz w:val="20"/>
              </w:rPr>
            </w:pPr>
          </w:p>
        </w:tc>
      </w:tr>
      <w:tr w:rsidR="00147F18" w:rsidRPr="00514125" w14:paraId="530BD26F" w14:textId="77777777" w:rsidTr="00147F18">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val="restart"/>
          </w:tcPr>
          <w:p w14:paraId="2B515696" w14:textId="77777777" w:rsidR="00147F18" w:rsidRPr="00514125" w:rsidRDefault="00373E09" w:rsidP="00147F18">
            <w:pPr>
              <w:pStyle w:val="Tabletext"/>
            </w:pPr>
            <w:r w:rsidRPr="00514125">
              <w:t>1</w:t>
            </w:r>
            <w:r w:rsidRPr="00514125">
              <w:rPr>
                <w:lang w:eastAsia="ja-JP"/>
              </w:rPr>
              <w:t>9.3</w:t>
            </w:r>
            <w:r w:rsidRPr="00514125">
              <w:t>-19.</w:t>
            </w:r>
            <w:r w:rsidRPr="00514125">
              <w:rPr>
                <w:lang w:eastAsia="ja-JP"/>
              </w:rPr>
              <w:t>7</w:t>
            </w:r>
            <w:r w:rsidRPr="00514125">
              <w:t> GHz</w:t>
            </w:r>
          </w:p>
        </w:tc>
        <w:tc>
          <w:tcPr>
            <w:tcW w:w="2134" w:type="dxa"/>
            <w:vMerge w:val="restart"/>
            <w:shd w:val="clear" w:color="auto" w:fill="auto"/>
          </w:tcPr>
          <w:p w14:paraId="6A73764E" w14:textId="77777777" w:rsidR="00147F18" w:rsidRPr="00514125" w:rsidRDefault="00373E09" w:rsidP="00147F18">
            <w:pPr>
              <w:pStyle w:val="Tabletext"/>
              <w:rPr>
                <w:ins w:id="241" w:author="Wayne Whyte" w:date="2022-04-21T13:53:00Z"/>
              </w:rPr>
            </w:pPr>
            <w:r w:rsidRPr="00514125">
              <w:t>Fixed-satellite</w:t>
            </w:r>
            <w:r w:rsidRPr="00514125">
              <w:br/>
              <w:t>(space-to-Earth)</w:t>
            </w:r>
          </w:p>
          <w:p w14:paraId="6A8E88EB" w14:textId="77777777" w:rsidR="00454B4E" w:rsidRPr="00514125" w:rsidRDefault="00373E09" w:rsidP="00147F18">
            <w:pPr>
              <w:pStyle w:val="Tabletext"/>
            </w:pPr>
            <w:ins w:id="242" w:author="Karina, Cessy" w:date="2023-04-01T18:23:00Z">
              <w:r w:rsidRPr="00514125">
                <w:rPr>
                  <w:i/>
                  <w:iCs/>
                  <w:color w:val="000000"/>
                </w:rPr>
                <w:t>Alternative</w:t>
              </w:r>
              <w:r w:rsidRPr="00514125">
                <w:rPr>
                  <w:i/>
                  <w:iCs/>
                </w:rPr>
                <w:t xml:space="preserve"> </w:t>
              </w:r>
            </w:ins>
            <w:ins w:id="243" w:author="Karina, Cessy" w:date="2023-04-01T18:24:00Z">
              <w:r w:rsidRPr="00514125">
                <w:rPr>
                  <w:i/>
                  <w:iCs/>
                </w:rPr>
                <w:t>FSS</w:t>
              </w:r>
            </w:ins>
            <w:ins w:id="244" w:author="Gomez, Yoanni" w:date="2023-04-04T10:57:00Z">
              <w:r w:rsidRPr="00514125">
                <w:rPr>
                  <w:i/>
                  <w:iCs/>
                </w:rPr>
                <w:t>:</w:t>
              </w:r>
            </w:ins>
            <w:r w:rsidRPr="00514125">
              <w:t xml:space="preserve"> </w:t>
            </w:r>
            <w:ins w:id="245" w:author="Gomez, Yoanni" w:date="2023-04-04T11:00:00Z">
              <w:r w:rsidRPr="00514125">
                <w:br/>
              </w:r>
            </w:ins>
            <w:ins w:id="246" w:author="Karina, Cessy" w:date="2023-04-01T18:23:00Z">
              <w:r w:rsidRPr="00514125">
                <w:t>Fixed-satellite</w:t>
              </w:r>
              <w:r w:rsidRPr="00514125">
                <w:rPr>
                  <w:rStyle w:val="Artref"/>
                  <w:color w:val="000000"/>
                </w:rPr>
                <w:br/>
              </w:r>
              <w:r w:rsidRPr="00514125">
                <w:t>(space-to-space)</w:t>
              </w:r>
              <w:r w:rsidRPr="00514125">
                <w:br/>
              </w:r>
              <w:r w:rsidRPr="00514125">
                <w:rPr>
                  <w:i/>
                  <w:iCs/>
                  <w:color w:val="000000"/>
                </w:rPr>
                <w:t>Alternative</w:t>
              </w:r>
              <w:r w:rsidRPr="00514125">
                <w:rPr>
                  <w:i/>
                  <w:iCs/>
                </w:rPr>
                <w:t xml:space="preserve"> </w:t>
              </w:r>
            </w:ins>
            <w:ins w:id="247" w:author="Karina, Cessy" w:date="2023-04-01T18:24:00Z">
              <w:r w:rsidRPr="00514125">
                <w:rPr>
                  <w:i/>
                  <w:iCs/>
                </w:rPr>
                <w:t>ISS</w:t>
              </w:r>
            </w:ins>
            <w:ins w:id="248" w:author="Chairman" w:date="2023-04-02T08:25:00Z">
              <w:r w:rsidRPr="00514125">
                <w:t>:</w:t>
              </w:r>
            </w:ins>
            <w:ins w:id="249" w:author="Karina, Cessy" w:date="2023-04-01T18:23:00Z">
              <w:r w:rsidRPr="00514125">
                <w:t xml:space="preserve"> </w:t>
              </w:r>
            </w:ins>
            <w:ins w:id="250" w:author="Gomez, Yoanni" w:date="2023-04-04T11:01:00Z">
              <w:r w:rsidRPr="00514125">
                <w:br/>
              </w:r>
            </w:ins>
            <w:ins w:id="251" w:author="Karina, Cessy" w:date="2023-04-01T18:23:00Z">
              <w:r w:rsidRPr="00514125">
                <w:t>Inter-satellite</w:t>
              </w:r>
            </w:ins>
          </w:p>
        </w:tc>
        <w:tc>
          <w:tcPr>
            <w:tcW w:w="1205" w:type="dxa"/>
          </w:tcPr>
          <w:p w14:paraId="79277F80" w14:textId="77777777" w:rsidR="00147F18" w:rsidRPr="00514125" w:rsidRDefault="00373E09" w:rsidP="00147F18">
            <w:pPr>
              <w:pStyle w:val="Tabletext"/>
              <w:jc w:val="center"/>
              <w:rPr>
                <w:b/>
                <w:bCs/>
              </w:rPr>
            </w:pPr>
            <w:r w:rsidRPr="00514125">
              <w:rPr>
                <w:b/>
                <w:bCs/>
              </w:rPr>
              <w:t>0</w:t>
            </w:r>
            <w:r w:rsidRPr="00514125">
              <w:rPr>
                <w:b/>
                <w:bCs/>
              </w:rPr>
              <w:sym w:font="Symbol" w:char="F0B0"/>
            </w:r>
            <w:r w:rsidRPr="00514125">
              <w:rPr>
                <w:b/>
                <w:bCs/>
              </w:rPr>
              <w:t>-3</w:t>
            </w:r>
            <w:r w:rsidRPr="00514125">
              <w:rPr>
                <w:b/>
                <w:bCs/>
              </w:rPr>
              <w:sym w:font="Symbol" w:char="F0B0"/>
            </w:r>
          </w:p>
        </w:tc>
        <w:tc>
          <w:tcPr>
            <w:tcW w:w="941" w:type="dxa"/>
            <w:shd w:val="clear" w:color="auto" w:fill="auto"/>
            <w:tcMar>
              <w:left w:w="28" w:type="dxa"/>
              <w:right w:w="28" w:type="dxa"/>
            </w:tcMar>
          </w:tcPr>
          <w:p w14:paraId="7B53536C" w14:textId="77777777" w:rsidR="00147F18" w:rsidRPr="00514125" w:rsidRDefault="00373E09" w:rsidP="00147F18">
            <w:pPr>
              <w:pStyle w:val="Tabletext"/>
              <w:jc w:val="center"/>
              <w:rPr>
                <w:b/>
                <w:bCs/>
              </w:rPr>
            </w:pPr>
            <w:r w:rsidRPr="00514125">
              <w:rPr>
                <w:b/>
                <w:bCs/>
              </w:rPr>
              <w:t>3</w:t>
            </w:r>
            <w:r w:rsidRPr="00514125">
              <w:rPr>
                <w:b/>
                <w:bCs/>
              </w:rPr>
              <w:sym w:font="Symbol" w:char="F0B0"/>
            </w:r>
            <w:r w:rsidRPr="00514125">
              <w:rPr>
                <w:b/>
                <w:bCs/>
              </w:rPr>
              <w:t>-12</w:t>
            </w:r>
            <w:r w:rsidRPr="00514125">
              <w:rPr>
                <w:b/>
                <w:bCs/>
              </w:rPr>
              <w:sym w:font="Symbol" w:char="F0B0"/>
            </w:r>
          </w:p>
        </w:tc>
        <w:tc>
          <w:tcPr>
            <w:tcW w:w="1185" w:type="dxa"/>
            <w:shd w:val="clear" w:color="auto" w:fill="auto"/>
            <w:tcMar>
              <w:left w:w="28" w:type="dxa"/>
              <w:right w:w="28" w:type="dxa"/>
            </w:tcMar>
          </w:tcPr>
          <w:p w14:paraId="46B4553D" w14:textId="77777777" w:rsidR="00147F18" w:rsidRPr="00514125" w:rsidRDefault="00373E09" w:rsidP="00147F18">
            <w:pPr>
              <w:pStyle w:val="Tabletext"/>
              <w:jc w:val="center"/>
              <w:rPr>
                <w:b/>
                <w:bCs/>
              </w:rPr>
            </w:pPr>
            <w:r w:rsidRPr="00514125">
              <w:rPr>
                <w:b/>
                <w:bCs/>
              </w:rPr>
              <w:t>12</w:t>
            </w:r>
            <w:r w:rsidRPr="00514125">
              <w:rPr>
                <w:b/>
                <w:bCs/>
              </w:rPr>
              <w:sym w:font="Symbol" w:char="F0B0"/>
            </w:r>
            <w:r w:rsidRPr="00514125">
              <w:rPr>
                <w:b/>
                <w:bCs/>
              </w:rPr>
              <w:t>-25</w:t>
            </w:r>
            <w:r w:rsidRPr="00514125">
              <w:rPr>
                <w:b/>
                <w:bCs/>
              </w:rPr>
              <w:sym w:font="Symbol" w:char="F0B0"/>
            </w:r>
          </w:p>
        </w:tc>
        <w:tc>
          <w:tcPr>
            <w:tcW w:w="1098" w:type="dxa"/>
            <w:vMerge w:val="restart"/>
          </w:tcPr>
          <w:p w14:paraId="0F36DA82" w14:textId="77777777" w:rsidR="00147F18" w:rsidRPr="00514125" w:rsidRDefault="00373E09" w:rsidP="00147F18">
            <w:pPr>
              <w:pStyle w:val="Tabletext"/>
              <w:jc w:val="center"/>
            </w:pPr>
            <w:r w:rsidRPr="00514125">
              <w:t>−105 </w:t>
            </w:r>
            <w:r w:rsidRPr="00514125">
              <w:rPr>
                <w:position w:val="6"/>
                <w:sz w:val="16"/>
                <w:szCs w:val="16"/>
              </w:rPr>
              <w:t>16</w:t>
            </w:r>
          </w:p>
        </w:tc>
        <w:tc>
          <w:tcPr>
            <w:tcW w:w="1074" w:type="dxa"/>
            <w:vMerge w:val="restart"/>
          </w:tcPr>
          <w:p w14:paraId="46695C6E" w14:textId="77777777" w:rsidR="00147F18" w:rsidRPr="00514125" w:rsidRDefault="00373E09" w:rsidP="00147F18">
            <w:pPr>
              <w:pStyle w:val="Tabletext"/>
              <w:jc w:val="center"/>
            </w:pPr>
            <w:r w:rsidRPr="00514125">
              <w:t>1 MHz</w:t>
            </w:r>
          </w:p>
        </w:tc>
      </w:tr>
      <w:tr w:rsidR="00147F18" w:rsidRPr="00514125" w14:paraId="750D7426" w14:textId="77777777" w:rsidTr="00147F18">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tcPr>
          <w:p w14:paraId="0794CA70" w14:textId="77777777" w:rsidR="00147F18" w:rsidRPr="00514125" w:rsidRDefault="00147F18" w:rsidP="00147F18">
            <w:pPr>
              <w:tabs>
                <w:tab w:val="clear" w:pos="1134"/>
                <w:tab w:val="clear" w:pos="1871"/>
                <w:tab w:val="clear" w:pos="2268"/>
              </w:tabs>
              <w:spacing w:before="80" w:after="80"/>
              <w:ind w:right="-57"/>
              <w:rPr>
                <w:sz w:val="20"/>
                <w:rPrChange w:id="252" w:author="Lenovo" w:date="2023-08-19T10:07:00Z">
                  <w:rPr>
                    <w:sz w:val="20"/>
                    <w:highlight w:val="yellow"/>
                  </w:rPr>
                </w:rPrChange>
              </w:rPr>
            </w:pPr>
          </w:p>
        </w:tc>
        <w:tc>
          <w:tcPr>
            <w:tcW w:w="2134" w:type="dxa"/>
            <w:vMerge/>
            <w:shd w:val="clear" w:color="auto" w:fill="auto"/>
          </w:tcPr>
          <w:p w14:paraId="7226E38E" w14:textId="77777777" w:rsidR="00147F18" w:rsidRPr="00514125" w:rsidRDefault="00147F18" w:rsidP="00147F18">
            <w:pPr>
              <w:tabs>
                <w:tab w:val="clear" w:pos="1134"/>
                <w:tab w:val="clear" w:pos="1871"/>
                <w:tab w:val="clear" w:pos="2268"/>
              </w:tabs>
              <w:spacing w:before="80" w:after="80"/>
              <w:ind w:right="-57"/>
              <w:rPr>
                <w:sz w:val="20"/>
                <w:rPrChange w:id="253" w:author="Lenovo" w:date="2023-08-19T10:07:00Z">
                  <w:rPr>
                    <w:sz w:val="20"/>
                    <w:highlight w:val="yellow"/>
                  </w:rPr>
                </w:rPrChange>
              </w:rPr>
            </w:pPr>
          </w:p>
        </w:tc>
        <w:tc>
          <w:tcPr>
            <w:tcW w:w="1205" w:type="dxa"/>
          </w:tcPr>
          <w:p w14:paraId="58F4B99E" w14:textId="77777777" w:rsidR="00147F18" w:rsidRPr="00514125" w:rsidRDefault="00373E09" w:rsidP="00147F18">
            <w:pPr>
              <w:pStyle w:val="Tabletext"/>
              <w:jc w:val="center"/>
              <w:rPr>
                <w:rPrChange w:id="254" w:author="Lenovo" w:date="2023-08-19T10:07:00Z">
                  <w:rPr>
                    <w:highlight w:val="yellow"/>
                  </w:rPr>
                </w:rPrChange>
              </w:rPr>
            </w:pPr>
            <w:r w:rsidRPr="00514125">
              <w:rPr>
                <w:rPrChange w:id="255" w:author="Lenovo" w:date="2023-08-19T10:07:00Z">
                  <w:rPr>
                    <w:highlight w:val="yellow"/>
                  </w:rPr>
                </w:rPrChange>
              </w:rPr>
              <w:t>−120 </w:t>
            </w:r>
            <w:r w:rsidRPr="00514125">
              <w:rPr>
                <w:position w:val="6"/>
                <w:sz w:val="16"/>
                <w:szCs w:val="16"/>
                <w:rPrChange w:id="256" w:author="Lenovo" w:date="2023-08-19T10:07:00Z">
                  <w:rPr>
                    <w:position w:val="6"/>
                    <w:sz w:val="16"/>
                    <w:szCs w:val="16"/>
                    <w:highlight w:val="yellow"/>
                  </w:rPr>
                </w:rPrChange>
              </w:rPr>
              <w:t>16</w:t>
            </w:r>
          </w:p>
        </w:tc>
        <w:tc>
          <w:tcPr>
            <w:tcW w:w="941" w:type="dxa"/>
            <w:shd w:val="clear" w:color="auto" w:fill="auto"/>
            <w:tcMar>
              <w:left w:w="28" w:type="dxa"/>
              <w:right w:w="28" w:type="dxa"/>
            </w:tcMar>
          </w:tcPr>
          <w:p w14:paraId="3F81C621" w14:textId="77777777" w:rsidR="00147F18" w:rsidRPr="00514125" w:rsidRDefault="00373E09" w:rsidP="00147F18">
            <w:pPr>
              <w:pStyle w:val="Tabletext"/>
              <w:jc w:val="center"/>
              <w:rPr>
                <w:rPrChange w:id="257" w:author="Lenovo" w:date="2023-08-19T10:07:00Z">
                  <w:rPr>
                    <w:highlight w:val="yellow"/>
                  </w:rPr>
                </w:rPrChange>
              </w:rPr>
            </w:pPr>
            <w:r w:rsidRPr="00514125">
              <w:rPr>
                <w:rPrChange w:id="258" w:author="Lenovo" w:date="2023-08-19T10:07:00Z">
                  <w:rPr>
                    <w:highlight w:val="yellow"/>
                  </w:rPr>
                </w:rPrChange>
              </w:rPr>
              <w:t xml:space="preserve">−120 + </w:t>
            </w:r>
            <w:r w:rsidRPr="00514125">
              <w:rPr>
                <w:rPrChange w:id="259" w:author="Lenovo" w:date="2023-08-19T10:07:00Z">
                  <w:rPr>
                    <w:highlight w:val="yellow"/>
                  </w:rPr>
                </w:rPrChange>
              </w:rPr>
              <w:br/>
              <w:t>(8/9)</w:t>
            </w:r>
            <w:r w:rsidRPr="00514125">
              <w:rPr>
                <w:rPrChange w:id="260" w:author="Lenovo" w:date="2023-08-19T10:07:00Z">
                  <w:rPr>
                    <w:highlight w:val="yellow"/>
                  </w:rPr>
                </w:rPrChange>
              </w:rPr>
              <w:br/>
              <w:t xml:space="preserve">(δ − 3) </w:t>
            </w:r>
            <w:r w:rsidRPr="00514125">
              <w:rPr>
                <w:position w:val="6"/>
                <w:sz w:val="16"/>
                <w:szCs w:val="16"/>
                <w:rPrChange w:id="261" w:author="Lenovo" w:date="2023-08-19T10:07:00Z">
                  <w:rPr>
                    <w:position w:val="6"/>
                    <w:sz w:val="16"/>
                    <w:szCs w:val="16"/>
                    <w:highlight w:val="yellow"/>
                  </w:rPr>
                </w:rPrChange>
              </w:rPr>
              <w:t>16</w:t>
            </w:r>
          </w:p>
        </w:tc>
        <w:tc>
          <w:tcPr>
            <w:tcW w:w="1185" w:type="dxa"/>
            <w:shd w:val="clear" w:color="auto" w:fill="auto"/>
            <w:tcMar>
              <w:left w:w="28" w:type="dxa"/>
              <w:right w:w="28" w:type="dxa"/>
            </w:tcMar>
          </w:tcPr>
          <w:p w14:paraId="709AB0C2" w14:textId="77777777" w:rsidR="00147F18" w:rsidRPr="00514125" w:rsidRDefault="00373E09" w:rsidP="00147F18">
            <w:pPr>
              <w:pStyle w:val="Tabletext"/>
              <w:jc w:val="center"/>
              <w:rPr>
                <w:rPrChange w:id="262" w:author="Lenovo" w:date="2023-08-19T10:07:00Z">
                  <w:rPr>
                    <w:highlight w:val="yellow"/>
                  </w:rPr>
                </w:rPrChange>
              </w:rPr>
            </w:pPr>
            <w:r w:rsidRPr="00514125">
              <w:rPr>
                <w:rPrChange w:id="263" w:author="Lenovo" w:date="2023-08-19T10:07:00Z">
                  <w:rPr>
                    <w:highlight w:val="yellow"/>
                  </w:rPr>
                </w:rPrChange>
              </w:rPr>
              <w:t>−112 +</w:t>
            </w:r>
            <w:r w:rsidRPr="00514125">
              <w:rPr>
                <w:rPrChange w:id="264" w:author="Lenovo" w:date="2023-08-19T10:07:00Z">
                  <w:rPr>
                    <w:highlight w:val="yellow"/>
                  </w:rPr>
                </w:rPrChange>
              </w:rPr>
              <w:br/>
              <w:t>(7/13)</w:t>
            </w:r>
            <w:r w:rsidRPr="00514125">
              <w:rPr>
                <w:rPrChange w:id="265" w:author="Lenovo" w:date="2023-08-19T10:07:00Z">
                  <w:rPr>
                    <w:highlight w:val="yellow"/>
                  </w:rPr>
                </w:rPrChange>
              </w:rPr>
              <w:br/>
              <w:t xml:space="preserve">(δ − 12) </w:t>
            </w:r>
            <w:r w:rsidRPr="00514125">
              <w:rPr>
                <w:position w:val="6"/>
                <w:sz w:val="16"/>
                <w:szCs w:val="16"/>
                <w:rPrChange w:id="266" w:author="Lenovo" w:date="2023-08-19T10:07:00Z">
                  <w:rPr>
                    <w:position w:val="6"/>
                    <w:sz w:val="16"/>
                    <w:szCs w:val="16"/>
                    <w:highlight w:val="yellow"/>
                  </w:rPr>
                </w:rPrChange>
              </w:rPr>
              <w:t>16</w:t>
            </w:r>
          </w:p>
        </w:tc>
        <w:tc>
          <w:tcPr>
            <w:tcW w:w="1098" w:type="dxa"/>
            <w:vMerge/>
          </w:tcPr>
          <w:p w14:paraId="797BFB55" w14:textId="77777777" w:rsidR="00147F18" w:rsidRPr="00514125" w:rsidRDefault="00147F18" w:rsidP="00147F18">
            <w:pPr>
              <w:tabs>
                <w:tab w:val="clear" w:pos="1134"/>
                <w:tab w:val="clear" w:pos="1871"/>
                <w:tab w:val="clear" w:pos="2268"/>
              </w:tabs>
              <w:spacing w:before="80" w:after="80"/>
              <w:jc w:val="center"/>
              <w:rPr>
                <w:sz w:val="20"/>
                <w:rPrChange w:id="267" w:author="Lenovo" w:date="2023-08-19T10:07:00Z">
                  <w:rPr>
                    <w:sz w:val="20"/>
                    <w:highlight w:val="yellow"/>
                  </w:rPr>
                </w:rPrChange>
              </w:rPr>
            </w:pPr>
          </w:p>
        </w:tc>
        <w:tc>
          <w:tcPr>
            <w:tcW w:w="1074" w:type="dxa"/>
            <w:vMerge/>
          </w:tcPr>
          <w:p w14:paraId="2465EBA2" w14:textId="77777777" w:rsidR="00147F18" w:rsidRPr="00514125" w:rsidRDefault="00147F18" w:rsidP="00147F18">
            <w:pPr>
              <w:tabs>
                <w:tab w:val="clear" w:pos="1134"/>
                <w:tab w:val="clear" w:pos="1871"/>
                <w:tab w:val="clear" w:pos="2268"/>
              </w:tabs>
              <w:spacing w:before="80" w:after="80"/>
              <w:jc w:val="center"/>
              <w:rPr>
                <w:sz w:val="20"/>
                <w:rPrChange w:id="268" w:author="Lenovo" w:date="2023-08-19T10:07:00Z">
                  <w:rPr>
                    <w:sz w:val="20"/>
                    <w:highlight w:val="yellow"/>
                  </w:rPr>
                </w:rPrChange>
              </w:rPr>
            </w:pPr>
          </w:p>
        </w:tc>
      </w:tr>
    </w:tbl>
    <w:p w14:paraId="202DCEE4" w14:textId="77777777" w:rsidR="00FD7B44" w:rsidRPr="0014654C" w:rsidRDefault="00900683" w:rsidP="00900683">
      <w:pPr>
        <w:pStyle w:val="Reasons"/>
        <w:rPr>
          <w:b/>
        </w:rPr>
      </w:pPr>
      <w:r w:rsidRPr="0014654C">
        <w:rPr>
          <w:b/>
        </w:rPr>
        <w:t xml:space="preserve">Reasons: </w:t>
      </w:r>
      <w:r w:rsidRPr="0014654C">
        <w:rPr>
          <w:bCs/>
        </w:rPr>
        <w:t>APT Members agreed to keep both alternatives of allocation.</w:t>
      </w:r>
    </w:p>
    <w:p w14:paraId="1866C8B0" w14:textId="77777777" w:rsidR="00FD7B44" w:rsidRPr="00514125" w:rsidRDefault="00FD7B44" w:rsidP="00FD7B44">
      <w:pPr>
        <w:pStyle w:val="TableNo"/>
        <w:spacing w:before="360"/>
        <w:jc w:val="left"/>
      </w:pPr>
    </w:p>
    <w:p w14:paraId="3A2DC2D5" w14:textId="77777777" w:rsidR="00147F18" w:rsidRPr="00514125" w:rsidRDefault="00373E09" w:rsidP="00147F18">
      <w:pPr>
        <w:pStyle w:val="TableNo"/>
        <w:spacing w:before="360"/>
      </w:pPr>
      <w:r w:rsidRPr="00514125">
        <w:t xml:space="preserve">TABLE  </w:t>
      </w:r>
      <w:r w:rsidRPr="00514125">
        <w:rPr>
          <w:b/>
          <w:bCs/>
        </w:rPr>
        <w:t>21-</w:t>
      </w:r>
      <w:proofErr w:type="gramStart"/>
      <w:r w:rsidRPr="00514125">
        <w:rPr>
          <w:b/>
          <w:bCs/>
        </w:rPr>
        <w:t>4</w:t>
      </w:r>
      <w:r w:rsidRPr="00514125">
        <w:t>  (</w:t>
      </w:r>
      <w:proofErr w:type="gramEnd"/>
      <w:r w:rsidRPr="00514125">
        <w:rPr>
          <w:i/>
          <w:iCs/>
          <w:caps w:val="0"/>
        </w:rPr>
        <w:t>continued</w:t>
      </w:r>
      <w:r w:rsidRPr="00514125">
        <w:t>)</w:t>
      </w:r>
      <w:r w:rsidRPr="00514125">
        <w:rPr>
          <w:sz w:val="16"/>
          <w:szCs w:val="16"/>
        </w:rPr>
        <w:t>     (R</w:t>
      </w:r>
      <w:r w:rsidRPr="00514125">
        <w:rPr>
          <w:caps w:val="0"/>
          <w:sz w:val="16"/>
          <w:szCs w:val="16"/>
        </w:rPr>
        <w:t>ev</w:t>
      </w:r>
      <w:r w:rsidRPr="00514125">
        <w:rPr>
          <w:sz w:val="16"/>
          <w:szCs w:val="16"/>
        </w:rPr>
        <w:t>.WRC</w:t>
      </w:r>
      <w:r w:rsidRPr="00514125">
        <w:rPr>
          <w:sz w:val="16"/>
          <w:szCs w:val="16"/>
        </w:rPr>
        <w:noBreakHyphen/>
      </w:r>
      <w:del w:id="269" w:author="Turnbull, Karen" w:date="2022-10-21T09:28:00Z">
        <w:r w:rsidRPr="00514125" w:rsidDel="002F554A">
          <w:rPr>
            <w:sz w:val="16"/>
            <w:szCs w:val="16"/>
          </w:rPr>
          <w:delText>19</w:delText>
        </w:r>
      </w:del>
      <w:ins w:id="270" w:author="Turnbull, Karen" w:date="2022-10-21T09:28:00Z">
        <w:r w:rsidRPr="00514125">
          <w:rPr>
            <w:sz w:val="16"/>
            <w:szCs w:val="16"/>
          </w:rPr>
          <w:t>23</w:t>
        </w:r>
      </w:ins>
      <w:r w:rsidRPr="00514125">
        <w:rPr>
          <w:sz w:val="16"/>
          <w:szCs w:val="16"/>
        </w:rPr>
        <w:t>)</w:t>
      </w:r>
    </w:p>
    <w:tbl>
      <w:tblPr>
        <w:tblW w:w="9644"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1908"/>
        <w:gridCol w:w="2224"/>
        <w:gridCol w:w="1135"/>
        <w:gridCol w:w="2223"/>
        <w:gridCol w:w="1077"/>
        <w:gridCol w:w="1077"/>
      </w:tblGrid>
      <w:tr w:rsidR="00147F18" w:rsidRPr="00514125" w14:paraId="1AEC2DE1" w14:textId="77777777" w:rsidTr="00147F18">
        <w:trPr>
          <w:cantSplit/>
          <w:jc w:val="center"/>
        </w:trPr>
        <w:tc>
          <w:tcPr>
            <w:tcW w:w="1908" w:type="dxa"/>
            <w:vMerge w:val="restart"/>
            <w:tcBorders>
              <w:top w:val="single" w:sz="6" w:space="0" w:color="auto"/>
              <w:left w:val="single" w:sz="6" w:space="0" w:color="auto"/>
              <w:right w:val="single" w:sz="4" w:space="0" w:color="auto"/>
            </w:tcBorders>
            <w:vAlign w:val="center"/>
          </w:tcPr>
          <w:p w14:paraId="08983661" w14:textId="77777777" w:rsidR="00147F18" w:rsidRPr="00514125" w:rsidRDefault="00373E09" w:rsidP="00147F18">
            <w:pPr>
              <w:pStyle w:val="Tablehead"/>
            </w:pPr>
            <w:r w:rsidRPr="00514125">
              <w:t>Frequency band</w:t>
            </w:r>
          </w:p>
        </w:tc>
        <w:tc>
          <w:tcPr>
            <w:tcW w:w="2224" w:type="dxa"/>
            <w:vMerge w:val="restart"/>
            <w:tcBorders>
              <w:top w:val="single" w:sz="6" w:space="0" w:color="auto"/>
              <w:left w:val="single" w:sz="4" w:space="0" w:color="auto"/>
              <w:right w:val="single" w:sz="4" w:space="0" w:color="auto"/>
            </w:tcBorders>
            <w:vAlign w:val="center"/>
          </w:tcPr>
          <w:p w14:paraId="526AE846" w14:textId="77777777" w:rsidR="00147F18" w:rsidRPr="00514125" w:rsidRDefault="00373E09" w:rsidP="00147F18">
            <w:pPr>
              <w:pStyle w:val="Tablehead"/>
            </w:pPr>
            <w:r w:rsidRPr="00514125">
              <w:t>Service*</w:t>
            </w:r>
          </w:p>
        </w:tc>
        <w:tc>
          <w:tcPr>
            <w:tcW w:w="4435" w:type="dxa"/>
            <w:gridSpan w:val="3"/>
            <w:tcBorders>
              <w:top w:val="single" w:sz="6" w:space="0" w:color="auto"/>
              <w:left w:val="single" w:sz="4" w:space="0" w:color="auto"/>
              <w:bottom w:val="single" w:sz="4" w:space="0" w:color="auto"/>
              <w:right w:val="single" w:sz="4" w:space="0" w:color="auto"/>
            </w:tcBorders>
            <w:vAlign w:val="center"/>
          </w:tcPr>
          <w:p w14:paraId="6A5DB8BE" w14:textId="77777777" w:rsidR="00147F18" w:rsidRPr="00514125" w:rsidRDefault="00373E09" w:rsidP="00147F18">
            <w:pPr>
              <w:pStyle w:val="Tablehead"/>
            </w:pPr>
            <w:r w:rsidRPr="00514125">
              <w:t>Limit in dB(W/m</w:t>
            </w:r>
            <w:r w:rsidRPr="00514125">
              <w:rPr>
                <w:vertAlign w:val="superscript"/>
              </w:rPr>
              <w:t>2</w:t>
            </w:r>
            <w:r w:rsidRPr="00514125">
              <w:t>) for angles</w:t>
            </w:r>
            <w:r w:rsidRPr="00514125">
              <w:br/>
              <w:t>of arrival (δ) above the horizontal plane</w:t>
            </w:r>
          </w:p>
        </w:tc>
        <w:tc>
          <w:tcPr>
            <w:tcW w:w="1077" w:type="dxa"/>
            <w:vMerge w:val="restart"/>
            <w:tcBorders>
              <w:top w:val="single" w:sz="6" w:space="0" w:color="auto"/>
              <w:left w:val="single" w:sz="4" w:space="0" w:color="auto"/>
              <w:right w:val="single" w:sz="6" w:space="0" w:color="auto"/>
            </w:tcBorders>
            <w:noWrap/>
            <w:tcMar>
              <w:left w:w="0" w:type="dxa"/>
              <w:right w:w="0" w:type="dxa"/>
            </w:tcMar>
            <w:vAlign w:val="center"/>
          </w:tcPr>
          <w:p w14:paraId="28853FC5" w14:textId="77777777" w:rsidR="00147F18" w:rsidRPr="00514125" w:rsidRDefault="00373E09" w:rsidP="00147F18">
            <w:pPr>
              <w:pStyle w:val="Tablehead"/>
            </w:pPr>
            <w:r w:rsidRPr="00514125">
              <w:t>Reference bandwidth</w:t>
            </w:r>
          </w:p>
        </w:tc>
      </w:tr>
      <w:tr w:rsidR="00147F18" w:rsidRPr="00514125" w14:paraId="06F5CA95" w14:textId="77777777" w:rsidTr="00147F18">
        <w:trPr>
          <w:cantSplit/>
          <w:jc w:val="center"/>
        </w:trPr>
        <w:tc>
          <w:tcPr>
            <w:tcW w:w="1908" w:type="dxa"/>
            <w:vMerge/>
            <w:tcBorders>
              <w:left w:val="single" w:sz="6" w:space="0" w:color="auto"/>
              <w:right w:val="single" w:sz="4" w:space="0" w:color="auto"/>
            </w:tcBorders>
            <w:vAlign w:val="center"/>
          </w:tcPr>
          <w:p w14:paraId="71A8C4E3" w14:textId="77777777" w:rsidR="00147F18" w:rsidRPr="00514125" w:rsidRDefault="00147F18" w:rsidP="00147F18">
            <w:pPr>
              <w:tabs>
                <w:tab w:val="clear" w:pos="1134"/>
                <w:tab w:val="clear" w:pos="1871"/>
                <w:tab w:val="clear" w:pos="2268"/>
              </w:tabs>
              <w:spacing w:before="80" w:after="80"/>
              <w:jc w:val="center"/>
              <w:rPr>
                <w:b/>
                <w:sz w:val="20"/>
                <w:rPrChange w:id="271" w:author="Lenovo" w:date="2023-08-19T10:07:00Z">
                  <w:rPr>
                    <w:b/>
                    <w:sz w:val="20"/>
                    <w:highlight w:val="yellow"/>
                  </w:rPr>
                </w:rPrChange>
              </w:rPr>
            </w:pPr>
          </w:p>
        </w:tc>
        <w:tc>
          <w:tcPr>
            <w:tcW w:w="2224" w:type="dxa"/>
            <w:vMerge/>
            <w:tcBorders>
              <w:left w:val="single" w:sz="4" w:space="0" w:color="auto"/>
              <w:right w:val="single" w:sz="4" w:space="0" w:color="auto"/>
            </w:tcBorders>
            <w:vAlign w:val="center"/>
          </w:tcPr>
          <w:p w14:paraId="7296227C" w14:textId="77777777" w:rsidR="00147F18" w:rsidRPr="00514125" w:rsidRDefault="00147F18" w:rsidP="00147F18">
            <w:pPr>
              <w:tabs>
                <w:tab w:val="clear" w:pos="1134"/>
                <w:tab w:val="clear" w:pos="1871"/>
                <w:tab w:val="clear" w:pos="2268"/>
              </w:tabs>
              <w:spacing w:before="80" w:after="80"/>
              <w:jc w:val="center"/>
              <w:rPr>
                <w:b/>
                <w:sz w:val="20"/>
                <w:rPrChange w:id="272" w:author="Lenovo" w:date="2023-08-19T10:07:00Z">
                  <w:rPr>
                    <w:b/>
                    <w:sz w:val="20"/>
                    <w:highlight w:val="yellow"/>
                  </w:rPr>
                </w:rPrChange>
              </w:rPr>
            </w:pPr>
          </w:p>
        </w:tc>
        <w:tc>
          <w:tcPr>
            <w:tcW w:w="1135" w:type="dxa"/>
            <w:tcBorders>
              <w:left w:val="single" w:sz="4" w:space="0" w:color="auto"/>
            </w:tcBorders>
            <w:vAlign w:val="center"/>
          </w:tcPr>
          <w:p w14:paraId="04B5F027" w14:textId="77777777" w:rsidR="00147F18" w:rsidRPr="00514125" w:rsidRDefault="00373E09" w:rsidP="00147F18">
            <w:pPr>
              <w:pStyle w:val="Tablehead"/>
              <w:rPr>
                <w:rPrChange w:id="273" w:author="Lenovo" w:date="2023-08-19T10:07:00Z">
                  <w:rPr>
                    <w:highlight w:val="yellow"/>
                  </w:rPr>
                </w:rPrChange>
              </w:rPr>
            </w:pPr>
            <w:r w:rsidRPr="00514125">
              <w:rPr>
                <w:rPrChange w:id="274" w:author="Lenovo" w:date="2023-08-19T10:07:00Z">
                  <w:rPr>
                    <w:highlight w:val="yellow"/>
                  </w:rPr>
                </w:rPrChange>
              </w:rPr>
              <w:t>0°-5°</w:t>
            </w:r>
          </w:p>
        </w:tc>
        <w:tc>
          <w:tcPr>
            <w:tcW w:w="2223" w:type="dxa"/>
            <w:vAlign w:val="center"/>
          </w:tcPr>
          <w:p w14:paraId="52CABA72" w14:textId="77777777" w:rsidR="00147F18" w:rsidRPr="00514125" w:rsidRDefault="00373E09" w:rsidP="00147F18">
            <w:pPr>
              <w:pStyle w:val="Tablehead"/>
              <w:rPr>
                <w:rPrChange w:id="275" w:author="Lenovo" w:date="2023-08-19T10:07:00Z">
                  <w:rPr>
                    <w:highlight w:val="yellow"/>
                  </w:rPr>
                </w:rPrChange>
              </w:rPr>
            </w:pPr>
            <w:r w:rsidRPr="00514125">
              <w:rPr>
                <w:rPrChange w:id="276" w:author="Lenovo" w:date="2023-08-19T10:07:00Z">
                  <w:rPr>
                    <w:highlight w:val="yellow"/>
                  </w:rPr>
                </w:rPrChange>
              </w:rPr>
              <w:t>5°-25°</w:t>
            </w:r>
          </w:p>
        </w:tc>
        <w:tc>
          <w:tcPr>
            <w:tcW w:w="1077" w:type="dxa"/>
            <w:tcBorders>
              <w:right w:val="single" w:sz="4" w:space="0" w:color="auto"/>
            </w:tcBorders>
            <w:vAlign w:val="center"/>
          </w:tcPr>
          <w:p w14:paraId="465F7CAF" w14:textId="77777777" w:rsidR="00147F18" w:rsidRPr="00514125" w:rsidRDefault="00373E09" w:rsidP="00147F18">
            <w:pPr>
              <w:pStyle w:val="Tablehead"/>
              <w:rPr>
                <w:rPrChange w:id="277" w:author="Lenovo" w:date="2023-08-19T10:07:00Z">
                  <w:rPr>
                    <w:highlight w:val="yellow"/>
                  </w:rPr>
                </w:rPrChange>
              </w:rPr>
            </w:pPr>
            <w:r w:rsidRPr="00514125">
              <w:rPr>
                <w:rPrChange w:id="278" w:author="Lenovo" w:date="2023-08-19T10:07:00Z">
                  <w:rPr>
                    <w:highlight w:val="yellow"/>
                  </w:rPr>
                </w:rPrChange>
              </w:rPr>
              <w:t>25°-90°</w:t>
            </w:r>
          </w:p>
        </w:tc>
        <w:tc>
          <w:tcPr>
            <w:tcW w:w="1077" w:type="dxa"/>
            <w:vMerge/>
            <w:tcBorders>
              <w:left w:val="single" w:sz="4" w:space="0" w:color="auto"/>
              <w:right w:val="single" w:sz="6" w:space="0" w:color="auto"/>
            </w:tcBorders>
            <w:vAlign w:val="center"/>
          </w:tcPr>
          <w:p w14:paraId="583F142C" w14:textId="77777777" w:rsidR="00147F18" w:rsidRPr="00514125" w:rsidRDefault="00147F18" w:rsidP="00147F18">
            <w:pPr>
              <w:tabs>
                <w:tab w:val="clear" w:pos="1134"/>
                <w:tab w:val="clear" w:pos="1871"/>
                <w:tab w:val="clear" w:pos="2268"/>
              </w:tabs>
              <w:spacing w:before="80" w:after="80"/>
              <w:jc w:val="center"/>
              <w:rPr>
                <w:b/>
                <w:sz w:val="20"/>
                <w:rPrChange w:id="279" w:author="Lenovo" w:date="2023-08-19T10:07:00Z">
                  <w:rPr>
                    <w:b/>
                    <w:sz w:val="20"/>
                    <w:highlight w:val="yellow"/>
                  </w:rPr>
                </w:rPrChange>
              </w:rPr>
            </w:pPr>
          </w:p>
        </w:tc>
      </w:tr>
      <w:tr w:rsidR="00147F18" w:rsidRPr="00514125" w14:paraId="049A0FAE" w14:textId="77777777" w:rsidTr="00147F18">
        <w:tblPrEx>
          <w:tblBorders>
            <w:top w:val="single" w:sz="4" w:space="0" w:color="auto"/>
            <w:left w:val="single" w:sz="4" w:space="0" w:color="auto"/>
            <w:bottom w:val="single" w:sz="4" w:space="0" w:color="auto"/>
            <w:right w:val="single" w:sz="4" w:space="0" w:color="auto"/>
          </w:tblBorders>
        </w:tblPrEx>
        <w:trPr>
          <w:cantSplit/>
          <w:jc w:val="center"/>
        </w:trPr>
        <w:tc>
          <w:tcPr>
            <w:tcW w:w="1908" w:type="dxa"/>
          </w:tcPr>
          <w:p w14:paraId="1E696D81" w14:textId="77777777" w:rsidR="00147F18" w:rsidRPr="00514125" w:rsidRDefault="00373E09" w:rsidP="00147F18">
            <w:pPr>
              <w:pStyle w:val="Tabletext"/>
              <w:rPr>
                <w:lang w:val="de-DE"/>
              </w:rPr>
            </w:pPr>
            <w:r w:rsidRPr="00514125">
              <w:rPr>
                <w:lang w:val="de-DE"/>
              </w:rPr>
              <w:t xml:space="preserve">19.3-19.7 GHz </w:t>
            </w:r>
            <w:r w:rsidRPr="00514125">
              <w:rPr>
                <w:lang w:val="de-DE"/>
              </w:rPr>
              <w:br/>
              <w:t>21.4-22 GHz (Regions 1 and 3)</w:t>
            </w:r>
          </w:p>
          <w:p w14:paraId="4D9AAA41" w14:textId="77777777" w:rsidR="00147F18" w:rsidRPr="00514125" w:rsidRDefault="00373E09" w:rsidP="00147F18">
            <w:pPr>
              <w:pStyle w:val="Tabletext"/>
              <w:rPr>
                <w:lang w:val="de-DE"/>
              </w:rPr>
            </w:pPr>
            <w:r w:rsidRPr="00514125">
              <w:rPr>
                <w:lang w:val="de-DE"/>
              </w:rPr>
              <w:t>22.55-23.55 GHz</w:t>
            </w:r>
          </w:p>
          <w:p w14:paraId="418268E3" w14:textId="77777777" w:rsidR="00147F18" w:rsidRPr="00514125" w:rsidRDefault="00373E09" w:rsidP="00147F18">
            <w:pPr>
              <w:pStyle w:val="Tabletext"/>
              <w:rPr>
                <w:lang w:val="de-DE"/>
              </w:rPr>
            </w:pPr>
            <w:r w:rsidRPr="00514125">
              <w:rPr>
                <w:lang w:val="de-DE"/>
              </w:rPr>
              <w:t>24.45-24.75 GHz</w:t>
            </w:r>
          </w:p>
          <w:p w14:paraId="42FEAE2C" w14:textId="77777777" w:rsidR="00147F18" w:rsidRPr="00514125" w:rsidRDefault="00373E09" w:rsidP="00147F18">
            <w:pPr>
              <w:pStyle w:val="Tabletext"/>
              <w:rPr>
                <w:lang w:val="de-DE"/>
              </w:rPr>
            </w:pPr>
            <w:r w:rsidRPr="00514125">
              <w:rPr>
                <w:lang w:val="de-DE"/>
              </w:rPr>
              <w:t>25.25-27.5 GHz</w:t>
            </w:r>
          </w:p>
          <w:p w14:paraId="3F6CA26E" w14:textId="77777777" w:rsidR="00147F18" w:rsidRPr="00514125" w:rsidRDefault="00373E09" w:rsidP="00147F18">
            <w:pPr>
              <w:pStyle w:val="Tabletext"/>
              <w:rPr>
                <w:lang w:val="de-DE"/>
              </w:rPr>
            </w:pPr>
            <w:r w:rsidRPr="00514125">
              <w:rPr>
                <w:lang w:val="de-DE"/>
              </w:rPr>
              <w:t>27.500-</w:t>
            </w:r>
            <w:r w:rsidRPr="00514125">
              <w:rPr>
                <w:lang w:val="de-DE"/>
              </w:rPr>
              <w:br/>
              <w:t>27.501 GHz</w:t>
            </w:r>
          </w:p>
        </w:tc>
        <w:tc>
          <w:tcPr>
            <w:tcW w:w="2224" w:type="dxa"/>
          </w:tcPr>
          <w:p w14:paraId="45A024A3" w14:textId="77777777" w:rsidR="00147F18" w:rsidRPr="00514125" w:rsidRDefault="00373E09" w:rsidP="00147F18">
            <w:pPr>
              <w:pStyle w:val="Tabletext"/>
            </w:pPr>
            <w:r w:rsidRPr="00514125">
              <w:t>Fixed-satellite</w:t>
            </w:r>
            <w:r w:rsidRPr="00514125">
              <w:br/>
              <w:t>(space-to-Earth)</w:t>
            </w:r>
          </w:p>
          <w:p w14:paraId="2BAA506A" w14:textId="77777777" w:rsidR="00147F18" w:rsidRPr="00514125" w:rsidRDefault="00373E09" w:rsidP="00147F18">
            <w:pPr>
              <w:pStyle w:val="Tabletext"/>
            </w:pPr>
            <w:r w:rsidRPr="00514125">
              <w:t>Broadcasting-satellite</w:t>
            </w:r>
          </w:p>
          <w:p w14:paraId="3FDBCC1F" w14:textId="77777777" w:rsidR="00147F18" w:rsidRPr="00514125" w:rsidRDefault="00373E09" w:rsidP="00147F18">
            <w:pPr>
              <w:pStyle w:val="Tabletext"/>
            </w:pPr>
            <w:r w:rsidRPr="00514125">
              <w:t>Earth exploration-satellite (space-to-Earth)</w:t>
            </w:r>
          </w:p>
          <w:p w14:paraId="6E32A464" w14:textId="77777777" w:rsidR="00147F18" w:rsidRPr="00514125" w:rsidRDefault="00373E09" w:rsidP="00147F18">
            <w:pPr>
              <w:pStyle w:val="Tabletext"/>
            </w:pPr>
            <w:r w:rsidRPr="00514125">
              <w:t>Inter-satellite</w:t>
            </w:r>
          </w:p>
          <w:p w14:paraId="27D97615" w14:textId="77777777" w:rsidR="00147F18" w:rsidRPr="00514125" w:rsidRDefault="00373E09" w:rsidP="00147F18">
            <w:pPr>
              <w:pStyle w:val="Tabletext"/>
            </w:pPr>
            <w:r w:rsidRPr="00514125">
              <w:t>Space research</w:t>
            </w:r>
            <w:r w:rsidRPr="00514125">
              <w:br/>
              <w:t>(space-to-Earth)</w:t>
            </w:r>
          </w:p>
        </w:tc>
        <w:tc>
          <w:tcPr>
            <w:tcW w:w="1135" w:type="dxa"/>
          </w:tcPr>
          <w:p w14:paraId="5C93D0E1" w14:textId="77777777" w:rsidR="00147F18" w:rsidRPr="00514125" w:rsidRDefault="00373E09" w:rsidP="00147F18">
            <w:pPr>
              <w:pStyle w:val="Tabletext"/>
              <w:jc w:val="center"/>
              <w:rPr>
                <w:b/>
                <w:bCs/>
              </w:rPr>
            </w:pPr>
            <w:r w:rsidRPr="00514125">
              <w:t xml:space="preserve">−115 </w:t>
            </w:r>
            <w:r w:rsidRPr="00514125">
              <w:rPr>
                <w:position w:val="6"/>
                <w:sz w:val="16"/>
                <w:szCs w:val="16"/>
              </w:rPr>
              <w:t>15</w:t>
            </w:r>
          </w:p>
        </w:tc>
        <w:tc>
          <w:tcPr>
            <w:tcW w:w="2223" w:type="dxa"/>
          </w:tcPr>
          <w:p w14:paraId="2DC12BFE" w14:textId="77777777" w:rsidR="00147F18" w:rsidRPr="00514125" w:rsidRDefault="00373E09" w:rsidP="00147F18">
            <w:pPr>
              <w:pStyle w:val="Tabletext"/>
              <w:jc w:val="center"/>
              <w:rPr>
                <w:b/>
                <w:bCs/>
              </w:rPr>
            </w:pPr>
            <w:r w:rsidRPr="00514125">
              <w:t xml:space="preserve">−115 + 0.5(δ − 5) </w:t>
            </w:r>
            <w:r w:rsidRPr="00514125">
              <w:rPr>
                <w:position w:val="6"/>
                <w:sz w:val="16"/>
                <w:szCs w:val="16"/>
              </w:rPr>
              <w:t>15</w:t>
            </w:r>
          </w:p>
        </w:tc>
        <w:tc>
          <w:tcPr>
            <w:tcW w:w="1077" w:type="dxa"/>
          </w:tcPr>
          <w:p w14:paraId="66C18A76" w14:textId="77777777" w:rsidR="00147F18" w:rsidRPr="00514125" w:rsidRDefault="00373E09" w:rsidP="00147F18">
            <w:pPr>
              <w:pStyle w:val="Tabletext"/>
              <w:jc w:val="center"/>
              <w:rPr>
                <w:b/>
                <w:vertAlign w:val="superscript"/>
              </w:rPr>
            </w:pPr>
            <w:r w:rsidRPr="00514125">
              <w:t xml:space="preserve">−105 </w:t>
            </w:r>
            <w:r w:rsidRPr="00514125">
              <w:rPr>
                <w:position w:val="6"/>
                <w:sz w:val="16"/>
                <w:szCs w:val="16"/>
              </w:rPr>
              <w:t>15</w:t>
            </w:r>
          </w:p>
        </w:tc>
        <w:tc>
          <w:tcPr>
            <w:tcW w:w="1077" w:type="dxa"/>
          </w:tcPr>
          <w:p w14:paraId="29E9ACE1" w14:textId="77777777" w:rsidR="00147F18" w:rsidRPr="00514125" w:rsidRDefault="00373E09" w:rsidP="00147F18">
            <w:pPr>
              <w:pStyle w:val="Tabletext"/>
              <w:jc w:val="center"/>
            </w:pPr>
            <w:r w:rsidRPr="00514125">
              <w:t>1 MHz</w:t>
            </w:r>
          </w:p>
        </w:tc>
      </w:tr>
      <w:tr w:rsidR="00C63B18" w:rsidRPr="00514125" w:rsidDel="00900683" w14:paraId="43EF0F04" w14:textId="77777777" w:rsidTr="00147F18">
        <w:tblPrEx>
          <w:tblBorders>
            <w:top w:val="single" w:sz="4" w:space="0" w:color="auto"/>
            <w:left w:val="single" w:sz="4" w:space="0" w:color="auto"/>
            <w:bottom w:val="single" w:sz="4" w:space="0" w:color="auto"/>
            <w:right w:val="single" w:sz="4" w:space="0" w:color="auto"/>
          </w:tblBorders>
        </w:tblPrEx>
        <w:trPr>
          <w:cantSplit/>
          <w:jc w:val="center"/>
          <w:del w:id="280" w:author="DG 1.17" w:date="2023-08-17T01:36:00Z"/>
        </w:trPr>
        <w:tc>
          <w:tcPr>
            <w:tcW w:w="9644" w:type="dxa"/>
            <w:gridSpan w:val="6"/>
          </w:tcPr>
          <w:p w14:paraId="255834D1" w14:textId="77777777" w:rsidR="00C63B18" w:rsidRPr="00514125" w:rsidDel="00900683" w:rsidRDefault="00C63B18" w:rsidP="00147F18">
            <w:pPr>
              <w:pStyle w:val="Tabletext"/>
              <w:rPr>
                <w:del w:id="281" w:author="DG 1.17" w:date="2023-08-17T01:36:00Z"/>
                <w:rPrChange w:id="282" w:author="Lenovo" w:date="2023-08-19T10:07:00Z">
                  <w:rPr>
                    <w:del w:id="283" w:author="DG 1.17" w:date="2023-08-17T01:36:00Z"/>
                    <w:highlight w:val="cyan"/>
                  </w:rPr>
                </w:rPrChange>
              </w:rPr>
            </w:pPr>
            <w:ins w:id="284" w:author="Gomez, Yoanni" w:date="2023-04-04T11:10:00Z">
              <w:del w:id="285" w:author="DG 1.17" w:date="2023-08-17T01:36:00Z">
                <w:r w:rsidRPr="00514125" w:rsidDel="00900683">
                  <w:rPr>
                    <w:i/>
                    <w:iCs/>
                    <w:rPrChange w:id="286" w:author="Lenovo" w:date="2023-08-19T10:07:00Z">
                      <w:rPr>
                        <w:i/>
                        <w:iCs/>
                        <w:highlight w:val="cyan"/>
                      </w:rPr>
                    </w:rPrChange>
                  </w:rPr>
                  <w:delText>Alternative 1 for the pfd mask for the protection of fixed and mobile stations</w:delText>
                </w:r>
              </w:del>
            </w:ins>
          </w:p>
        </w:tc>
      </w:tr>
      <w:tr w:rsidR="00C63B18" w:rsidRPr="00514125" w:rsidDel="00900683" w14:paraId="047D5F15" w14:textId="77777777" w:rsidTr="00147F18">
        <w:tblPrEx>
          <w:tblBorders>
            <w:top w:val="single" w:sz="4" w:space="0" w:color="auto"/>
            <w:left w:val="single" w:sz="4" w:space="0" w:color="auto"/>
            <w:bottom w:val="single" w:sz="4" w:space="0" w:color="auto"/>
            <w:right w:val="single" w:sz="4" w:space="0" w:color="auto"/>
          </w:tblBorders>
        </w:tblPrEx>
        <w:trPr>
          <w:cantSplit/>
          <w:jc w:val="center"/>
          <w:del w:id="287" w:author="DG 1.17" w:date="2023-08-17T01:36:00Z"/>
        </w:trPr>
        <w:tc>
          <w:tcPr>
            <w:tcW w:w="1908" w:type="dxa"/>
          </w:tcPr>
          <w:p w14:paraId="451FE52B" w14:textId="77777777" w:rsidR="00C63B18" w:rsidRPr="00514125" w:rsidDel="00900683" w:rsidRDefault="00C63B18" w:rsidP="00147F18">
            <w:pPr>
              <w:pStyle w:val="Tabletext"/>
              <w:rPr>
                <w:del w:id="288" w:author="DG 1.17" w:date="2023-08-17T01:36:00Z"/>
                <w:rPrChange w:id="289" w:author="Lenovo" w:date="2023-08-19T10:07:00Z">
                  <w:rPr>
                    <w:del w:id="290" w:author="DG 1.17" w:date="2023-08-17T01:36:00Z"/>
                    <w:highlight w:val="cyan"/>
                  </w:rPr>
                </w:rPrChange>
              </w:rPr>
            </w:pPr>
            <w:ins w:id="291" w:author="Gomez, Yoanni" w:date="2023-04-04T11:10:00Z">
              <w:del w:id="292" w:author="DG 1.17" w:date="2023-08-17T01:36:00Z">
                <w:r w:rsidRPr="00514125" w:rsidDel="00900683">
                  <w:rPr>
                    <w:rPrChange w:id="293" w:author="Lenovo" w:date="2023-08-19T10:07:00Z">
                      <w:rPr>
                        <w:highlight w:val="cyan"/>
                      </w:rPr>
                    </w:rPrChange>
                  </w:rPr>
                  <w:delText>27.5-29.5</w:delText>
                </w:r>
              </w:del>
            </w:ins>
            <w:ins w:id="294" w:author="English71" w:date="2023-04-15T07:44:00Z">
              <w:del w:id="295" w:author="DG 1.17" w:date="2023-08-17T01:36:00Z">
                <w:r w:rsidRPr="00514125" w:rsidDel="00900683">
                  <w:rPr>
                    <w:rPrChange w:id="296" w:author="Lenovo" w:date="2023-08-19T10:07:00Z">
                      <w:rPr>
                        <w:highlight w:val="cyan"/>
                      </w:rPr>
                    </w:rPrChange>
                  </w:rPr>
                  <w:delText> </w:delText>
                </w:r>
              </w:del>
            </w:ins>
            <w:ins w:id="297" w:author="Gomez, Yoanni" w:date="2023-04-04T11:10:00Z">
              <w:del w:id="298" w:author="DG 1.17" w:date="2023-08-17T01:36:00Z">
                <w:r w:rsidRPr="00514125" w:rsidDel="00900683">
                  <w:rPr>
                    <w:rPrChange w:id="299" w:author="Lenovo" w:date="2023-08-19T10:07:00Z">
                      <w:rPr>
                        <w:highlight w:val="cyan"/>
                      </w:rPr>
                    </w:rPrChange>
                  </w:rPr>
                  <w:delText>GHz</w:delText>
                </w:r>
              </w:del>
            </w:ins>
          </w:p>
        </w:tc>
        <w:tc>
          <w:tcPr>
            <w:tcW w:w="2224" w:type="dxa"/>
          </w:tcPr>
          <w:p w14:paraId="73A77EDB" w14:textId="77777777" w:rsidR="00C63B18" w:rsidRPr="00514125" w:rsidDel="00900683" w:rsidRDefault="00C63B18" w:rsidP="00147F18">
            <w:pPr>
              <w:pStyle w:val="Tabletext"/>
              <w:rPr>
                <w:ins w:id="300" w:author="Gomez, Yoanni" w:date="2023-04-04T11:10:00Z"/>
                <w:del w:id="301" w:author="DG 1.17" w:date="2023-08-17T01:36:00Z"/>
                <w:i/>
                <w:iCs/>
                <w:rPrChange w:id="302" w:author="Lenovo" w:date="2023-08-19T10:07:00Z">
                  <w:rPr>
                    <w:ins w:id="303" w:author="Gomez, Yoanni" w:date="2023-04-04T11:10:00Z"/>
                    <w:del w:id="304" w:author="DG 1.17" w:date="2023-08-17T01:36:00Z"/>
                    <w:i/>
                    <w:iCs/>
                    <w:highlight w:val="cyan"/>
                  </w:rPr>
                </w:rPrChange>
              </w:rPr>
            </w:pPr>
            <w:ins w:id="305" w:author="Gomez, Yoanni" w:date="2023-04-04T11:10:00Z">
              <w:del w:id="306" w:author="DG 1.17" w:date="2023-08-17T01:36:00Z">
                <w:r w:rsidRPr="00514125" w:rsidDel="00900683">
                  <w:rPr>
                    <w:i/>
                    <w:iCs/>
                    <w:rPrChange w:id="307" w:author="Lenovo" w:date="2023-08-19T10:07:00Z">
                      <w:rPr>
                        <w:i/>
                        <w:iCs/>
                        <w:highlight w:val="cyan"/>
                      </w:rPr>
                    </w:rPrChange>
                  </w:rPr>
                  <w:delText>Alternative FSS</w:delText>
                </w:r>
              </w:del>
            </w:ins>
            <w:ins w:id="308" w:author="English71" w:date="2023-04-05T21:05:00Z">
              <w:del w:id="309" w:author="DG 1.17" w:date="2023-08-17T01:36:00Z">
                <w:r w:rsidRPr="00514125" w:rsidDel="00900683">
                  <w:rPr>
                    <w:i/>
                    <w:iCs/>
                    <w:rPrChange w:id="310" w:author="Lenovo" w:date="2023-08-19T10:07:00Z">
                      <w:rPr>
                        <w:i/>
                        <w:iCs/>
                        <w:highlight w:val="cyan"/>
                      </w:rPr>
                    </w:rPrChange>
                  </w:rPr>
                  <w:delText>:</w:delText>
                </w:r>
              </w:del>
            </w:ins>
          </w:p>
          <w:p w14:paraId="7BBA8866" w14:textId="77777777" w:rsidR="00C63B18" w:rsidRPr="00514125" w:rsidDel="00900683" w:rsidRDefault="00C63B18" w:rsidP="00147F18">
            <w:pPr>
              <w:pStyle w:val="Tabletext"/>
              <w:rPr>
                <w:ins w:id="311" w:author="Gomez, Yoanni" w:date="2023-04-04T11:10:00Z"/>
                <w:del w:id="312" w:author="DG 1.17" w:date="2023-08-17T01:36:00Z"/>
                <w:rPrChange w:id="313" w:author="Lenovo" w:date="2023-08-19T10:07:00Z">
                  <w:rPr>
                    <w:ins w:id="314" w:author="Gomez, Yoanni" w:date="2023-04-04T11:10:00Z"/>
                    <w:del w:id="315" w:author="DG 1.17" w:date="2023-08-17T01:36:00Z"/>
                    <w:highlight w:val="cyan"/>
                  </w:rPr>
                </w:rPrChange>
              </w:rPr>
            </w:pPr>
            <w:ins w:id="316" w:author="Gomez, Yoanni" w:date="2023-04-04T11:10:00Z">
              <w:del w:id="317" w:author="DG 1.17" w:date="2023-08-17T01:36:00Z">
                <w:r w:rsidRPr="00514125" w:rsidDel="00900683">
                  <w:rPr>
                    <w:rPrChange w:id="318" w:author="Lenovo" w:date="2023-08-19T10:07:00Z">
                      <w:rPr>
                        <w:highlight w:val="cyan"/>
                      </w:rPr>
                    </w:rPrChange>
                  </w:rPr>
                  <w:delText xml:space="preserve">Fixed-satellite </w:delText>
                </w:r>
              </w:del>
            </w:ins>
            <w:ins w:id="319" w:author="English71" w:date="2023-04-04T20:02:00Z">
              <w:del w:id="320" w:author="DG 1.17" w:date="2023-08-17T01:36:00Z">
                <w:r w:rsidRPr="00514125" w:rsidDel="00900683">
                  <w:rPr>
                    <w:rPrChange w:id="321" w:author="Lenovo" w:date="2023-08-19T10:07:00Z">
                      <w:rPr>
                        <w:highlight w:val="cyan"/>
                      </w:rPr>
                    </w:rPrChange>
                  </w:rPr>
                  <w:br/>
                </w:r>
              </w:del>
            </w:ins>
            <w:ins w:id="322" w:author="Gomez, Yoanni" w:date="2023-04-04T11:10:00Z">
              <w:del w:id="323" w:author="DG 1.17" w:date="2023-08-17T01:36:00Z">
                <w:r w:rsidRPr="00514125" w:rsidDel="00900683">
                  <w:rPr>
                    <w:rPrChange w:id="324" w:author="Lenovo" w:date="2023-08-19T10:07:00Z">
                      <w:rPr>
                        <w:highlight w:val="cyan"/>
                      </w:rPr>
                    </w:rPrChange>
                  </w:rPr>
                  <w:delText>(space-to-space)</w:delText>
                </w:r>
              </w:del>
            </w:ins>
          </w:p>
          <w:p w14:paraId="3E0FA02C" w14:textId="77777777" w:rsidR="00C63B18" w:rsidRPr="00514125" w:rsidDel="00900683" w:rsidRDefault="00C63B18" w:rsidP="00147F18">
            <w:pPr>
              <w:pStyle w:val="Tabletext"/>
              <w:rPr>
                <w:ins w:id="325" w:author="Gomez, Yoanni" w:date="2023-04-04T11:10:00Z"/>
                <w:del w:id="326" w:author="DG 1.17" w:date="2023-08-17T01:36:00Z"/>
                <w:rPrChange w:id="327" w:author="Lenovo" w:date="2023-08-19T10:07:00Z">
                  <w:rPr>
                    <w:ins w:id="328" w:author="Gomez, Yoanni" w:date="2023-04-04T11:10:00Z"/>
                    <w:del w:id="329" w:author="DG 1.17" w:date="2023-08-17T01:36:00Z"/>
                    <w:highlight w:val="cyan"/>
                  </w:rPr>
                </w:rPrChange>
              </w:rPr>
            </w:pPr>
            <w:ins w:id="330" w:author="Gomez, Yoanni" w:date="2023-04-04T11:10:00Z">
              <w:del w:id="331" w:author="DG 1.17" w:date="2023-08-17T01:36:00Z">
                <w:r w:rsidRPr="00514125" w:rsidDel="00900683">
                  <w:rPr>
                    <w:rPrChange w:id="332" w:author="Lenovo" w:date="2023-08-19T10:07:00Z">
                      <w:rPr>
                        <w:highlight w:val="cyan"/>
                      </w:rPr>
                    </w:rPrChange>
                  </w:rPr>
                  <w:delText>(non-geostationary satellite orbit)</w:delText>
                </w:r>
              </w:del>
            </w:ins>
          </w:p>
          <w:p w14:paraId="7880A035" w14:textId="77777777" w:rsidR="00C63B18" w:rsidRPr="00514125" w:rsidDel="00900683" w:rsidRDefault="00C63B18" w:rsidP="00147F18">
            <w:pPr>
              <w:pStyle w:val="Tabletext"/>
              <w:rPr>
                <w:ins w:id="333" w:author="Gomez, Yoanni" w:date="2023-04-04T11:10:00Z"/>
                <w:del w:id="334" w:author="DG 1.17" w:date="2023-08-17T01:36:00Z"/>
                <w:rPrChange w:id="335" w:author="Lenovo" w:date="2023-08-19T10:07:00Z">
                  <w:rPr>
                    <w:ins w:id="336" w:author="Gomez, Yoanni" w:date="2023-04-04T11:10:00Z"/>
                    <w:del w:id="337" w:author="DG 1.17" w:date="2023-08-17T01:36:00Z"/>
                    <w:highlight w:val="cyan"/>
                  </w:rPr>
                </w:rPrChange>
              </w:rPr>
            </w:pPr>
            <w:ins w:id="338" w:author="Karina, Cessy" w:date="2023-04-01T17:34:00Z">
              <w:del w:id="339" w:author="DG 1.17" w:date="2023-08-17T01:36:00Z">
                <w:r w:rsidRPr="00514125" w:rsidDel="00900683">
                  <w:rPr>
                    <w:i/>
                    <w:iCs/>
                    <w:color w:val="000000"/>
                    <w:rPrChange w:id="340" w:author="Lenovo" w:date="2023-08-19T10:07:00Z">
                      <w:rPr>
                        <w:i/>
                        <w:iCs/>
                        <w:color w:val="000000"/>
                        <w:highlight w:val="cyan"/>
                      </w:rPr>
                    </w:rPrChange>
                  </w:rPr>
                  <w:delText>Alternative ISS</w:delText>
                </w:r>
                <w:r w:rsidRPr="00514125" w:rsidDel="00900683">
                  <w:rPr>
                    <w:color w:val="000000"/>
                    <w:rPrChange w:id="341" w:author="Lenovo" w:date="2023-08-19T10:07:00Z">
                      <w:rPr>
                        <w:color w:val="000000"/>
                        <w:highlight w:val="cyan"/>
                      </w:rPr>
                    </w:rPrChange>
                  </w:rPr>
                  <w:delText>:</w:delText>
                </w:r>
              </w:del>
            </w:ins>
          </w:p>
          <w:p w14:paraId="798F047E" w14:textId="77777777" w:rsidR="00C63B18" w:rsidRPr="00514125" w:rsidDel="00900683" w:rsidRDefault="00C63B18" w:rsidP="00147F18">
            <w:pPr>
              <w:pStyle w:val="Tabletext"/>
              <w:rPr>
                <w:ins w:id="342" w:author="Gomez, Yoanni" w:date="2023-04-04T11:10:00Z"/>
                <w:del w:id="343" w:author="DG 1.17" w:date="2023-08-17T01:36:00Z"/>
                <w:rPrChange w:id="344" w:author="Lenovo" w:date="2023-08-19T10:07:00Z">
                  <w:rPr>
                    <w:ins w:id="345" w:author="Gomez, Yoanni" w:date="2023-04-04T11:10:00Z"/>
                    <w:del w:id="346" w:author="DG 1.17" w:date="2023-08-17T01:36:00Z"/>
                    <w:highlight w:val="cyan"/>
                  </w:rPr>
                </w:rPrChange>
              </w:rPr>
            </w:pPr>
            <w:ins w:id="347" w:author="Gomez, Yoanni" w:date="2023-04-04T11:10:00Z">
              <w:del w:id="348" w:author="DG 1.17" w:date="2023-08-17T01:36:00Z">
                <w:r w:rsidRPr="00514125" w:rsidDel="00900683">
                  <w:rPr>
                    <w:rPrChange w:id="349" w:author="Lenovo" w:date="2023-08-19T10:07:00Z">
                      <w:rPr>
                        <w:highlight w:val="cyan"/>
                      </w:rPr>
                    </w:rPrChange>
                  </w:rPr>
                  <w:delText>Inter-satellite</w:delText>
                </w:r>
              </w:del>
            </w:ins>
          </w:p>
          <w:p w14:paraId="7EAC3DB2" w14:textId="77777777" w:rsidR="00C63B18" w:rsidRPr="00514125" w:rsidDel="00900683" w:rsidRDefault="00C63B18" w:rsidP="00147F18">
            <w:pPr>
              <w:pStyle w:val="Tabletext"/>
              <w:rPr>
                <w:del w:id="350" w:author="DG 1.17" w:date="2023-08-17T01:36:00Z"/>
                <w:rPrChange w:id="351" w:author="Lenovo" w:date="2023-08-19T10:07:00Z">
                  <w:rPr>
                    <w:del w:id="352" w:author="DG 1.17" w:date="2023-08-17T01:36:00Z"/>
                    <w:highlight w:val="cyan"/>
                  </w:rPr>
                </w:rPrChange>
              </w:rPr>
            </w:pPr>
            <w:ins w:id="353" w:author="Gomez, Yoanni" w:date="2023-04-04T11:10:00Z">
              <w:del w:id="354" w:author="DG 1.17" w:date="2023-08-17T01:36:00Z">
                <w:r w:rsidRPr="00514125" w:rsidDel="00900683">
                  <w:rPr>
                    <w:rPrChange w:id="355" w:author="Lenovo" w:date="2023-08-19T10:07:00Z">
                      <w:rPr>
                        <w:highlight w:val="cyan"/>
                      </w:rPr>
                    </w:rPrChange>
                  </w:rPr>
                  <w:delText>(non-geostationary satellite orbit)</w:delText>
                </w:r>
              </w:del>
            </w:ins>
          </w:p>
        </w:tc>
        <w:tc>
          <w:tcPr>
            <w:tcW w:w="1135" w:type="dxa"/>
          </w:tcPr>
          <w:p w14:paraId="30C7D378" w14:textId="77777777" w:rsidR="00C63B18" w:rsidRPr="00514125" w:rsidDel="00900683" w:rsidRDefault="00C63B18" w:rsidP="00147F18">
            <w:pPr>
              <w:pStyle w:val="Tabletext"/>
              <w:jc w:val="center"/>
              <w:rPr>
                <w:del w:id="356" w:author="DG 1.17" w:date="2023-08-17T01:36:00Z"/>
                <w:b/>
                <w:bCs/>
                <w:rPrChange w:id="357" w:author="Lenovo" w:date="2023-08-19T10:07:00Z">
                  <w:rPr>
                    <w:del w:id="358" w:author="DG 1.17" w:date="2023-08-17T01:36:00Z"/>
                    <w:b/>
                    <w:bCs/>
                    <w:highlight w:val="cyan"/>
                  </w:rPr>
                </w:rPrChange>
              </w:rPr>
            </w:pPr>
            <w:ins w:id="359" w:author="Gomez, Yoanni" w:date="2023-04-04T11:10:00Z">
              <w:del w:id="360" w:author="DG 1.17" w:date="2023-08-17T01:36:00Z">
                <w:r w:rsidRPr="00514125" w:rsidDel="00900683">
                  <w:rPr>
                    <w:rPrChange w:id="361" w:author="Lenovo" w:date="2023-08-19T10:07:00Z">
                      <w:rPr>
                        <w:highlight w:val="cyan"/>
                      </w:rPr>
                    </w:rPrChange>
                  </w:rPr>
                  <w:delText>−115</w:delText>
                </w:r>
              </w:del>
            </w:ins>
          </w:p>
        </w:tc>
        <w:tc>
          <w:tcPr>
            <w:tcW w:w="2223" w:type="dxa"/>
          </w:tcPr>
          <w:p w14:paraId="7D087B88" w14:textId="77777777" w:rsidR="00C63B18" w:rsidRPr="00514125" w:rsidDel="00900683" w:rsidRDefault="00C63B18" w:rsidP="00147F18">
            <w:pPr>
              <w:pStyle w:val="Tabletext"/>
              <w:jc w:val="center"/>
              <w:rPr>
                <w:del w:id="362" w:author="DG 1.17" w:date="2023-08-17T01:36:00Z"/>
                <w:b/>
                <w:bCs/>
                <w:rPrChange w:id="363" w:author="Lenovo" w:date="2023-08-19T10:07:00Z">
                  <w:rPr>
                    <w:del w:id="364" w:author="DG 1.17" w:date="2023-08-17T01:36:00Z"/>
                    <w:b/>
                    <w:bCs/>
                    <w:highlight w:val="cyan"/>
                  </w:rPr>
                </w:rPrChange>
              </w:rPr>
            </w:pPr>
            <w:ins w:id="365" w:author="Gomez, Yoanni" w:date="2023-04-04T11:10:00Z">
              <w:del w:id="366" w:author="DG 1.17" w:date="2023-08-17T01:36:00Z">
                <w:r w:rsidRPr="00514125" w:rsidDel="00900683">
                  <w:rPr>
                    <w:rPrChange w:id="367" w:author="Lenovo" w:date="2023-08-19T10:07:00Z">
                      <w:rPr>
                        <w:highlight w:val="cyan"/>
                      </w:rPr>
                    </w:rPrChange>
                  </w:rPr>
                  <w:delText>−115 + 0.5(δ – 5)</w:delText>
                </w:r>
              </w:del>
            </w:ins>
          </w:p>
        </w:tc>
        <w:tc>
          <w:tcPr>
            <w:tcW w:w="1077" w:type="dxa"/>
          </w:tcPr>
          <w:p w14:paraId="4978018C" w14:textId="77777777" w:rsidR="00C63B18" w:rsidRPr="00514125" w:rsidDel="00900683" w:rsidRDefault="00C63B18" w:rsidP="00147F18">
            <w:pPr>
              <w:pStyle w:val="Tabletext"/>
              <w:jc w:val="center"/>
              <w:rPr>
                <w:del w:id="368" w:author="DG 1.17" w:date="2023-08-17T01:36:00Z"/>
                <w:b/>
                <w:vertAlign w:val="superscript"/>
                <w:rPrChange w:id="369" w:author="Lenovo" w:date="2023-08-19T10:07:00Z">
                  <w:rPr>
                    <w:del w:id="370" w:author="DG 1.17" w:date="2023-08-17T01:36:00Z"/>
                    <w:b/>
                    <w:highlight w:val="cyan"/>
                    <w:vertAlign w:val="superscript"/>
                  </w:rPr>
                </w:rPrChange>
              </w:rPr>
            </w:pPr>
            <w:ins w:id="371" w:author="Gomez, Yoanni" w:date="2023-04-04T11:10:00Z">
              <w:del w:id="372" w:author="DG 1.17" w:date="2023-08-17T01:36:00Z">
                <w:r w:rsidRPr="00514125" w:rsidDel="00900683">
                  <w:rPr>
                    <w:rPrChange w:id="373" w:author="Lenovo" w:date="2023-08-19T10:07:00Z">
                      <w:rPr>
                        <w:highlight w:val="cyan"/>
                      </w:rPr>
                    </w:rPrChange>
                  </w:rPr>
                  <w:delText>−105</w:delText>
                </w:r>
              </w:del>
            </w:ins>
          </w:p>
        </w:tc>
        <w:tc>
          <w:tcPr>
            <w:tcW w:w="1077" w:type="dxa"/>
          </w:tcPr>
          <w:p w14:paraId="1BE03C7E" w14:textId="77777777" w:rsidR="00C63B18" w:rsidRPr="00514125" w:rsidDel="00900683" w:rsidRDefault="00C63B18" w:rsidP="00147F18">
            <w:pPr>
              <w:pStyle w:val="Tabletext"/>
              <w:jc w:val="center"/>
              <w:rPr>
                <w:del w:id="374" w:author="DG 1.17" w:date="2023-08-17T01:36:00Z"/>
                <w:rPrChange w:id="375" w:author="Lenovo" w:date="2023-08-19T10:07:00Z">
                  <w:rPr>
                    <w:del w:id="376" w:author="DG 1.17" w:date="2023-08-17T01:36:00Z"/>
                    <w:highlight w:val="cyan"/>
                  </w:rPr>
                </w:rPrChange>
              </w:rPr>
            </w:pPr>
            <w:ins w:id="377" w:author="Gomez, Yoanni" w:date="2023-04-04T11:10:00Z">
              <w:del w:id="378" w:author="DG 1.17" w:date="2023-08-17T01:36:00Z">
                <w:r w:rsidRPr="00514125" w:rsidDel="00900683">
                  <w:rPr>
                    <w:rPrChange w:id="379" w:author="Lenovo" w:date="2023-08-19T10:07:00Z">
                      <w:rPr>
                        <w:highlight w:val="cyan"/>
                      </w:rPr>
                    </w:rPrChange>
                  </w:rPr>
                  <w:delText>1 MHz</w:delText>
                </w:r>
              </w:del>
            </w:ins>
          </w:p>
        </w:tc>
      </w:tr>
      <w:tr w:rsidR="00C63B18" w:rsidRPr="00514125" w:rsidDel="00900683" w14:paraId="3DD8294C" w14:textId="77777777" w:rsidTr="00147F18">
        <w:tblPrEx>
          <w:tblBorders>
            <w:top w:val="single" w:sz="4" w:space="0" w:color="auto"/>
            <w:left w:val="single" w:sz="4" w:space="0" w:color="auto"/>
            <w:bottom w:val="single" w:sz="4" w:space="0" w:color="auto"/>
            <w:right w:val="single" w:sz="4" w:space="0" w:color="auto"/>
          </w:tblBorders>
        </w:tblPrEx>
        <w:trPr>
          <w:cantSplit/>
          <w:jc w:val="center"/>
          <w:del w:id="380" w:author="DG 1.17" w:date="2023-08-17T01:36:00Z"/>
        </w:trPr>
        <w:tc>
          <w:tcPr>
            <w:tcW w:w="9644" w:type="dxa"/>
            <w:gridSpan w:val="6"/>
          </w:tcPr>
          <w:p w14:paraId="58B549AC" w14:textId="77777777" w:rsidR="00C63B18" w:rsidRPr="00514125" w:rsidDel="00900683" w:rsidRDefault="00C63B18" w:rsidP="00147F18">
            <w:pPr>
              <w:pStyle w:val="Tabletext"/>
              <w:rPr>
                <w:del w:id="381" w:author="DG 1.17" w:date="2023-08-17T01:36:00Z"/>
                <w:rPrChange w:id="382" w:author="Lenovo" w:date="2023-08-19T10:07:00Z">
                  <w:rPr>
                    <w:del w:id="383" w:author="DG 1.17" w:date="2023-08-17T01:36:00Z"/>
                    <w:highlight w:val="cyan"/>
                  </w:rPr>
                </w:rPrChange>
              </w:rPr>
            </w:pPr>
            <w:ins w:id="384" w:author="Gomez, Yoanni" w:date="2023-04-04T11:11:00Z">
              <w:del w:id="385" w:author="DG 1.17" w:date="2023-08-17T01:36:00Z">
                <w:r w:rsidRPr="00514125" w:rsidDel="00900683">
                  <w:rPr>
                    <w:i/>
                    <w:iCs/>
                    <w:rPrChange w:id="386" w:author="Lenovo" w:date="2023-08-19T10:07:00Z">
                      <w:rPr>
                        <w:i/>
                        <w:iCs/>
                        <w:highlight w:val="cyan"/>
                      </w:rPr>
                    </w:rPrChange>
                  </w:rPr>
                  <w:delText>Alternative 2 for the pfd mask for the protection of fixed and mobile stations</w:delText>
                </w:r>
              </w:del>
            </w:ins>
          </w:p>
        </w:tc>
      </w:tr>
      <w:tr w:rsidR="00C63B18" w:rsidRPr="00514125" w:rsidDel="00900683" w14:paraId="735FDBCA" w14:textId="77777777" w:rsidTr="00147F18">
        <w:tblPrEx>
          <w:tblBorders>
            <w:top w:val="single" w:sz="4" w:space="0" w:color="auto"/>
            <w:left w:val="single" w:sz="4" w:space="0" w:color="auto"/>
            <w:bottom w:val="single" w:sz="4" w:space="0" w:color="auto"/>
            <w:right w:val="single" w:sz="4" w:space="0" w:color="auto"/>
          </w:tblBorders>
        </w:tblPrEx>
        <w:trPr>
          <w:cantSplit/>
          <w:jc w:val="center"/>
          <w:del w:id="387" w:author="DG 1.17" w:date="2023-08-17T01:36:00Z"/>
        </w:trPr>
        <w:tc>
          <w:tcPr>
            <w:tcW w:w="1908" w:type="dxa"/>
          </w:tcPr>
          <w:p w14:paraId="28B50BF9" w14:textId="77777777" w:rsidR="00C63B18" w:rsidRPr="00514125" w:rsidDel="00900683" w:rsidRDefault="00C63B18" w:rsidP="00147F18">
            <w:pPr>
              <w:pStyle w:val="Tabletext"/>
              <w:rPr>
                <w:del w:id="388" w:author="DG 1.17" w:date="2023-08-17T01:36:00Z"/>
                <w:rPrChange w:id="389" w:author="Lenovo" w:date="2023-08-19T10:07:00Z">
                  <w:rPr>
                    <w:del w:id="390" w:author="DG 1.17" w:date="2023-08-17T01:36:00Z"/>
                    <w:highlight w:val="cyan"/>
                  </w:rPr>
                </w:rPrChange>
              </w:rPr>
            </w:pPr>
            <w:ins w:id="391" w:author="Gomez, Yoanni" w:date="2023-04-04T11:11:00Z">
              <w:del w:id="392" w:author="DG 1.17" w:date="2023-08-17T01:36:00Z">
                <w:r w:rsidRPr="00514125" w:rsidDel="00900683">
                  <w:rPr>
                    <w:rPrChange w:id="393" w:author="Lenovo" w:date="2023-08-19T10:07:00Z">
                      <w:rPr>
                        <w:highlight w:val="cyan"/>
                      </w:rPr>
                    </w:rPrChange>
                  </w:rPr>
                  <w:lastRenderedPageBreak/>
                  <w:delText>27.5-29.5</w:delText>
                </w:r>
              </w:del>
            </w:ins>
            <w:ins w:id="394" w:author="English71" w:date="2023-04-15T07:44:00Z">
              <w:del w:id="395" w:author="DG 1.17" w:date="2023-08-17T01:36:00Z">
                <w:r w:rsidRPr="00514125" w:rsidDel="00900683">
                  <w:rPr>
                    <w:rPrChange w:id="396" w:author="Lenovo" w:date="2023-08-19T10:07:00Z">
                      <w:rPr>
                        <w:highlight w:val="cyan"/>
                      </w:rPr>
                    </w:rPrChange>
                  </w:rPr>
                  <w:delText> </w:delText>
                </w:r>
              </w:del>
            </w:ins>
            <w:ins w:id="397" w:author="Gomez, Yoanni" w:date="2023-04-04T11:10:00Z">
              <w:del w:id="398" w:author="DG 1.17" w:date="2023-08-17T01:36:00Z">
                <w:r w:rsidRPr="00514125" w:rsidDel="00900683">
                  <w:rPr>
                    <w:rPrChange w:id="399" w:author="Lenovo" w:date="2023-08-19T10:07:00Z">
                      <w:rPr>
                        <w:highlight w:val="cyan"/>
                      </w:rPr>
                    </w:rPrChange>
                  </w:rPr>
                  <w:delText>GHz</w:delText>
                </w:r>
              </w:del>
            </w:ins>
          </w:p>
        </w:tc>
        <w:tc>
          <w:tcPr>
            <w:tcW w:w="2224" w:type="dxa"/>
          </w:tcPr>
          <w:p w14:paraId="44990E3F" w14:textId="77777777" w:rsidR="00C63B18" w:rsidRPr="00514125" w:rsidDel="00900683" w:rsidRDefault="00C63B18" w:rsidP="00147F18">
            <w:pPr>
              <w:pStyle w:val="Tabletext"/>
              <w:rPr>
                <w:ins w:id="400" w:author="Gomez, Yoanni" w:date="2023-04-04T11:10:00Z"/>
                <w:del w:id="401" w:author="DG 1.17" w:date="2023-08-17T01:36:00Z"/>
                <w:i/>
                <w:iCs/>
                <w:rPrChange w:id="402" w:author="Lenovo" w:date="2023-08-19T10:07:00Z">
                  <w:rPr>
                    <w:ins w:id="403" w:author="Gomez, Yoanni" w:date="2023-04-04T11:10:00Z"/>
                    <w:del w:id="404" w:author="DG 1.17" w:date="2023-08-17T01:36:00Z"/>
                    <w:i/>
                    <w:iCs/>
                    <w:highlight w:val="cyan"/>
                  </w:rPr>
                </w:rPrChange>
              </w:rPr>
            </w:pPr>
            <w:ins w:id="405" w:author="Gomez, Yoanni" w:date="2023-04-04T11:10:00Z">
              <w:del w:id="406" w:author="DG 1.17" w:date="2023-08-17T01:36:00Z">
                <w:r w:rsidRPr="00514125" w:rsidDel="00900683">
                  <w:rPr>
                    <w:i/>
                    <w:iCs/>
                    <w:rPrChange w:id="407" w:author="Lenovo" w:date="2023-08-19T10:07:00Z">
                      <w:rPr>
                        <w:i/>
                        <w:iCs/>
                        <w:highlight w:val="cyan"/>
                      </w:rPr>
                    </w:rPrChange>
                  </w:rPr>
                  <w:delText>Alternative FSS</w:delText>
                </w:r>
              </w:del>
            </w:ins>
            <w:ins w:id="408" w:author="English71" w:date="2023-04-05T21:05:00Z">
              <w:del w:id="409" w:author="DG 1.17" w:date="2023-08-17T01:36:00Z">
                <w:r w:rsidRPr="00514125" w:rsidDel="00900683">
                  <w:rPr>
                    <w:i/>
                    <w:iCs/>
                    <w:rPrChange w:id="410" w:author="Lenovo" w:date="2023-08-19T10:07:00Z">
                      <w:rPr>
                        <w:i/>
                        <w:iCs/>
                        <w:highlight w:val="cyan"/>
                      </w:rPr>
                    </w:rPrChange>
                  </w:rPr>
                  <w:delText>:</w:delText>
                </w:r>
              </w:del>
            </w:ins>
          </w:p>
          <w:p w14:paraId="3EC468F8" w14:textId="77777777" w:rsidR="00C63B18" w:rsidRPr="00514125" w:rsidDel="00900683" w:rsidRDefault="00C63B18" w:rsidP="00147F18">
            <w:pPr>
              <w:pStyle w:val="Tabletext"/>
              <w:rPr>
                <w:ins w:id="411" w:author="Gomez, Yoanni" w:date="2023-04-04T11:11:00Z"/>
                <w:del w:id="412" w:author="DG 1.17" w:date="2023-08-17T01:36:00Z"/>
                <w:rPrChange w:id="413" w:author="Lenovo" w:date="2023-08-19T10:07:00Z">
                  <w:rPr>
                    <w:ins w:id="414" w:author="Gomez, Yoanni" w:date="2023-04-04T11:11:00Z"/>
                    <w:del w:id="415" w:author="DG 1.17" w:date="2023-08-17T01:36:00Z"/>
                    <w:highlight w:val="cyan"/>
                  </w:rPr>
                </w:rPrChange>
              </w:rPr>
            </w:pPr>
            <w:ins w:id="416" w:author="Gomez, Yoanni" w:date="2023-04-04T11:11:00Z">
              <w:del w:id="417" w:author="DG 1.17" w:date="2023-08-17T01:36:00Z">
                <w:r w:rsidRPr="00514125" w:rsidDel="00900683">
                  <w:rPr>
                    <w:rPrChange w:id="418" w:author="Lenovo" w:date="2023-08-19T10:07:00Z">
                      <w:rPr>
                        <w:highlight w:val="cyan"/>
                      </w:rPr>
                    </w:rPrChange>
                  </w:rPr>
                  <w:delText xml:space="preserve">Fixed-satellite </w:delText>
                </w:r>
              </w:del>
            </w:ins>
            <w:ins w:id="419" w:author="English71" w:date="2023-04-04T20:02:00Z">
              <w:del w:id="420" w:author="DG 1.17" w:date="2023-08-17T01:36:00Z">
                <w:r w:rsidRPr="00514125" w:rsidDel="00900683">
                  <w:rPr>
                    <w:rPrChange w:id="421" w:author="Lenovo" w:date="2023-08-19T10:07:00Z">
                      <w:rPr>
                        <w:highlight w:val="cyan"/>
                      </w:rPr>
                    </w:rPrChange>
                  </w:rPr>
                  <w:br/>
                </w:r>
              </w:del>
            </w:ins>
            <w:ins w:id="422" w:author="Gomez, Yoanni" w:date="2023-04-04T11:11:00Z">
              <w:del w:id="423" w:author="DG 1.17" w:date="2023-08-17T01:36:00Z">
                <w:r w:rsidRPr="00514125" w:rsidDel="00900683">
                  <w:rPr>
                    <w:rPrChange w:id="424" w:author="Lenovo" w:date="2023-08-19T10:07:00Z">
                      <w:rPr>
                        <w:highlight w:val="cyan"/>
                      </w:rPr>
                    </w:rPrChange>
                  </w:rPr>
                  <w:delText>(space-to-space)</w:delText>
                </w:r>
              </w:del>
            </w:ins>
          </w:p>
          <w:p w14:paraId="0FFBC305" w14:textId="77777777" w:rsidR="00C63B18" w:rsidRPr="00514125" w:rsidDel="00900683" w:rsidRDefault="00C63B18" w:rsidP="00147F18">
            <w:pPr>
              <w:pStyle w:val="Tabletext"/>
              <w:rPr>
                <w:ins w:id="425" w:author="Gomez, Yoanni" w:date="2023-04-04T11:11:00Z"/>
                <w:del w:id="426" w:author="DG 1.17" w:date="2023-08-17T01:36:00Z"/>
                <w:rPrChange w:id="427" w:author="Lenovo" w:date="2023-08-19T10:07:00Z">
                  <w:rPr>
                    <w:ins w:id="428" w:author="Gomez, Yoanni" w:date="2023-04-04T11:11:00Z"/>
                    <w:del w:id="429" w:author="DG 1.17" w:date="2023-08-17T01:36:00Z"/>
                    <w:highlight w:val="cyan"/>
                  </w:rPr>
                </w:rPrChange>
              </w:rPr>
            </w:pPr>
            <w:ins w:id="430" w:author="Gomez, Yoanni" w:date="2023-04-04T11:11:00Z">
              <w:del w:id="431" w:author="DG 1.17" w:date="2023-08-17T01:36:00Z">
                <w:r w:rsidRPr="00514125" w:rsidDel="00900683">
                  <w:rPr>
                    <w:rPrChange w:id="432" w:author="Lenovo" w:date="2023-08-19T10:07:00Z">
                      <w:rPr>
                        <w:highlight w:val="cyan"/>
                      </w:rPr>
                    </w:rPrChange>
                  </w:rPr>
                  <w:delText>(non-geostationary satellite orbit)</w:delText>
                </w:r>
              </w:del>
            </w:ins>
          </w:p>
          <w:p w14:paraId="487550E3" w14:textId="77777777" w:rsidR="00C63B18" w:rsidRPr="00514125" w:rsidDel="00900683" w:rsidRDefault="00C63B18" w:rsidP="00147F18">
            <w:pPr>
              <w:pStyle w:val="Tabletext"/>
              <w:rPr>
                <w:ins w:id="433" w:author="Turnbull, Karen" w:date="2023-04-16T10:41:00Z"/>
                <w:del w:id="434" w:author="DG 1.17" w:date="2023-08-17T01:36:00Z"/>
                <w:color w:val="000000"/>
                <w:rPrChange w:id="435" w:author="Lenovo" w:date="2023-08-19T10:07:00Z">
                  <w:rPr>
                    <w:ins w:id="436" w:author="Turnbull, Karen" w:date="2023-04-16T10:41:00Z"/>
                    <w:del w:id="437" w:author="DG 1.17" w:date="2023-08-17T01:36:00Z"/>
                    <w:color w:val="000000"/>
                    <w:highlight w:val="cyan"/>
                  </w:rPr>
                </w:rPrChange>
              </w:rPr>
            </w:pPr>
            <w:ins w:id="438" w:author="Karina, Cessy" w:date="2023-04-01T17:34:00Z">
              <w:del w:id="439" w:author="DG 1.17" w:date="2023-08-17T01:36:00Z">
                <w:r w:rsidRPr="00514125" w:rsidDel="00900683">
                  <w:rPr>
                    <w:i/>
                    <w:iCs/>
                    <w:color w:val="000000"/>
                    <w:rPrChange w:id="440" w:author="Lenovo" w:date="2023-08-19T10:07:00Z">
                      <w:rPr>
                        <w:i/>
                        <w:iCs/>
                        <w:color w:val="000000"/>
                        <w:highlight w:val="cyan"/>
                      </w:rPr>
                    </w:rPrChange>
                  </w:rPr>
                  <w:delText>Alternative ISS</w:delText>
                </w:r>
                <w:r w:rsidRPr="00514125" w:rsidDel="00900683">
                  <w:rPr>
                    <w:color w:val="000000"/>
                    <w:rPrChange w:id="441" w:author="Lenovo" w:date="2023-08-19T10:07:00Z">
                      <w:rPr>
                        <w:color w:val="000000"/>
                        <w:highlight w:val="cyan"/>
                      </w:rPr>
                    </w:rPrChange>
                  </w:rPr>
                  <w:delText>:</w:delText>
                </w:r>
              </w:del>
            </w:ins>
          </w:p>
          <w:p w14:paraId="57ACE589" w14:textId="77777777" w:rsidR="00C63B18" w:rsidRPr="00514125" w:rsidDel="00900683" w:rsidRDefault="00C63B18" w:rsidP="00147F18">
            <w:pPr>
              <w:pStyle w:val="Tabletext"/>
              <w:rPr>
                <w:ins w:id="442" w:author="Gomez, Yoanni" w:date="2023-04-04T11:11:00Z"/>
                <w:del w:id="443" w:author="DG 1.17" w:date="2023-08-17T01:36:00Z"/>
                <w:rPrChange w:id="444" w:author="Lenovo" w:date="2023-08-19T10:07:00Z">
                  <w:rPr>
                    <w:ins w:id="445" w:author="Gomez, Yoanni" w:date="2023-04-04T11:11:00Z"/>
                    <w:del w:id="446" w:author="DG 1.17" w:date="2023-08-17T01:36:00Z"/>
                    <w:highlight w:val="cyan"/>
                  </w:rPr>
                </w:rPrChange>
              </w:rPr>
            </w:pPr>
            <w:ins w:id="447" w:author="Gomez, Yoanni" w:date="2023-04-04T11:11:00Z">
              <w:del w:id="448" w:author="DG 1.17" w:date="2023-08-17T01:36:00Z">
                <w:r w:rsidRPr="00514125" w:rsidDel="00900683">
                  <w:rPr>
                    <w:rPrChange w:id="449" w:author="Lenovo" w:date="2023-08-19T10:07:00Z">
                      <w:rPr>
                        <w:highlight w:val="cyan"/>
                      </w:rPr>
                    </w:rPrChange>
                  </w:rPr>
                  <w:delText>Inter-satellite</w:delText>
                </w:r>
              </w:del>
            </w:ins>
          </w:p>
          <w:p w14:paraId="1EEEA724" w14:textId="77777777" w:rsidR="00C63B18" w:rsidRPr="00514125" w:rsidDel="00900683" w:rsidRDefault="00C63B18" w:rsidP="00147F18">
            <w:pPr>
              <w:pStyle w:val="Tabletext"/>
              <w:rPr>
                <w:del w:id="450" w:author="DG 1.17" w:date="2023-08-17T01:36:00Z"/>
                <w:rPrChange w:id="451" w:author="Lenovo" w:date="2023-08-19T10:07:00Z">
                  <w:rPr>
                    <w:del w:id="452" w:author="DG 1.17" w:date="2023-08-17T01:36:00Z"/>
                    <w:highlight w:val="cyan"/>
                  </w:rPr>
                </w:rPrChange>
              </w:rPr>
            </w:pPr>
            <w:ins w:id="453" w:author="Gomez, Yoanni" w:date="2023-04-04T11:11:00Z">
              <w:del w:id="454" w:author="DG 1.17" w:date="2023-08-17T01:36:00Z">
                <w:r w:rsidRPr="00514125" w:rsidDel="00900683">
                  <w:rPr>
                    <w:rPrChange w:id="455" w:author="Lenovo" w:date="2023-08-19T10:07:00Z">
                      <w:rPr>
                        <w:highlight w:val="cyan"/>
                      </w:rPr>
                    </w:rPrChange>
                  </w:rPr>
                  <w:delText>(non-geostationary satellite orbit)</w:delText>
                </w:r>
              </w:del>
            </w:ins>
          </w:p>
        </w:tc>
        <w:tc>
          <w:tcPr>
            <w:tcW w:w="1135" w:type="dxa"/>
          </w:tcPr>
          <w:p w14:paraId="448ED8E9" w14:textId="77777777" w:rsidR="00C63B18" w:rsidRPr="00514125" w:rsidDel="00900683" w:rsidRDefault="00C63B18" w:rsidP="00147F18">
            <w:pPr>
              <w:pStyle w:val="Tabletext"/>
              <w:jc w:val="center"/>
              <w:rPr>
                <w:del w:id="456" w:author="DG 1.17" w:date="2023-08-17T01:36:00Z"/>
                <w:b/>
                <w:bCs/>
                <w:rPrChange w:id="457" w:author="Lenovo" w:date="2023-08-19T10:07:00Z">
                  <w:rPr>
                    <w:del w:id="458" w:author="DG 1.17" w:date="2023-08-17T01:36:00Z"/>
                    <w:b/>
                    <w:bCs/>
                    <w:highlight w:val="cyan"/>
                  </w:rPr>
                </w:rPrChange>
              </w:rPr>
            </w:pPr>
            <w:ins w:id="459" w:author="Gomez, Yoanni" w:date="2023-04-04T11:11:00Z">
              <w:del w:id="460" w:author="DG 1.17" w:date="2023-08-17T01:36:00Z">
                <w:r w:rsidRPr="00514125" w:rsidDel="00900683">
                  <w:rPr>
                    <w:rPrChange w:id="461" w:author="Lenovo" w:date="2023-08-19T10:07:00Z">
                      <w:rPr>
                        <w:highlight w:val="cyan"/>
                      </w:rPr>
                    </w:rPrChange>
                  </w:rPr>
                  <w:delText>TBD</w:delText>
                </w:r>
              </w:del>
            </w:ins>
          </w:p>
        </w:tc>
        <w:tc>
          <w:tcPr>
            <w:tcW w:w="2223" w:type="dxa"/>
          </w:tcPr>
          <w:p w14:paraId="37242B67" w14:textId="77777777" w:rsidR="00C63B18" w:rsidRPr="00514125" w:rsidDel="00900683" w:rsidRDefault="00C63B18" w:rsidP="00147F18">
            <w:pPr>
              <w:pStyle w:val="Tabletext"/>
              <w:jc w:val="center"/>
              <w:rPr>
                <w:del w:id="462" w:author="DG 1.17" w:date="2023-08-17T01:36:00Z"/>
                <w:b/>
                <w:bCs/>
                <w:rPrChange w:id="463" w:author="Lenovo" w:date="2023-08-19T10:07:00Z">
                  <w:rPr>
                    <w:del w:id="464" w:author="DG 1.17" w:date="2023-08-17T01:36:00Z"/>
                    <w:b/>
                    <w:bCs/>
                    <w:highlight w:val="cyan"/>
                  </w:rPr>
                </w:rPrChange>
              </w:rPr>
            </w:pPr>
            <w:ins w:id="465" w:author="Gomez, Yoanni" w:date="2023-04-04T11:11:00Z">
              <w:del w:id="466" w:author="DG 1.17" w:date="2023-08-17T01:36:00Z">
                <w:r w:rsidRPr="00514125" w:rsidDel="00900683">
                  <w:rPr>
                    <w:rPrChange w:id="467" w:author="Lenovo" w:date="2023-08-19T10:07:00Z">
                      <w:rPr>
                        <w:highlight w:val="cyan"/>
                      </w:rPr>
                    </w:rPrChange>
                  </w:rPr>
                  <w:delText>TBD</w:delText>
                </w:r>
              </w:del>
            </w:ins>
          </w:p>
        </w:tc>
        <w:tc>
          <w:tcPr>
            <w:tcW w:w="1077" w:type="dxa"/>
          </w:tcPr>
          <w:p w14:paraId="01A1D036" w14:textId="77777777" w:rsidR="00C63B18" w:rsidRPr="00514125" w:rsidDel="00900683" w:rsidRDefault="00C63B18" w:rsidP="00147F18">
            <w:pPr>
              <w:pStyle w:val="Tabletext"/>
              <w:jc w:val="center"/>
              <w:rPr>
                <w:del w:id="468" w:author="DG 1.17" w:date="2023-08-17T01:36:00Z"/>
                <w:b/>
                <w:vertAlign w:val="superscript"/>
                <w:rPrChange w:id="469" w:author="Lenovo" w:date="2023-08-19T10:07:00Z">
                  <w:rPr>
                    <w:del w:id="470" w:author="DG 1.17" w:date="2023-08-17T01:36:00Z"/>
                    <w:b/>
                    <w:highlight w:val="cyan"/>
                    <w:vertAlign w:val="superscript"/>
                  </w:rPr>
                </w:rPrChange>
              </w:rPr>
            </w:pPr>
            <w:ins w:id="471" w:author="Gomez, Yoanni" w:date="2023-04-04T11:11:00Z">
              <w:del w:id="472" w:author="DG 1.17" w:date="2023-08-17T01:36:00Z">
                <w:r w:rsidRPr="00514125" w:rsidDel="00900683">
                  <w:rPr>
                    <w:rPrChange w:id="473" w:author="Lenovo" w:date="2023-08-19T10:07:00Z">
                      <w:rPr>
                        <w:highlight w:val="cyan"/>
                      </w:rPr>
                    </w:rPrChange>
                  </w:rPr>
                  <w:delText>TBD</w:delText>
                </w:r>
              </w:del>
            </w:ins>
          </w:p>
        </w:tc>
        <w:tc>
          <w:tcPr>
            <w:tcW w:w="1077" w:type="dxa"/>
          </w:tcPr>
          <w:p w14:paraId="37BD472A" w14:textId="77777777" w:rsidR="00C63B18" w:rsidRPr="00514125" w:rsidDel="00900683" w:rsidRDefault="00C63B18" w:rsidP="00147F18">
            <w:pPr>
              <w:pStyle w:val="Tabletext"/>
              <w:jc w:val="center"/>
              <w:rPr>
                <w:del w:id="474" w:author="DG 1.17" w:date="2023-08-17T01:36:00Z"/>
                <w:rPrChange w:id="475" w:author="Lenovo" w:date="2023-08-19T10:07:00Z">
                  <w:rPr>
                    <w:del w:id="476" w:author="DG 1.17" w:date="2023-08-17T01:36:00Z"/>
                    <w:highlight w:val="cyan"/>
                  </w:rPr>
                </w:rPrChange>
              </w:rPr>
            </w:pPr>
            <w:ins w:id="477" w:author="Gomez, Yoanni" w:date="2023-04-04T11:11:00Z">
              <w:del w:id="478" w:author="DG 1.17" w:date="2023-08-17T01:36:00Z">
                <w:r w:rsidRPr="00514125" w:rsidDel="00900683">
                  <w:rPr>
                    <w:rPrChange w:id="479" w:author="Lenovo" w:date="2023-08-19T10:07:00Z">
                      <w:rPr>
                        <w:highlight w:val="cyan"/>
                      </w:rPr>
                    </w:rPrChange>
                  </w:rPr>
                  <w:delText>1 MHz</w:delText>
                </w:r>
              </w:del>
            </w:ins>
          </w:p>
        </w:tc>
      </w:tr>
      <w:tr w:rsidR="00C63B18" w:rsidRPr="00514125" w:rsidDel="00900683" w14:paraId="253F3959" w14:textId="77777777" w:rsidTr="00147F18">
        <w:tblPrEx>
          <w:tblBorders>
            <w:top w:val="single" w:sz="4" w:space="0" w:color="auto"/>
            <w:left w:val="single" w:sz="4" w:space="0" w:color="auto"/>
            <w:bottom w:val="single" w:sz="4" w:space="0" w:color="auto"/>
            <w:right w:val="single" w:sz="4" w:space="0" w:color="auto"/>
          </w:tblBorders>
        </w:tblPrEx>
        <w:trPr>
          <w:cantSplit/>
          <w:jc w:val="center"/>
          <w:del w:id="480" w:author="DG 1.17" w:date="2023-08-17T01:36:00Z"/>
        </w:trPr>
        <w:tc>
          <w:tcPr>
            <w:tcW w:w="9644" w:type="dxa"/>
            <w:gridSpan w:val="6"/>
          </w:tcPr>
          <w:p w14:paraId="3F7FCF44" w14:textId="77777777" w:rsidR="00C63B18" w:rsidRPr="00514125" w:rsidDel="00900683" w:rsidRDefault="00C63B18" w:rsidP="00147F18">
            <w:pPr>
              <w:pStyle w:val="Tabletext"/>
              <w:rPr>
                <w:del w:id="481" w:author="DG 1.17" w:date="2023-08-17T01:36:00Z"/>
                <w:rPrChange w:id="482" w:author="Lenovo" w:date="2023-08-19T10:07:00Z">
                  <w:rPr>
                    <w:del w:id="483" w:author="DG 1.17" w:date="2023-08-17T01:36:00Z"/>
                    <w:highlight w:val="cyan"/>
                  </w:rPr>
                </w:rPrChange>
              </w:rPr>
            </w:pPr>
            <w:del w:id="484" w:author="DG 1.17" w:date="2023-08-17T01:36:00Z">
              <w:r w:rsidRPr="00514125" w:rsidDel="00900683">
                <w:rPr>
                  <w:rPrChange w:id="485" w:author="Lenovo" w:date="2023-08-19T10:07:00Z">
                    <w:rPr>
                      <w:highlight w:val="cyan"/>
                    </w:rPr>
                  </w:rPrChange>
                </w:rPr>
                <w:delText>...</w:delText>
              </w:r>
            </w:del>
          </w:p>
        </w:tc>
      </w:tr>
    </w:tbl>
    <w:p w14:paraId="0587D66A" w14:textId="77777777" w:rsidR="00147F18" w:rsidRPr="00514125" w:rsidDel="006F13F2" w:rsidRDefault="00373E09" w:rsidP="00147F18">
      <w:pPr>
        <w:pStyle w:val="Note"/>
        <w:rPr>
          <w:del w:id="486" w:author="DG 1.17" w:date="2023-08-16T00:20:00Z"/>
          <w:i/>
          <w:iCs/>
        </w:rPr>
      </w:pPr>
      <w:del w:id="487" w:author="DG 1.17" w:date="2023-08-16T00:20:00Z">
        <w:r w:rsidRPr="00514125" w:rsidDel="006F13F2">
          <w:rPr>
            <w:i/>
            <w:iCs/>
            <w:rPrChange w:id="488" w:author="Lenovo" w:date="2023-08-19T10:07:00Z">
              <w:rPr>
                <w:i/>
                <w:iCs/>
                <w:highlight w:val="cyan"/>
              </w:rPr>
            </w:rPrChange>
          </w:rPr>
          <w:delText>Note: Some administrations are of the view that the pfd mask to protect terrestrial services from emissions from space stations should only be included in Annex 2 of the Resolution along with the methodology for compliance in the frequency band 27.5-29.5 GHz.</w:delText>
        </w:r>
      </w:del>
    </w:p>
    <w:p w14:paraId="47395422" w14:textId="77777777" w:rsidR="001F3D6A" w:rsidRPr="00514125" w:rsidRDefault="006F13F2">
      <w:pPr>
        <w:pStyle w:val="Reasons"/>
        <w:rPr>
          <w:rFonts w:eastAsiaTheme="minorEastAsia"/>
          <w:lang w:eastAsia="zh-CN"/>
        </w:rPr>
      </w:pPr>
      <w:r w:rsidRPr="00514125">
        <w:rPr>
          <w:rFonts w:eastAsiaTheme="minorEastAsia"/>
          <w:b/>
          <w:bCs/>
          <w:lang w:eastAsia="zh-CN"/>
          <w:rPrChange w:id="489" w:author="Lenovo" w:date="2023-08-19T10:07:00Z">
            <w:rPr>
              <w:rFonts w:eastAsiaTheme="minorEastAsia"/>
              <w:b/>
              <w:bCs/>
              <w:highlight w:val="cyan"/>
              <w:lang w:eastAsia="zh-CN"/>
            </w:rPr>
          </w:rPrChange>
        </w:rPr>
        <w:t xml:space="preserve">Reasons: </w:t>
      </w:r>
      <w:r w:rsidRPr="00514125">
        <w:rPr>
          <w:rFonts w:eastAsiaTheme="minorEastAsia"/>
          <w:lang w:eastAsia="zh-CN"/>
          <w:rPrChange w:id="490" w:author="Lenovo" w:date="2023-08-19T10:07:00Z">
            <w:rPr>
              <w:rFonts w:eastAsiaTheme="minorEastAsia"/>
              <w:highlight w:val="cyan"/>
              <w:lang w:eastAsia="zh-CN"/>
            </w:rPr>
          </w:rPrChange>
        </w:rPr>
        <w:t>APT Members a</w:t>
      </w:r>
      <w:r w:rsidR="00EF219D" w:rsidRPr="00514125">
        <w:rPr>
          <w:rFonts w:eastAsiaTheme="minorEastAsia"/>
          <w:lang w:eastAsia="zh-CN"/>
          <w:rPrChange w:id="491" w:author="Lenovo" w:date="2023-08-19T10:07:00Z">
            <w:rPr>
              <w:rFonts w:eastAsiaTheme="minorEastAsia"/>
              <w:highlight w:val="cyan"/>
              <w:lang w:eastAsia="zh-CN"/>
            </w:rPr>
          </w:rPrChange>
        </w:rPr>
        <w:t xml:space="preserve">greed to </w:t>
      </w:r>
      <w:r w:rsidRPr="00514125">
        <w:rPr>
          <w:rFonts w:eastAsiaTheme="minorEastAsia"/>
          <w:lang w:eastAsia="zh-CN"/>
          <w:rPrChange w:id="492" w:author="Lenovo" w:date="2023-08-19T10:07:00Z">
            <w:rPr>
              <w:rFonts w:eastAsiaTheme="minorEastAsia"/>
              <w:highlight w:val="cyan"/>
              <w:lang w:eastAsia="zh-CN"/>
            </w:rPr>
          </w:rPrChange>
        </w:rPr>
        <w:t xml:space="preserve">remove the </w:t>
      </w:r>
      <w:proofErr w:type="spellStart"/>
      <w:r w:rsidRPr="00514125">
        <w:rPr>
          <w:rFonts w:eastAsiaTheme="minorEastAsia"/>
          <w:lang w:eastAsia="zh-CN"/>
          <w:rPrChange w:id="493" w:author="Lenovo" w:date="2023-08-19T10:07:00Z">
            <w:rPr>
              <w:rFonts w:eastAsiaTheme="minorEastAsia"/>
              <w:highlight w:val="cyan"/>
              <w:lang w:eastAsia="zh-CN"/>
            </w:rPr>
          </w:rPrChange>
        </w:rPr>
        <w:t>pfd</w:t>
      </w:r>
      <w:proofErr w:type="spellEnd"/>
      <w:r w:rsidRPr="00514125">
        <w:rPr>
          <w:rFonts w:eastAsiaTheme="minorEastAsia"/>
          <w:lang w:eastAsia="zh-CN"/>
          <w:rPrChange w:id="494" w:author="Lenovo" w:date="2023-08-19T10:07:00Z">
            <w:rPr>
              <w:rFonts w:eastAsiaTheme="minorEastAsia"/>
              <w:highlight w:val="cyan"/>
              <w:lang w:eastAsia="zh-CN"/>
            </w:rPr>
          </w:rPrChange>
        </w:rPr>
        <w:t xml:space="preserve"> values </w:t>
      </w:r>
      <w:r w:rsidRPr="00514125">
        <w:rPr>
          <w:rPrChange w:id="495" w:author="Lenovo" w:date="2023-08-19T10:07:00Z">
            <w:rPr>
              <w:highlight w:val="cyan"/>
            </w:rPr>
          </w:rPrChange>
        </w:rPr>
        <w:t xml:space="preserve">for 27.5-29.5GHz in Table </w:t>
      </w:r>
      <w:r w:rsidRPr="00514125">
        <w:rPr>
          <w:b/>
          <w:bCs/>
          <w:rPrChange w:id="496" w:author="Lenovo" w:date="2023-08-19T10:07:00Z">
            <w:rPr>
              <w:b/>
              <w:bCs/>
              <w:highlight w:val="cyan"/>
            </w:rPr>
          </w:rPrChange>
        </w:rPr>
        <w:t>21-4</w:t>
      </w:r>
      <w:r w:rsidRPr="00514125">
        <w:rPr>
          <w:rPrChange w:id="497" w:author="Lenovo" w:date="2023-08-19T10:07:00Z">
            <w:rPr>
              <w:highlight w:val="cyan"/>
            </w:rPr>
          </w:rPrChange>
        </w:rPr>
        <w:t xml:space="preserve"> in Article </w:t>
      </w:r>
      <w:r w:rsidRPr="00514125">
        <w:rPr>
          <w:b/>
          <w:bCs/>
          <w:rPrChange w:id="498" w:author="Lenovo" w:date="2023-08-19T10:07:00Z">
            <w:rPr>
              <w:b/>
              <w:bCs/>
              <w:highlight w:val="cyan"/>
            </w:rPr>
          </w:rPrChange>
        </w:rPr>
        <w:t>21</w:t>
      </w:r>
      <w:r w:rsidRPr="00514125">
        <w:rPr>
          <w:rFonts w:eastAsiaTheme="minorEastAsia"/>
          <w:b/>
          <w:bCs/>
          <w:lang w:eastAsia="zh-CN"/>
          <w:rPrChange w:id="499" w:author="Lenovo" w:date="2023-08-19T10:07:00Z">
            <w:rPr>
              <w:rFonts w:eastAsiaTheme="minorEastAsia"/>
              <w:b/>
              <w:bCs/>
              <w:highlight w:val="cyan"/>
              <w:lang w:eastAsia="zh-CN"/>
            </w:rPr>
          </w:rPrChange>
        </w:rPr>
        <w:t xml:space="preserve">. </w:t>
      </w:r>
      <w:r w:rsidRPr="00514125">
        <w:rPr>
          <w:rFonts w:eastAsiaTheme="minorEastAsia"/>
          <w:lang w:eastAsia="zh-CN"/>
          <w:rPrChange w:id="500" w:author="Lenovo" w:date="2023-08-19T10:07:00Z">
            <w:rPr>
              <w:rFonts w:eastAsiaTheme="minorEastAsia"/>
              <w:highlight w:val="cyan"/>
              <w:lang w:eastAsia="zh-CN"/>
            </w:rPr>
          </w:rPrChange>
        </w:rPr>
        <w:t xml:space="preserve">APT Members are of the view that the </w:t>
      </w:r>
      <w:proofErr w:type="spellStart"/>
      <w:r w:rsidRPr="00514125">
        <w:rPr>
          <w:rFonts w:eastAsiaTheme="minorEastAsia"/>
          <w:lang w:eastAsia="zh-CN"/>
          <w:rPrChange w:id="501" w:author="Lenovo" w:date="2023-08-19T10:07:00Z">
            <w:rPr>
              <w:rFonts w:eastAsiaTheme="minorEastAsia"/>
              <w:highlight w:val="cyan"/>
              <w:lang w:eastAsia="zh-CN"/>
            </w:rPr>
          </w:rPrChange>
        </w:rPr>
        <w:t>pfd</w:t>
      </w:r>
      <w:proofErr w:type="spellEnd"/>
      <w:r w:rsidRPr="00514125">
        <w:rPr>
          <w:rFonts w:eastAsiaTheme="minorEastAsia"/>
          <w:lang w:eastAsia="zh-CN"/>
          <w:rPrChange w:id="502" w:author="Lenovo" w:date="2023-08-19T10:07:00Z">
            <w:rPr>
              <w:rFonts w:eastAsiaTheme="minorEastAsia"/>
              <w:highlight w:val="cyan"/>
              <w:lang w:eastAsia="zh-CN"/>
            </w:rPr>
          </w:rPrChange>
        </w:rPr>
        <w:t xml:space="preserve"> mask to protect terrestrial services from emissions from space stations should be included in Annex 2 of the Resolution.</w:t>
      </w:r>
    </w:p>
    <w:p w14:paraId="7D5D7BF5" w14:textId="77777777" w:rsidR="00EF219D" w:rsidRPr="00514125" w:rsidRDefault="00EF219D">
      <w:pPr>
        <w:pStyle w:val="Reasons"/>
        <w:rPr>
          <w:rFonts w:eastAsiaTheme="minorEastAsia"/>
          <w:lang w:eastAsia="zh-CN"/>
        </w:rPr>
      </w:pPr>
    </w:p>
    <w:p w14:paraId="06695D85" w14:textId="77777777" w:rsidR="00147F18" w:rsidRPr="00514125" w:rsidRDefault="00373E09" w:rsidP="00147F18">
      <w:pPr>
        <w:pStyle w:val="AppendixNo"/>
        <w:spacing w:before="0"/>
      </w:pPr>
      <w:bookmarkStart w:id="503" w:name="_Toc42084135"/>
      <w:r w:rsidRPr="00514125">
        <w:t xml:space="preserve">APPENDIX </w:t>
      </w:r>
      <w:r w:rsidRPr="00514125">
        <w:rPr>
          <w:rStyle w:val="href"/>
        </w:rPr>
        <w:t>4</w:t>
      </w:r>
      <w:r w:rsidRPr="00514125">
        <w:t xml:space="preserve"> (REV.WRC</w:t>
      </w:r>
      <w:r w:rsidRPr="00514125">
        <w:noBreakHyphen/>
        <w:t>19)</w:t>
      </w:r>
      <w:bookmarkEnd w:id="503"/>
    </w:p>
    <w:p w14:paraId="13356001" w14:textId="77777777" w:rsidR="00147F18" w:rsidRPr="00514125" w:rsidRDefault="00373E09" w:rsidP="00147F18">
      <w:pPr>
        <w:pStyle w:val="Appendixtitle"/>
        <w:keepNext w:val="0"/>
        <w:keepLines w:val="0"/>
      </w:pPr>
      <w:bookmarkStart w:id="504" w:name="_Toc328648889"/>
      <w:bookmarkStart w:id="505" w:name="_Toc42084136"/>
      <w:r w:rsidRPr="00514125">
        <w:t>Consolidated list and tables of characteristics for use in the</w:t>
      </w:r>
      <w:r w:rsidRPr="00514125">
        <w:br/>
        <w:t>application of the procedures of Chapter III</w:t>
      </w:r>
      <w:bookmarkEnd w:id="504"/>
      <w:bookmarkEnd w:id="505"/>
    </w:p>
    <w:p w14:paraId="01B0D20C" w14:textId="77777777" w:rsidR="00147F18" w:rsidRPr="00514125" w:rsidRDefault="00373E09" w:rsidP="00147F18">
      <w:pPr>
        <w:pStyle w:val="AnnexNo"/>
      </w:pPr>
      <w:bookmarkStart w:id="506" w:name="_Toc42084139"/>
      <w:r w:rsidRPr="00514125">
        <w:t>ANNEX 2</w:t>
      </w:r>
      <w:bookmarkEnd w:id="506"/>
    </w:p>
    <w:p w14:paraId="7776B501" w14:textId="77777777" w:rsidR="00147F18" w:rsidRPr="00514125" w:rsidRDefault="00373E09" w:rsidP="00147F18">
      <w:pPr>
        <w:pStyle w:val="Annextitle"/>
      </w:pPr>
      <w:bookmarkStart w:id="507" w:name="_Toc328648893"/>
      <w:bookmarkStart w:id="508" w:name="_Toc42084140"/>
      <w:r w:rsidRPr="00514125">
        <w:t>Characteristics of satellite networks, earth stations</w:t>
      </w:r>
      <w:r w:rsidRPr="00514125">
        <w:br/>
        <w:t>or radio astronomy stations</w:t>
      </w:r>
      <w:r w:rsidRPr="00514125">
        <w:rPr>
          <w:rStyle w:val="FootnoteReference"/>
          <w:rFonts w:asciiTheme="majorBidi" w:hAnsiTheme="majorBidi" w:cstheme="majorBidi"/>
          <w:b w:val="0"/>
          <w:bCs/>
          <w:position w:val="0"/>
          <w:sz w:val="28"/>
          <w:vertAlign w:val="superscript"/>
        </w:rPr>
        <w:footnoteReference w:customMarkFollows="1" w:id="1"/>
        <w:t>2</w:t>
      </w:r>
      <w:r w:rsidRPr="00514125">
        <w:rPr>
          <w:rFonts w:asciiTheme="majorBidi" w:hAnsiTheme="majorBidi" w:cstheme="majorBidi"/>
          <w:b w:val="0"/>
          <w:bCs/>
          <w:sz w:val="16"/>
          <w:szCs w:val="16"/>
          <w:vertAlign w:val="superscript"/>
        </w:rPr>
        <w:t> </w:t>
      </w:r>
      <w:r w:rsidRPr="00514125">
        <w:rPr>
          <w:rFonts w:ascii="Times New Roman"/>
          <w:b w:val="0"/>
          <w:sz w:val="16"/>
          <w:szCs w:val="16"/>
        </w:rPr>
        <w:t> </w:t>
      </w:r>
      <w:proofErr w:type="gramStart"/>
      <w:r w:rsidRPr="00514125">
        <w:rPr>
          <w:rFonts w:ascii="Times New Roman"/>
          <w:b w:val="0"/>
          <w:sz w:val="16"/>
          <w:szCs w:val="16"/>
        </w:rPr>
        <w:t>   </w:t>
      </w:r>
      <w:r w:rsidRPr="00514125">
        <w:rPr>
          <w:rFonts w:ascii="Times New Roman"/>
          <w:b w:val="0"/>
          <w:sz w:val="16"/>
          <w:szCs w:val="16"/>
        </w:rPr>
        <w:t>(</w:t>
      </w:r>
      <w:proofErr w:type="gramEnd"/>
      <w:r w:rsidRPr="00514125">
        <w:rPr>
          <w:rFonts w:ascii="Times New Roman"/>
          <w:b w:val="0"/>
          <w:sz w:val="16"/>
          <w:szCs w:val="16"/>
        </w:rPr>
        <w:t>Rev.WRC</w:t>
      </w:r>
      <w:r w:rsidRPr="00514125">
        <w:rPr>
          <w:rFonts w:ascii="Times New Roman"/>
          <w:b w:val="0"/>
          <w:sz w:val="16"/>
          <w:szCs w:val="16"/>
        </w:rPr>
        <w:noBreakHyphen/>
        <w:t>12)</w:t>
      </w:r>
      <w:bookmarkEnd w:id="507"/>
      <w:bookmarkEnd w:id="508"/>
    </w:p>
    <w:p w14:paraId="200ACC5F" w14:textId="77777777" w:rsidR="00A249F9" w:rsidRPr="00514125" w:rsidRDefault="00A249F9">
      <w:pPr>
        <w:sectPr w:rsidR="00A249F9" w:rsidRPr="00514125">
          <w:headerReference w:type="default" r:id="rId13"/>
          <w:footerReference w:type="even" r:id="rId14"/>
          <w:type w:val="oddPage"/>
          <w:pgSz w:w="11907" w:h="16840" w:code="9"/>
          <w:pgMar w:top="1418" w:right="1134" w:bottom="1134" w:left="1134" w:header="567" w:footer="567" w:gutter="0"/>
          <w:cols w:space="720"/>
          <w:titlePg/>
          <w:docGrid w:linePitch="326"/>
        </w:sectPr>
      </w:pPr>
    </w:p>
    <w:p w14:paraId="594F1D5F" w14:textId="77777777" w:rsidR="00147F18" w:rsidRPr="00514125" w:rsidRDefault="00373E09" w:rsidP="00147F18">
      <w:pPr>
        <w:pStyle w:val="Headingb"/>
        <w:rPr>
          <w:lang w:val="en-GB"/>
        </w:rPr>
      </w:pPr>
      <w:r w:rsidRPr="00514125">
        <w:rPr>
          <w:lang w:val="en-GB"/>
        </w:rPr>
        <w:lastRenderedPageBreak/>
        <w:t>Footnotes to Tables A, B, C and D</w:t>
      </w:r>
    </w:p>
    <w:p w14:paraId="4B269C94" w14:textId="34BCD5E6" w:rsidR="00A249F9" w:rsidRPr="00514125" w:rsidRDefault="00373E09">
      <w:pPr>
        <w:pStyle w:val="Proposal"/>
      </w:pPr>
      <w:r w:rsidRPr="00514125">
        <w:t>MOD</w:t>
      </w:r>
      <w:r w:rsidRPr="00514125">
        <w:tab/>
        <w:t>ACP/</w:t>
      </w:r>
      <w:r w:rsidR="0014654C">
        <w:t>xx</w:t>
      </w:r>
      <w:r w:rsidRPr="00514125">
        <w:t>A17/</w:t>
      </w:r>
      <w:r w:rsidR="00F929A7" w:rsidRPr="00514125">
        <w:t>9</w:t>
      </w:r>
      <w:r w:rsidRPr="00514125">
        <w:rPr>
          <w:vanish/>
          <w:color w:val="7F7F7F" w:themeColor="text1" w:themeTint="80"/>
          <w:vertAlign w:val="superscript"/>
        </w:rPr>
        <w:t>#1899</w:t>
      </w:r>
    </w:p>
    <w:p w14:paraId="2351B627" w14:textId="77777777" w:rsidR="00147F18" w:rsidRPr="00514125" w:rsidRDefault="00373E09" w:rsidP="00147F18">
      <w:pPr>
        <w:pStyle w:val="TableNo"/>
        <w:ind w:right="12326"/>
        <w:rPr>
          <w:b/>
          <w:bCs/>
        </w:rPr>
      </w:pPr>
      <w:r w:rsidRPr="00514125">
        <w:rPr>
          <w:b/>
          <w:bCs/>
        </w:rPr>
        <w:t>TABLE A</w:t>
      </w:r>
    </w:p>
    <w:p w14:paraId="10C5CE96" w14:textId="77777777" w:rsidR="00147F18" w:rsidRPr="00514125" w:rsidRDefault="00373E09" w:rsidP="00147F18">
      <w:pPr>
        <w:pStyle w:val="Tabletitle"/>
        <w:ind w:right="12326"/>
      </w:pPr>
      <w:r w:rsidRPr="00514125">
        <w:t>GENERAL CHARACTERISTICS OF THE SATELLITE NETWORK OR SYSTEM,</w:t>
      </w:r>
      <w:r w:rsidRPr="00514125">
        <w:br/>
        <w:t xml:space="preserve">EARTH STATION OR RADIO ASTRONOMY STATION </w:t>
      </w:r>
      <w:r w:rsidRPr="00514125">
        <w:rPr>
          <w:color w:val="000000"/>
          <w:sz w:val="16"/>
        </w:rPr>
        <w:t> </w:t>
      </w:r>
      <w:proofErr w:type="gramStart"/>
      <w:r w:rsidRPr="00514125">
        <w:rPr>
          <w:color w:val="000000"/>
          <w:sz w:val="16"/>
        </w:rPr>
        <w:t>   </w:t>
      </w:r>
      <w:r w:rsidRPr="00514125">
        <w:rPr>
          <w:rFonts w:ascii="Times New Roman"/>
          <w:b w:val="0"/>
          <w:bCs/>
          <w:color w:val="000000"/>
          <w:sz w:val="16"/>
        </w:rPr>
        <w:t>(</w:t>
      </w:r>
      <w:proofErr w:type="gramEnd"/>
      <w:r w:rsidRPr="00514125">
        <w:rPr>
          <w:rFonts w:ascii="Times New Roman"/>
          <w:b w:val="0"/>
          <w:bCs/>
          <w:color w:val="000000"/>
          <w:sz w:val="16"/>
        </w:rPr>
        <w:t>Rev.WRC</w:t>
      </w:r>
      <w:r w:rsidRPr="00514125">
        <w:rPr>
          <w:rFonts w:ascii="Times New Roman"/>
          <w:b w:val="0"/>
          <w:bCs/>
          <w:color w:val="000000"/>
          <w:sz w:val="16"/>
        </w:rPr>
        <w:noBreakHyphen/>
      </w:r>
      <w:del w:id="511" w:author="Turnbull, Karen" w:date="2022-10-21T10:32:00Z">
        <w:r w:rsidRPr="00514125" w:rsidDel="00A54BFD">
          <w:rPr>
            <w:rFonts w:ascii="Times New Roman"/>
            <w:b w:val="0"/>
            <w:bCs/>
            <w:color w:val="000000"/>
            <w:sz w:val="16"/>
          </w:rPr>
          <w:delText>19</w:delText>
        </w:r>
      </w:del>
      <w:ins w:id="512" w:author="Turnbull, Karen" w:date="2022-10-21T10:32:00Z">
        <w:r w:rsidRPr="00514125">
          <w:rPr>
            <w:rFonts w:ascii="Times New Roman"/>
            <w:b w:val="0"/>
            <w:bCs/>
            <w:color w:val="000000"/>
            <w:sz w:val="16"/>
          </w:rPr>
          <w:t>23</w:t>
        </w:r>
      </w:ins>
      <w:r w:rsidRPr="00514125">
        <w:rPr>
          <w:rFonts w:ascii="Times New Roman"/>
          <w:b w:val="0"/>
          <w:bCs/>
          <w:color w:val="000000"/>
          <w:sz w:val="16"/>
        </w:rPr>
        <w:t>)</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147F18" w:rsidRPr="00514125" w14:paraId="042BAE56" w14:textId="77777777" w:rsidTr="00147F18">
        <w:trPr>
          <w:trHeight w:val="3000"/>
          <w:tblHeader/>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0F9310DC" w14:textId="77777777" w:rsidR="00147F18" w:rsidRPr="00514125" w:rsidRDefault="00373E09" w:rsidP="00147F18">
            <w:pPr>
              <w:jc w:val="center"/>
              <w:rPr>
                <w:rFonts w:asciiTheme="majorBidi" w:hAnsiTheme="majorBidi" w:cstheme="majorBidi"/>
                <w:b/>
                <w:bCs/>
                <w:sz w:val="16"/>
                <w:szCs w:val="16"/>
              </w:rPr>
            </w:pPr>
            <w:r w:rsidRPr="00514125">
              <w:rPr>
                <w:rFonts w:asciiTheme="majorBidi" w:hAnsiTheme="majorBidi" w:cstheme="majorBidi"/>
                <w:b/>
                <w:bCs/>
                <w:sz w:val="16"/>
                <w:szCs w:val="16"/>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17FA7C86" w14:textId="77777777" w:rsidR="00147F18" w:rsidRPr="00514125" w:rsidRDefault="00373E09" w:rsidP="00147F18">
            <w:pPr>
              <w:jc w:val="center"/>
              <w:rPr>
                <w:rFonts w:asciiTheme="majorBidi" w:hAnsiTheme="majorBidi" w:cstheme="majorBidi"/>
                <w:b/>
                <w:bCs/>
                <w:i/>
                <w:iCs/>
                <w:sz w:val="16"/>
                <w:szCs w:val="16"/>
              </w:rPr>
            </w:pPr>
            <w:r w:rsidRPr="00514125">
              <w:rPr>
                <w:rFonts w:asciiTheme="majorBidi" w:hAnsiTheme="majorBidi" w:cstheme="majorBidi"/>
                <w:b/>
                <w:bCs/>
                <w:i/>
                <w:iCs/>
                <w:sz w:val="16"/>
                <w:szCs w:val="16"/>
              </w:rPr>
              <w:t xml:space="preserve">A </w:t>
            </w:r>
            <w:r w:rsidRPr="00514125">
              <w:rPr>
                <w:rFonts w:asciiTheme="majorBidi" w:hAnsiTheme="majorBidi" w:cstheme="majorBidi"/>
                <w:b/>
                <w:bCs/>
                <w:i/>
                <w:iCs/>
                <w:sz w:val="16"/>
                <w:szCs w:val="16"/>
                <w:vertAlign w:val="superscript"/>
              </w:rPr>
              <w:t>_</w:t>
            </w:r>
            <w:r w:rsidRPr="00514125">
              <w:rPr>
                <w:rFonts w:asciiTheme="majorBidi" w:hAnsiTheme="majorBidi" w:cstheme="majorBidi"/>
                <w:b/>
                <w:bCs/>
                <w:i/>
                <w:iCs/>
                <w:sz w:val="16"/>
                <w:szCs w:val="16"/>
              </w:rPr>
              <w:t xml:space="preserve"> GENERAL CHARACTERISTICS OF THE SATELLITE NETWORK OR SYSTEM, EARTH </w:t>
            </w:r>
            <w:proofErr w:type="gramStart"/>
            <w:r w:rsidRPr="00514125">
              <w:rPr>
                <w:rFonts w:asciiTheme="majorBidi" w:hAnsiTheme="majorBidi" w:cstheme="majorBidi"/>
                <w:b/>
                <w:bCs/>
                <w:i/>
                <w:iCs/>
                <w:sz w:val="16"/>
                <w:szCs w:val="16"/>
              </w:rPr>
              <w:t>STATION</w:t>
            </w:r>
            <w:proofErr w:type="gramEnd"/>
            <w:r w:rsidRPr="00514125">
              <w:rPr>
                <w:rFonts w:asciiTheme="majorBidi" w:hAnsiTheme="majorBidi" w:cstheme="majorBidi"/>
                <w:b/>
                <w:bCs/>
                <w:i/>
                <w:iCs/>
                <w:sz w:val="16"/>
                <w:szCs w:val="16"/>
              </w:rPr>
              <w:t xml:space="preserve">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7F87E7C8" w14:textId="77777777" w:rsidR="00147F18" w:rsidRPr="00514125" w:rsidRDefault="00373E09" w:rsidP="00147F18">
            <w:pPr>
              <w:spacing w:before="40" w:after="40"/>
              <w:jc w:val="center"/>
              <w:rPr>
                <w:rFonts w:asciiTheme="majorBidi" w:hAnsiTheme="majorBidi" w:cstheme="majorBidi"/>
                <w:b/>
                <w:bCs/>
                <w:sz w:val="16"/>
                <w:szCs w:val="16"/>
              </w:rPr>
            </w:pPr>
            <w:r w:rsidRPr="00514125">
              <w:rPr>
                <w:rFonts w:asciiTheme="majorBidi" w:hAnsiTheme="majorBidi" w:cstheme="majorBidi"/>
                <w:b/>
                <w:bCs/>
                <w:sz w:val="16"/>
                <w:szCs w:val="16"/>
              </w:rPr>
              <w:t>Advance publication of a geostationary-</w:t>
            </w:r>
            <w:r w:rsidRPr="00514125">
              <w:rPr>
                <w:rFonts w:asciiTheme="majorBidi" w:hAnsiTheme="majorBidi" w:cstheme="majorBidi"/>
                <w:b/>
                <w:bCs/>
                <w:sz w:val="16"/>
                <w:szCs w:val="16"/>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1BD3F252" w14:textId="77777777" w:rsidR="00147F18" w:rsidRPr="00514125" w:rsidRDefault="00373E09" w:rsidP="00147F18">
            <w:pPr>
              <w:spacing w:before="0" w:after="40" w:line="160" w:lineRule="exact"/>
              <w:jc w:val="center"/>
              <w:rPr>
                <w:rFonts w:asciiTheme="majorBidi" w:hAnsiTheme="majorBidi" w:cstheme="majorBidi"/>
                <w:b/>
                <w:bCs/>
                <w:sz w:val="16"/>
                <w:szCs w:val="16"/>
              </w:rPr>
            </w:pPr>
            <w:r w:rsidRPr="00514125">
              <w:rPr>
                <w:rFonts w:asciiTheme="majorBidi" w:hAnsiTheme="majorBidi" w:cstheme="majorBidi"/>
                <w:b/>
                <w:bCs/>
                <w:sz w:val="16"/>
                <w:szCs w:val="16"/>
              </w:rPr>
              <w:t xml:space="preserve">Advance publication of a non-geostationary-satellite network or system subject to coordination under Section II </w:t>
            </w:r>
            <w:r w:rsidRPr="00514125">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2D0407A3" w14:textId="77777777" w:rsidR="00147F18" w:rsidRPr="00514125" w:rsidRDefault="00373E09" w:rsidP="00147F18">
            <w:pPr>
              <w:spacing w:before="0" w:after="40" w:line="160" w:lineRule="exact"/>
              <w:jc w:val="center"/>
              <w:rPr>
                <w:rFonts w:asciiTheme="majorBidi" w:hAnsiTheme="majorBidi" w:cstheme="majorBidi"/>
                <w:b/>
                <w:bCs/>
                <w:sz w:val="16"/>
                <w:szCs w:val="16"/>
              </w:rPr>
            </w:pPr>
            <w:r w:rsidRPr="00514125">
              <w:rPr>
                <w:rFonts w:asciiTheme="majorBidi" w:hAnsiTheme="majorBidi" w:cstheme="majorBidi"/>
                <w:b/>
                <w:bCs/>
                <w:sz w:val="16"/>
                <w:szCs w:val="16"/>
              </w:rPr>
              <w:t xml:space="preserve">Advance publication of a non-geostationary-satellite network or system not subject to coordination under Section II </w:t>
            </w:r>
            <w:r w:rsidRPr="00514125">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0EA5B582" w14:textId="77777777" w:rsidR="00147F18" w:rsidRPr="00514125" w:rsidRDefault="00373E09" w:rsidP="00147F18">
            <w:pPr>
              <w:spacing w:before="0" w:after="40" w:line="160" w:lineRule="exact"/>
              <w:jc w:val="center"/>
              <w:rPr>
                <w:rFonts w:asciiTheme="majorBidi" w:hAnsiTheme="majorBidi" w:cstheme="majorBidi"/>
                <w:b/>
                <w:bCs/>
                <w:sz w:val="16"/>
                <w:szCs w:val="16"/>
              </w:rPr>
            </w:pPr>
            <w:r w:rsidRPr="00514125">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06310609" w14:textId="77777777" w:rsidR="00147F18" w:rsidRPr="00514125" w:rsidRDefault="00373E09" w:rsidP="00147F18">
            <w:pPr>
              <w:spacing w:before="0" w:after="40"/>
              <w:jc w:val="center"/>
              <w:rPr>
                <w:rFonts w:asciiTheme="majorBidi" w:hAnsiTheme="majorBidi" w:cstheme="majorBidi"/>
                <w:b/>
                <w:bCs/>
                <w:sz w:val="16"/>
                <w:szCs w:val="16"/>
              </w:rPr>
            </w:pPr>
            <w:r w:rsidRPr="00514125">
              <w:rPr>
                <w:rFonts w:asciiTheme="majorBidi" w:hAnsiTheme="majorBidi" w:cstheme="majorBidi"/>
                <w:b/>
                <w:bCs/>
                <w:sz w:val="16"/>
                <w:szCs w:val="16"/>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21C13787" w14:textId="77777777" w:rsidR="00147F18" w:rsidRPr="00514125" w:rsidRDefault="00373E09" w:rsidP="00147F18">
            <w:pPr>
              <w:spacing w:before="0" w:after="40"/>
              <w:jc w:val="center"/>
              <w:rPr>
                <w:rFonts w:asciiTheme="majorBidi" w:hAnsiTheme="majorBidi" w:cstheme="majorBidi"/>
                <w:b/>
                <w:bCs/>
                <w:sz w:val="16"/>
                <w:szCs w:val="16"/>
              </w:rPr>
            </w:pPr>
            <w:r w:rsidRPr="00514125">
              <w:rPr>
                <w:rFonts w:asciiTheme="majorBidi" w:hAnsiTheme="majorBidi" w:cstheme="majorBidi"/>
                <w:b/>
                <w:bCs/>
                <w:sz w:val="16"/>
                <w:szCs w:val="16"/>
              </w:rPr>
              <w:t xml:space="preserve">Notification or coordination of an earth station (including notification under </w:t>
            </w:r>
            <w:r w:rsidRPr="00514125">
              <w:rPr>
                <w:rFonts w:asciiTheme="majorBidi" w:hAnsiTheme="majorBidi" w:cstheme="majorBidi"/>
                <w:b/>
                <w:bCs/>
                <w:sz w:val="16"/>
                <w:szCs w:val="16"/>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0C7BE89F" w14:textId="77777777" w:rsidR="00147F18" w:rsidRPr="00514125" w:rsidRDefault="00373E09" w:rsidP="00147F18">
            <w:pPr>
              <w:spacing w:before="0" w:after="40"/>
              <w:jc w:val="center"/>
              <w:rPr>
                <w:rFonts w:asciiTheme="majorBidi" w:hAnsiTheme="majorBidi" w:cstheme="majorBidi"/>
                <w:b/>
                <w:bCs/>
                <w:sz w:val="16"/>
                <w:szCs w:val="16"/>
              </w:rPr>
            </w:pPr>
            <w:r w:rsidRPr="00514125">
              <w:rPr>
                <w:rFonts w:asciiTheme="majorBidi" w:hAnsiTheme="majorBidi" w:cstheme="majorBidi"/>
                <w:b/>
                <w:bCs/>
                <w:sz w:val="16"/>
                <w:szCs w:val="16"/>
              </w:rPr>
              <w:t xml:space="preserve">Notice for a satellite network in the broadcasting-satellite service under </w:t>
            </w:r>
            <w:r w:rsidRPr="00514125">
              <w:rPr>
                <w:rFonts w:asciiTheme="majorBidi" w:hAnsiTheme="majorBidi" w:cstheme="majorBidi"/>
                <w:b/>
                <w:bCs/>
                <w:sz w:val="16"/>
                <w:szCs w:val="16"/>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0897E68B" w14:textId="77777777" w:rsidR="00147F18" w:rsidRPr="00514125" w:rsidRDefault="00373E09" w:rsidP="00147F18">
            <w:pPr>
              <w:spacing w:before="0" w:line="180" w:lineRule="exact"/>
              <w:jc w:val="center"/>
              <w:rPr>
                <w:rFonts w:asciiTheme="majorBidi" w:hAnsiTheme="majorBidi" w:cstheme="majorBidi"/>
                <w:b/>
                <w:bCs/>
                <w:sz w:val="16"/>
                <w:szCs w:val="16"/>
              </w:rPr>
            </w:pPr>
            <w:r w:rsidRPr="00514125">
              <w:rPr>
                <w:rFonts w:asciiTheme="majorBidi" w:hAnsiTheme="majorBidi" w:cstheme="majorBidi"/>
                <w:b/>
                <w:bCs/>
                <w:sz w:val="16"/>
                <w:szCs w:val="16"/>
              </w:rPr>
              <w:t xml:space="preserve">Notice for a satellite network </w:t>
            </w:r>
            <w:r w:rsidRPr="00514125">
              <w:rPr>
                <w:rFonts w:asciiTheme="majorBidi" w:hAnsiTheme="majorBidi" w:cstheme="majorBidi"/>
                <w:b/>
                <w:bCs/>
                <w:sz w:val="16"/>
                <w:szCs w:val="16"/>
              </w:rPr>
              <w:br/>
              <w:t xml:space="preserve">(feeder-link) under Appendix 30A </w:t>
            </w:r>
            <w:r w:rsidRPr="00514125">
              <w:rPr>
                <w:rFonts w:asciiTheme="majorBidi" w:hAnsiTheme="majorBidi" w:cstheme="majorBidi"/>
                <w:b/>
                <w:bCs/>
                <w:sz w:val="16"/>
                <w:szCs w:val="16"/>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4674209D" w14:textId="77777777" w:rsidR="00147F18" w:rsidRPr="00514125" w:rsidRDefault="00373E09" w:rsidP="00147F18">
            <w:pPr>
              <w:spacing w:before="0" w:after="40"/>
              <w:jc w:val="center"/>
              <w:rPr>
                <w:rFonts w:asciiTheme="majorBidi" w:hAnsiTheme="majorBidi" w:cstheme="majorBidi"/>
                <w:b/>
                <w:bCs/>
                <w:sz w:val="16"/>
                <w:szCs w:val="16"/>
              </w:rPr>
            </w:pPr>
            <w:r w:rsidRPr="00514125">
              <w:rPr>
                <w:rFonts w:asciiTheme="majorBidi" w:hAnsiTheme="majorBidi" w:cstheme="majorBidi"/>
                <w:b/>
                <w:bCs/>
                <w:sz w:val="16"/>
                <w:szCs w:val="16"/>
              </w:rPr>
              <w:t>Notice for a satellite network in the fixed-</w:t>
            </w:r>
            <w:r w:rsidRPr="00514125">
              <w:rPr>
                <w:rFonts w:asciiTheme="majorBidi" w:hAnsiTheme="majorBidi" w:cstheme="majorBidi"/>
                <w:b/>
                <w:bCs/>
                <w:sz w:val="16"/>
                <w:szCs w:val="16"/>
              </w:rPr>
              <w:br/>
              <w:t xml:space="preserve">satellite service under Appendix 30B </w:t>
            </w:r>
            <w:r w:rsidRPr="00514125">
              <w:rPr>
                <w:rFonts w:asciiTheme="majorBidi" w:hAnsiTheme="majorBidi" w:cstheme="majorBidi"/>
                <w:b/>
                <w:bCs/>
                <w:sz w:val="16"/>
                <w:szCs w:val="16"/>
              </w:rPr>
              <w:br/>
              <w:t>(Articles 6 and 8)</w:t>
            </w:r>
          </w:p>
        </w:tc>
        <w:tc>
          <w:tcPr>
            <w:tcW w:w="1357" w:type="dxa"/>
            <w:tcBorders>
              <w:top w:val="single" w:sz="12" w:space="0" w:color="auto"/>
              <w:left w:val="nil"/>
              <w:bottom w:val="single" w:sz="12" w:space="0" w:color="auto"/>
              <w:right w:val="nil"/>
            </w:tcBorders>
            <w:textDirection w:val="btLr"/>
            <w:vAlign w:val="center"/>
            <w:hideMark/>
          </w:tcPr>
          <w:p w14:paraId="7013F0C3" w14:textId="77777777" w:rsidR="00147F18" w:rsidRPr="00514125" w:rsidRDefault="00373E09" w:rsidP="00147F18">
            <w:pPr>
              <w:spacing w:before="0"/>
              <w:jc w:val="center"/>
              <w:rPr>
                <w:rFonts w:asciiTheme="majorBidi" w:hAnsiTheme="majorBidi" w:cstheme="majorBidi"/>
                <w:b/>
                <w:bCs/>
                <w:sz w:val="16"/>
                <w:szCs w:val="16"/>
              </w:rPr>
            </w:pPr>
            <w:r w:rsidRPr="00514125">
              <w:rPr>
                <w:rFonts w:asciiTheme="majorBidi" w:hAnsiTheme="majorBidi" w:cstheme="majorBidi"/>
                <w:b/>
                <w:bCs/>
                <w:sz w:val="16"/>
                <w:szCs w:val="16"/>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48085EDA" w14:textId="77777777" w:rsidR="00147F18" w:rsidRPr="00514125" w:rsidRDefault="00373E09" w:rsidP="00147F18">
            <w:pPr>
              <w:spacing w:before="0"/>
              <w:jc w:val="center"/>
              <w:rPr>
                <w:rFonts w:asciiTheme="majorBidi" w:hAnsiTheme="majorBidi" w:cstheme="majorBidi"/>
                <w:b/>
                <w:bCs/>
                <w:sz w:val="16"/>
                <w:szCs w:val="16"/>
              </w:rPr>
            </w:pPr>
            <w:r w:rsidRPr="00514125">
              <w:rPr>
                <w:rFonts w:asciiTheme="majorBidi" w:hAnsiTheme="majorBidi" w:cstheme="majorBidi"/>
                <w:b/>
                <w:bCs/>
                <w:sz w:val="16"/>
                <w:szCs w:val="16"/>
              </w:rPr>
              <w:t>Radio astronomy</w:t>
            </w:r>
          </w:p>
        </w:tc>
      </w:tr>
      <w:tr w:rsidR="00147F18" w:rsidRPr="00514125" w14:paraId="3147F015" w14:textId="77777777" w:rsidTr="00147F18">
        <w:trPr>
          <w:cantSplit/>
          <w:jc w:val="center"/>
        </w:trPr>
        <w:tc>
          <w:tcPr>
            <w:tcW w:w="1178" w:type="dxa"/>
            <w:tcBorders>
              <w:top w:val="nil"/>
              <w:left w:val="single" w:sz="12" w:space="0" w:color="auto"/>
              <w:bottom w:val="single" w:sz="4" w:space="0" w:color="auto"/>
              <w:right w:val="double" w:sz="6" w:space="0" w:color="auto"/>
            </w:tcBorders>
            <w:hideMark/>
          </w:tcPr>
          <w:p w14:paraId="1ACBC441" w14:textId="77777777" w:rsidR="00147F18" w:rsidRPr="00514125" w:rsidRDefault="00373E09" w:rsidP="00147F18">
            <w:pPr>
              <w:tabs>
                <w:tab w:val="left" w:pos="720"/>
              </w:tabs>
              <w:overflowPunct/>
              <w:autoSpaceDE/>
              <w:adjustRightInd/>
              <w:spacing w:before="40" w:after="40"/>
              <w:rPr>
                <w:rFonts w:asciiTheme="majorBidi" w:hAnsiTheme="majorBidi" w:cstheme="majorBidi"/>
                <w:sz w:val="18"/>
                <w:szCs w:val="18"/>
                <w:lang w:eastAsia="zh-CN"/>
              </w:rPr>
            </w:pPr>
            <w:r w:rsidRPr="00514125">
              <w:rPr>
                <w:rFonts w:asciiTheme="majorBidi" w:hAnsiTheme="majorBidi" w:cstheme="majorBidi"/>
                <w:sz w:val="18"/>
                <w:szCs w:val="18"/>
                <w:lang w:eastAsia="zh-CN"/>
              </w:rPr>
              <w:t>A.19.b</w:t>
            </w:r>
          </w:p>
        </w:tc>
        <w:tc>
          <w:tcPr>
            <w:tcW w:w="8012" w:type="dxa"/>
            <w:tcBorders>
              <w:top w:val="nil"/>
              <w:left w:val="nil"/>
              <w:bottom w:val="single" w:sz="4" w:space="0" w:color="auto"/>
              <w:right w:val="double" w:sz="4" w:space="0" w:color="auto"/>
            </w:tcBorders>
            <w:hideMark/>
          </w:tcPr>
          <w:p w14:paraId="1634AF22" w14:textId="77777777" w:rsidR="00147F18" w:rsidRPr="00514125" w:rsidRDefault="00373E09" w:rsidP="00147F18">
            <w:pPr>
              <w:spacing w:before="40" w:after="40"/>
              <w:ind w:left="170"/>
              <w:rPr>
                <w:sz w:val="12"/>
                <w:szCs w:val="12"/>
              </w:rPr>
            </w:pPr>
            <w:r w:rsidRPr="00514125">
              <w:rPr>
                <w:sz w:val="18"/>
                <w:szCs w:val="18"/>
              </w:rPr>
              <w:t xml:space="preserve">a </w:t>
            </w:r>
            <w:r w:rsidRPr="00514125">
              <w:rPr>
                <w:rFonts w:asciiTheme="majorBidi" w:hAnsiTheme="majorBidi" w:cstheme="majorBidi"/>
                <w:sz w:val="18"/>
                <w:szCs w:val="18"/>
              </w:rPr>
              <w:t>commitment</w:t>
            </w:r>
            <w:r w:rsidRPr="00514125">
              <w:rPr>
                <w:sz w:val="18"/>
                <w:szCs w:val="18"/>
              </w:rPr>
              <w:t xml:space="preserve"> in accordance with </w:t>
            </w:r>
            <w:r w:rsidRPr="00514125">
              <w:rPr>
                <w:i/>
                <w:iCs/>
                <w:sz w:val="18"/>
                <w:szCs w:val="18"/>
              </w:rPr>
              <w:t>resolves </w:t>
            </w:r>
            <w:r w:rsidRPr="00514125">
              <w:rPr>
                <w:sz w:val="18"/>
                <w:szCs w:val="18"/>
              </w:rPr>
              <w:t xml:space="preserve">1.5 of Resolution </w:t>
            </w:r>
            <w:r w:rsidRPr="00514125">
              <w:rPr>
                <w:b/>
                <w:sz w:val="18"/>
                <w:szCs w:val="18"/>
              </w:rPr>
              <w:t>156</w:t>
            </w:r>
            <w:r w:rsidRPr="00514125">
              <w:t> </w:t>
            </w:r>
            <w:r w:rsidRPr="00514125">
              <w:rPr>
                <w:sz w:val="18"/>
                <w:szCs w:val="18"/>
              </w:rPr>
              <w:t>(</w:t>
            </w:r>
            <w:r w:rsidRPr="00514125">
              <w:rPr>
                <w:b/>
                <w:sz w:val="18"/>
                <w:szCs w:val="18"/>
              </w:rPr>
              <w:t>WRC</w:t>
            </w:r>
            <w:r w:rsidRPr="00514125">
              <w:rPr>
                <w:b/>
                <w:sz w:val="18"/>
                <w:szCs w:val="18"/>
              </w:rPr>
              <w:noBreakHyphen/>
              <w:t>15</w:t>
            </w:r>
            <w:r w:rsidRPr="00514125">
              <w:rPr>
                <w:sz w:val="18"/>
                <w:szCs w:val="18"/>
              </w:rPr>
              <w:t xml:space="preserve">) that the administration responsible for the use of the assignment shall implement </w:t>
            </w:r>
            <w:r w:rsidRPr="00514125">
              <w:rPr>
                <w:i/>
                <w:iCs/>
                <w:sz w:val="18"/>
                <w:szCs w:val="18"/>
              </w:rPr>
              <w:t>resolves </w:t>
            </w:r>
            <w:r w:rsidRPr="00514125">
              <w:rPr>
                <w:sz w:val="18"/>
                <w:szCs w:val="18"/>
              </w:rPr>
              <w:t xml:space="preserve">1.4 of Resolution </w:t>
            </w:r>
            <w:r w:rsidRPr="00514125">
              <w:rPr>
                <w:b/>
                <w:sz w:val="18"/>
                <w:szCs w:val="18"/>
              </w:rPr>
              <w:t>156</w:t>
            </w:r>
            <w:r w:rsidRPr="00514125">
              <w:t> </w:t>
            </w:r>
            <w:r w:rsidRPr="00514125">
              <w:rPr>
                <w:sz w:val="18"/>
                <w:szCs w:val="18"/>
              </w:rPr>
              <w:t>(</w:t>
            </w:r>
            <w:r w:rsidRPr="00514125">
              <w:rPr>
                <w:b/>
                <w:sz w:val="18"/>
                <w:szCs w:val="18"/>
              </w:rPr>
              <w:t>WRC</w:t>
            </w:r>
            <w:r w:rsidRPr="00514125">
              <w:rPr>
                <w:b/>
                <w:sz w:val="18"/>
                <w:szCs w:val="18"/>
              </w:rPr>
              <w:noBreakHyphen/>
              <w:t>15</w:t>
            </w:r>
            <w:r w:rsidRPr="00514125">
              <w:rPr>
                <w:sz w:val="18"/>
                <w:szCs w:val="18"/>
              </w:rPr>
              <w:t>)</w:t>
            </w:r>
          </w:p>
          <w:p w14:paraId="7E2F63B2" w14:textId="77777777" w:rsidR="00147F18" w:rsidRPr="00514125" w:rsidRDefault="00373E09" w:rsidP="00147F18">
            <w:pPr>
              <w:spacing w:before="40" w:after="40"/>
              <w:ind w:left="340"/>
              <w:rPr>
                <w:sz w:val="18"/>
                <w:szCs w:val="18"/>
              </w:rPr>
            </w:pPr>
            <w:r w:rsidRPr="00514125">
              <w:rPr>
                <w:sz w:val="18"/>
                <w:szCs w:val="18"/>
              </w:rPr>
              <w:t>Required only for geostationary-satellite networks operating in the fixed-satellite service in the frequency bands 19.7-20.2 GHz and 29.5-30.0 GHz communicating with transmitting earth stations in motion</w:t>
            </w:r>
          </w:p>
        </w:tc>
        <w:tc>
          <w:tcPr>
            <w:tcW w:w="799" w:type="dxa"/>
            <w:tcBorders>
              <w:top w:val="nil"/>
              <w:left w:val="double" w:sz="4" w:space="0" w:color="auto"/>
              <w:bottom w:val="single" w:sz="4" w:space="0" w:color="auto"/>
              <w:right w:val="single" w:sz="4" w:space="0" w:color="auto"/>
            </w:tcBorders>
            <w:vAlign w:val="center"/>
          </w:tcPr>
          <w:p w14:paraId="7B109447"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615684C"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E4EF2DE"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75C7FE85" w14:textId="77777777" w:rsidR="00147F18" w:rsidRPr="00514125" w:rsidRDefault="00373E09" w:rsidP="00147F18">
            <w:pPr>
              <w:spacing w:before="40" w:after="40"/>
              <w:jc w:val="center"/>
              <w:rPr>
                <w:rFonts w:asciiTheme="majorBidi" w:hAnsiTheme="majorBidi" w:cstheme="majorBidi"/>
                <w:b/>
                <w:bCs/>
                <w:sz w:val="18"/>
                <w:szCs w:val="18"/>
              </w:rPr>
            </w:pPr>
            <w:r w:rsidRPr="00514125">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147C2649"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9D57CA2"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0E1B42F3"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6E40D90"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35E92A60" w14:textId="77777777" w:rsidR="00147F18" w:rsidRPr="00514125" w:rsidRDefault="00147F18" w:rsidP="00147F18">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4D0B6F47" w14:textId="77777777" w:rsidR="00147F18" w:rsidRPr="00514125" w:rsidRDefault="00373E09" w:rsidP="00147F18">
            <w:pPr>
              <w:tabs>
                <w:tab w:val="left" w:pos="720"/>
              </w:tabs>
              <w:overflowPunct/>
              <w:autoSpaceDE/>
              <w:adjustRightInd/>
              <w:spacing w:before="40" w:after="40"/>
              <w:rPr>
                <w:rFonts w:asciiTheme="majorBidi" w:hAnsiTheme="majorBidi" w:cstheme="majorBidi"/>
                <w:sz w:val="18"/>
                <w:szCs w:val="18"/>
                <w:lang w:eastAsia="zh-CN"/>
              </w:rPr>
            </w:pPr>
            <w:r w:rsidRPr="00514125">
              <w:rPr>
                <w:rFonts w:asciiTheme="majorBidi" w:hAnsiTheme="majorBidi" w:cstheme="majorBidi"/>
                <w:sz w:val="18"/>
                <w:szCs w:val="18"/>
                <w:lang w:eastAsia="zh-CN"/>
              </w:rPr>
              <w:t>A.19.b</w:t>
            </w:r>
          </w:p>
        </w:tc>
        <w:tc>
          <w:tcPr>
            <w:tcW w:w="608" w:type="dxa"/>
            <w:tcBorders>
              <w:top w:val="nil"/>
              <w:left w:val="nil"/>
              <w:bottom w:val="single" w:sz="4" w:space="0" w:color="auto"/>
              <w:right w:val="single" w:sz="12" w:space="0" w:color="auto"/>
            </w:tcBorders>
            <w:vAlign w:val="center"/>
          </w:tcPr>
          <w:p w14:paraId="4AB8DECB" w14:textId="77777777" w:rsidR="00147F18" w:rsidRPr="00514125" w:rsidRDefault="00147F18" w:rsidP="00147F18">
            <w:pPr>
              <w:spacing w:before="40" w:after="40"/>
              <w:jc w:val="center"/>
              <w:rPr>
                <w:rFonts w:asciiTheme="majorBidi" w:hAnsiTheme="majorBidi" w:cstheme="majorBidi"/>
                <w:b/>
                <w:bCs/>
                <w:sz w:val="18"/>
                <w:szCs w:val="18"/>
              </w:rPr>
            </w:pPr>
          </w:p>
        </w:tc>
      </w:tr>
      <w:tr w:rsidR="00147F18" w:rsidRPr="00514125" w14:paraId="3110D309" w14:textId="77777777" w:rsidTr="00147F18">
        <w:trPr>
          <w:jc w:val="center"/>
        </w:trPr>
        <w:tc>
          <w:tcPr>
            <w:tcW w:w="1178" w:type="dxa"/>
            <w:tcBorders>
              <w:top w:val="single" w:sz="12" w:space="0" w:color="auto"/>
              <w:left w:val="single" w:sz="12" w:space="0" w:color="auto"/>
              <w:bottom w:val="single" w:sz="4" w:space="0" w:color="auto"/>
              <w:right w:val="double" w:sz="6" w:space="0" w:color="auto"/>
            </w:tcBorders>
            <w:hideMark/>
          </w:tcPr>
          <w:p w14:paraId="2FD22368"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b/>
                <w:sz w:val="18"/>
                <w:szCs w:val="18"/>
                <w:lang w:eastAsia="zh-CN"/>
              </w:rPr>
              <w:t>A.20</w:t>
            </w:r>
          </w:p>
        </w:tc>
        <w:tc>
          <w:tcPr>
            <w:tcW w:w="8012" w:type="dxa"/>
            <w:tcBorders>
              <w:top w:val="single" w:sz="12" w:space="0" w:color="auto"/>
              <w:left w:val="nil"/>
              <w:bottom w:val="single" w:sz="4" w:space="0" w:color="auto"/>
              <w:right w:val="double" w:sz="4" w:space="0" w:color="auto"/>
            </w:tcBorders>
            <w:hideMark/>
          </w:tcPr>
          <w:p w14:paraId="2BA51517"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rFonts w:asciiTheme="majorBidi" w:hAnsiTheme="majorBidi" w:cstheme="majorBidi"/>
                <w:b/>
                <w:bCs/>
                <w:sz w:val="18"/>
                <w:szCs w:val="18"/>
              </w:rPr>
              <w:t xml:space="preserve">COMPLIANCE WITH </w:t>
            </w:r>
            <w:r w:rsidRPr="00514125">
              <w:rPr>
                <w:rFonts w:asciiTheme="majorBidi" w:hAnsiTheme="majorBidi" w:cstheme="majorBidi"/>
                <w:b/>
                <w:bCs/>
                <w:i/>
                <w:sz w:val="18"/>
                <w:szCs w:val="18"/>
              </w:rPr>
              <w:t>resolves</w:t>
            </w:r>
            <w:r w:rsidRPr="00514125">
              <w:rPr>
                <w:rFonts w:asciiTheme="majorBidi" w:hAnsiTheme="majorBidi" w:cstheme="majorBidi"/>
                <w:b/>
                <w:bCs/>
                <w:sz w:val="18"/>
                <w:szCs w:val="18"/>
              </w:rPr>
              <w:t xml:space="preserve"> 1.1.4 OF RESOLUTION </w:t>
            </w:r>
            <w:r w:rsidRPr="00514125">
              <w:rPr>
                <w:rFonts w:asciiTheme="majorBidi" w:hAnsiTheme="majorBidi" w:cstheme="majorBidi"/>
                <w:b/>
                <w:sz w:val="18"/>
                <w:szCs w:val="18"/>
              </w:rPr>
              <w:t>169</w:t>
            </w:r>
            <w:r w:rsidRPr="00514125">
              <w:rPr>
                <w:rFonts w:asciiTheme="majorBidi" w:hAnsiTheme="majorBidi" w:cstheme="majorBidi"/>
                <w:b/>
                <w:bCs/>
                <w:sz w:val="18"/>
                <w:szCs w:val="18"/>
              </w:rPr>
              <w:t xml:space="preserve"> (WRC-19)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7726D1B1" w14:textId="77777777" w:rsidR="00147F18" w:rsidRPr="00514125" w:rsidRDefault="00147F18" w:rsidP="00147F18">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2747784D"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A.20</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7BDEE554" w14:textId="77777777" w:rsidR="00147F18" w:rsidRPr="00514125" w:rsidRDefault="00373E09" w:rsidP="00147F18">
            <w:pPr>
              <w:spacing w:before="40" w:after="40"/>
              <w:jc w:val="center"/>
              <w:rPr>
                <w:rFonts w:asciiTheme="majorBidi" w:hAnsiTheme="majorBidi" w:cstheme="majorBidi"/>
                <w:b/>
                <w:bCs/>
                <w:sz w:val="18"/>
                <w:szCs w:val="18"/>
              </w:rPr>
            </w:pPr>
            <w:r w:rsidRPr="00514125">
              <w:rPr>
                <w:rFonts w:asciiTheme="majorBidi" w:hAnsiTheme="majorBidi" w:cstheme="majorBidi"/>
                <w:b/>
                <w:bCs/>
                <w:sz w:val="18"/>
                <w:szCs w:val="18"/>
              </w:rPr>
              <w:t> </w:t>
            </w:r>
          </w:p>
        </w:tc>
      </w:tr>
      <w:tr w:rsidR="00147F18" w:rsidRPr="00514125" w14:paraId="70B9E8BB" w14:textId="77777777" w:rsidTr="00147F18">
        <w:trPr>
          <w:cantSplit/>
          <w:jc w:val="center"/>
        </w:trPr>
        <w:tc>
          <w:tcPr>
            <w:tcW w:w="1178" w:type="dxa"/>
            <w:tcBorders>
              <w:top w:val="nil"/>
              <w:left w:val="single" w:sz="12" w:space="0" w:color="auto"/>
              <w:bottom w:val="single" w:sz="4" w:space="0" w:color="auto"/>
              <w:right w:val="double" w:sz="6" w:space="0" w:color="auto"/>
            </w:tcBorders>
            <w:hideMark/>
          </w:tcPr>
          <w:p w14:paraId="6D7CBC23" w14:textId="77777777" w:rsidR="00147F18" w:rsidRPr="00514125" w:rsidRDefault="00373E09" w:rsidP="00147F18">
            <w:pPr>
              <w:tabs>
                <w:tab w:val="left" w:pos="720"/>
              </w:tabs>
              <w:overflowPunct/>
              <w:autoSpaceDE/>
              <w:adjustRightInd/>
              <w:spacing w:before="40" w:after="40"/>
              <w:rPr>
                <w:rFonts w:asciiTheme="majorBidi" w:hAnsiTheme="majorBidi" w:cstheme="majorBidi"/>
                <w:sz w:val="16"/>
                <w:szCs w:val="16"/>
              </w:rPr>
            </w:pPr>
            <w:r w:rsidRPr="00514125">
              <w:rPr>
                <w:sz w:val="18"/>
                <w:szCs w:val="18"/>
                <w:lang w:eastAsia="zh-CN"/>
              </w:rPr>
              <w:t>A.20.a</w:t>
            </w:r>
          </w:p>
        </w:tc>
        <w:tc>
          <w:tcPr>
            <w:tcW w:w="8012" w:type="dxa"/>
            <w:tcBorders>
              <w:top w:val="nil"/>
              <w:left w:val="nil"/>
              <w:bottom w:val="single" w:sz="4" w:space="0" w:color="auto"/>
              <w:right w:val="double" w:sz="4" w:space="0" w:color="auto"/>
            </w:tcBorders>
            <w:hideMark/>
          </w:tcPr>
          <w:p w14:paraId="654A6992" w14:textId="77777777" w:rsidR="00147F18" w:rsidRPr="00514125" w:rsidRDefault="00373E09" w:rsidP="00147F18">
            <w:pPr>
              <w:spacing w:before="40" w:after="40"/>
              <w:ind w:left="170"/>
              <w:rPr>
                <w:sz w:val="18"/>
                <w:szCs w:val="18"/>
              </w:rPr>
            </w:pPr>
            <w:r w:rsidRPr="00514125">
              <w:rPr>
                <w:sz w:val="18"/>
                <w:szCs w:val="18"/>
              </w:rPr>
              <w:t xml:space="preserve">a commitment that the ESIM operation would be in conformity with the Radio Regulations and Resolution </w:t>
            </w:r>
            <w:r w:rsidRPr="00514125">
              <w:rPr>
                <w:rFonts w:asciiTheme="majorBidi" w:hAnsiTheme="majorBidi" w:cstheme="majorBidi"/>
                <w:b/>
                <w:sz w:val="18"/>
                <w:szCs w:val="18"/>
              </w:rPr>
              <w:t>169</w:t>
            </w:r>
            <w:r w:rsidRPr="00514125">
              <w:rPr>
                <w:rFonts w:asciiTheme="majorBidi" w:hAnsiTheme="majorBidi" w:cstheme="majorBidi"/>
                <w:bCs/>
                <w:sz w:val="18"/>
                <w:szCs w:val="18"/>
              </w:rPr>
              <w:t xml:space="preserve"> </w:t>
            </w:r>
            <w:r w:rsidRPr="00514125">
              <w:rPr>
                <w:b/>
                <w:bCs/>
                <w:sz w:val="18"/>
                <w:szCs w:val="18"/>
              </w:rPr>
              <w:t>(WRC</w:t>
            </w:r>
            <w:r w:rsidRPr="00514125">
              <w:rPr>
                <w:b/>
                <w:bCs/>
                <w:sz w:val="18"/>
                <w:szCs w:val="18"/>
              </w:rPr>
              <w:noBreakHyphen/>
              <w:t>19)</w:t>
            </w:r>
          </w:p>
          <w:p w14:paraId="72C104BD" w14:textId="77777777" w:rsidR="00147F18" w:rsidRPr="00514125" w:rsidRDefault="00373E09" w:rsidP="00147F18">
            <w:pPr>
              <w:spacing w:before="40" w:after="40"/>
              <w:ind w:left="340"/>
              <w:rPr>
                <w:rFonts w:asciiTheme="majorBidi" w:hAnsiTheme="majorBidi" w:cstheme="majorBidi"/>
                <w:sz w:val="16"/>
                <w:szCs w:val="16"/>
              </w:rPr>
            </w:pPr>
            <w:r w:rsidRPr="00514125">
              <w:rPr>
                <w:sz w:val="18"/>
                <w:szCs w:val="18"/>
              </w:rPr>
              <w:t xml:space="preserve">Required only for the notification of earth stations in motion submitted in </w:t>
            </w:r>
            <w:r w:rsidRPr="00514125">
              <w:rPr>
                <w:rFonts w:asciiTheme="majorBidi" w:hAnsiTheme="majorBidi" w:cstheme="majorBidi"/>
                <w:bCs/>
                <w:sz w:val="18"/>
                <w:szCs w:val="18"/>
              </w:rPr>
              <w:t>accordance</w:t>
            </w:r>
            <w:r w:rsidRPr="00514125">
              <w:rPr>
                <w:sz w:val="18"/>
                <w:szCs w:val="18"/>
              </w:rPr>
              <w:t xml:space="preserve"> with Resolution </w:t>
            </w:r>
            <w:r w:rsidRPr="00514125">
              <w:rPr>
                <w:b/>
                <w:bCs/>
                <w:sz w:val="18"/>
                <w:szCs w:val="18"/>
              </w:rPr>
              <w:t>169 (WRC</w:t>
            </w:r>
            <w:r w:rsidRPr="00514125">
              <w:rPr>
                <w:b/>
                <w:bCs/>
                <w:sz w:val="18"/>
                <w:szCs w:val="18"/>
              </w:rPr>
              <w:noBreakHyphen/>
              <w:t>19)</w:t>
            </w:r>
          </w:p>
        </w:tc>
        <w:tc>
          <w:tcPr>
            <w:tcW w:w="799" w:type="dxa"/>
            <w:tcBorders>
              <w:top w:val="nil"/>
              <w:left w:val="double" w:sz="4" w:space="0" w:color="auto"/>
              <w:bottom w:val="single" w:sz="4" w:space="0" w:color="auto"/>
              <w:right w:val="single" w:sz="4" w:space="0" w:color="auto"/>
            </w:tcBorders>
            <w:vAlign w:val="center"/>
          </w:tcPr>
          <w:p w14:paraId="71DFCCC7"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1BFF3E4"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2BFC4693"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082C3997" w14:textId="77777777" w:rsidR="00147F18" w:rsidRPr="00514125" w:rsidRDefault="00373E09" w:rsidP="00147F18">
            <w:pPr>
              <w:spacing w:before="40" w:after="40"/>
              <w:jc w:val="center"/>
              <w:rPr>
                <w:rFonts w:asciiTheme="majorBidi" w:hAnsiTheme="majorBidi" w:cstheme="majorBidi"/>
                <w:b/>
                <w:bCs/>
                <w:sz w:val="18"/>
                <w:szCs w:val="18"/>
              </w:rPr>
            </w:pPr>
            <w:r w:rsidRPr="00514125">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23AA1493"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EE40027"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BE6AD37"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B8FD0AC"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57455171" w14:textId="77777777" w:rsidR="00147F18" w:rsidRPr="00514125" w:rsidRDefault="00147F18" w:rsidP="00147F18">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195238BD" w14:textId="77777777" w:rsidR="00147F18" w:rsidRPr="00514125" w:rsidRDefault="00373E09" w:rsidP="00147F18">
            <w:pPr>
              <w:tabs>
                <w:tab w:val="left" w:pos="720"/>
              </w:tabs>
              <w:overflowPunct/>
              <w:autoSpaceDE/>
              <w:adjustRightInd/>
              <w:spacing w:before="40" w:after="40"/>
              <w:rPr>
                <w:rFonts w:asciiTheme="majorBidi" w:hAnsiTheme="majorBidi" w:cstheme="majorBidi"/>
                <w:sz w:val="18"/>
                <w:szCs w:val="18"/>
                <w:lang w:eastAsia="zh-CN"/>
              </w:rPr>
            </w:pPr>
            <w:r w:rsidRPr="00514125">
              <w:rPr>
                <w:rFonts w:asciiTheme="majorBidi" w:hAnsiTheme="majorBidi" w:cstheme="majorBidi"/>
                <w:bCs/>
                <w:sz w:val="18"/>
                <w:szCs w:val="18"/>
                <w:lang w:eastAsia="zh-CN"/>
              </w:rPr>
              <w:t>A.20.a</w:t>
            </w:r>
          </w:p>
        </w:tc>
        <w:tc>
          <w:tcPr>
            <w:tcW w:w="608" w:type="dxa"/>
            <w:tcBorders>
              <w:top w:val="nil"/>
              <w:left w:val="nil"/>
              <w:bottom w:val="single" w:sz="4" w:space="0" w:color="auto"/>
              <w:right w:val="single" w:sz="12" w:space="0" w:color="auto"/>
            </w:tcBorders>
            <w:vAlign w:val="center"/>
          </w:tcPr>
          <w:p w14:paraId="02577897" w14:textId="77777777" w:rsidR="00147F18" w:rsidRPr="00514125" w:rsidRDefault="00147F18" w:rsidP="00147F18">
            <w:pPr>
              <w:spacing w:before="40" w:after="40"/>
              <w:jc w:val="center"/>
              <w:rPr>
                <w:rFonts w:asciiTheme="majorBidi" w:hAnsiTheme="majorBidi" w:cstheme="majorBidi"/>
                <w:b/>
                <w:bCs/>
                <w:sz w:val="18"/>
                <w:szCs w:val="18"/>
              </w:rPr>
            </w:pPr>
          </w:p>
        </w:tc>
      </w:tr>
      <w:tr w:rsidR="00147F18" w:rsidRPr="00514125" w14:paraId="27CB22A8" w14:textId="77777777" w:rsidTr="00147F18">
        <w:trPr>
          <w:jc w:val="center"/>
        </w:trPr>
        <w:tc>
          <w:tcPr>
            <w:tcW w:w="1178" w:type="dxa"/>
            <w:tcBorders>
              <w:top w:val="single" w:sz="12" w:space="0" w:color="auto"/>
              <w:left w:val="single" w:sz="12" w:space="0" w:color="auto"/>
              <w:bottom w:val="single" w:sz="4" w:space="0" w:color="auto"/>
              <w:right w:val="double" w:sz="6" w:space="0" w:color="auto"/>
            </w:tcBorders>
            <w:hideMark/>
          </w:tcPr>
          <w:p w14:paraId="272250C3"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b/>
                <w:sz w:val="18"/>
                <w:szCs w:val="18"/>
                <w:lang w:eastAsia="zh-CN"/>
              </w:rPr>
              <w:t>A.21</w:t>
            </w:r>
          </w:p>
        </w:tc>
        <w:tc>
          <w:tcPr>
            <w:tcW w:w="8012" w:type="dxa"/>
            <w:tcBorders>
              <w:top w:val="single" w:sz="12" w:space="0" w:color="auto"/>
              <w:left w:val="nil"/>
              <w:bottom w:val="single" w:sz="4" w:space="0" w:color="auto"/>
              <w:right w:val="double" w:sz="4" w:space="0" w:color="auto"/>
            </w:tcBorders>
            <w:hideMark/>
          </w:tcPr>
          <w:p w14:paraId="6A8118F0"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rFonts w:asciiTheme="majorBidi" w:hAnsiTheme="majorBidi" w:cstheme="majorBidi"/>
                <w:b/>
                <w:bCs/>
                <w:sz w:val="18"/>
                <w:szCs w:val="18"/>
              </w:rPr>
              <w:t xml:space="preserve">COMPLIANCE WITH </w:t>
            </w:r>
            <w:r w:rsidRPr="00514125">
              <w:rPr>
                <w:rFonts w:asciiTheme="majorBidi" w:hAnsiTheme="majorBidi" w:cstheme="majorBidi"/>
                <w:b/>
                <w:bCs/>
                <w:i/>
                <w:sz w:val="18"/>
                <w:szCs w:val="18"/>
              </w:rPr>
              <w:t>resolves</w:t>
            </w:r>
            <w:r w:rsidRPr="00514125">
              <w:rPr>
                <w:rFonts w:asciiTheme="majorBidi" w:hAnsiTheme="majorBidi" w:cstheme="majorBidi"/>
                <w:b/>
                <w:bCs/>
                <w:sz w:val="18"/>
                <w:szCs w:val="18"/>
              </w:rPr>
              <w:t xml:space="preserve"> 1.2.6 OF RESOLUTION 169</w:t>
            </w:r>
            <w:r w:rsidRPr="00514125">
              <w:t> </w:t>
            </w:r>
            <w:r w:rsidRPr="00514125">
              <w:rPr>
                <w:rFonts w:asciiTheme="majorBidi" w:hAnsiTheme="majorBidi" w:cstheme="majorBidi"/>
                <w:b/>
                <w:bCs/>
                <w:sz w:val="18"/>
                <w:szCs w:val="18"/>
              </w:rPr>
              <w:t>(WRC</w:t>
            </w:r>
            <w:r w:rsidRPr="00514125">
              <w:noBreakHyphen/>
            </w:r>
            <w:r w:rsidRPr="00514125">
              <w:rPr>
                <w:rFonts w:asciiTheme="majorBidi" w:hAnsiTheme="majorBidi" w:cstheme="majorBidi"/>
                <w:b/>
                <w:bCs/>
                <w:sz w:val="18"/>
                <w:szCs w:val="18"/>
              </w:rPr>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75A68FB1" w14:textId="77777777" w:rsidR="00147F18" w:rsidRPr="00514125" w:rsidRDefault="00147F18" w:rsidP="00147F18">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11E377B5"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A.21</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5E741EB6" w14:textId="77777777" w:rsidR="00147F18" w:rsidRPr="00514125" w:rsidRDefault="00373E09" w:rsidP="00147F18">
            <w:pPr>
              <w:spacing w:before="40" w:after="40"/>
              <w:jc w:val="center"/>
              <w:rPr>
                <w:rFonts w:asciiTheme="majorBidi" w:hAnsiTheme="majorBidi" w:cstheme="majorBidi"/>
                <w:b/>
                <w:bCs/>
                <w:sz w:val="18"/>
                <w:szCs w:val="18"/>
              </w:rPr>
            </w:pPr>
            <w:r w:rsidRPr="00514125">
              <w:rPr>
                <w:rFonts w:asciiTheme="majorBidi" w:hAnsiTheme="majorBidi" w:cstheme="majorBidi"/>
                <w:b/>
                <w:bCs/>
                <w:sz w:val="18"/>
                <w:szCs w:val="18"/>
              </w:rPr>
              <w:t> </w:t>
            </w:r>
          </w:p>
        </w:tc>
      </w:tr>
      <w:tr w:rsidR="00147F18" w:rsidRPr="00514125" w14:paraId="42C4411D" w14:textId="77777777" w:rsidTr="00147F18">
        <w:trPr>
          <w:cantSplit/>
          <w:jc w:val="center"/>
        </w:trPr>
        <w:tc>
          <w:tcPr>
            <w:tcW w:w="1178" w:type="dxa"/>
            <w:tcBorders>
              <w:top w:val="nil"/>
              <w:left w:val="single" w:sz="12" w:space="0" w:color="auto"/>
              <w:bottom w:val="single" w:sz="4" w:space="0" w:color="auto"/>
              <w:right w:val="double" w:sz="6" w:space="0" w:color="auto"/>
            </w:tcBorders>
            <w:hideMark/>
          </w:tcPr>
          <w:p w14:paraId="36FD4825" w14:textId="77777777" w:rsidR="00147F18" w:rsidRPr="00514125" w:rsidRDefault="00373E09" w:rsidP="00147F18">
            <w:pPr>
              <w:tabs>
                <w:tab w:val="left" w:pos="720"/>
              </w:tabs>
              <w:overflowPunct/>
              <w:autoSpaceDE/>
              <w:adjustRightInd/>
              <w:spacing w:before="40" w:after="40"/>
              <w:rPr>
                <w:sz w:val="18"/>
                <w:szCs w:val="18"/>
              </w:rPr>
            </w:pPr>
            <w:r w:rsidRPr="00514125">
              <w:rPr>
                <w:sz w:val="18"/>
                <w:szCs w:val="18"/>
                <w:lang w:eastAsia="zh-CN"/>
              </w:rPr>
              <w:t>A.21.a</w:t>
            </w:r>
          </w:p>
        </w:tc>
        <w:tc>
          <w:tcPr>
            <w:tcW w:w="8012" w:type="dxa"/>
            <w:tcBorders>
              <w:top w:val="nil"/>
              <w:left w:val="nil"/>
              <w:bottom w:val="single" w:sz="4" w:space="0" w:color="auto"/>
              <w:right w:val="double" w:sz="4" w:space="0" w:color="auto"/>
            </w:tcBorders>
            <w:hideMark/>
          </w:tcPr>
          <w:p w14:paraId="2DC5875D" w14:textId="77777777" w:rsidR="00147F18" w:rsidRPr="00514125" w:rsidRDefault="00373E09" w:rsidP="00147F18">
            <w:pPr>
              <w:spacing w:before="40" w:after="40"/>
              <w:ind w:left="170"/>
              <w:rPr>
                <w:sz w:val="18"/>
                <w:szCs w:val="18"/>
              </w:rPr>
            </w:pPr>
            <w:r w:rsidRPr="00514125">
              <w:rPr>
                <w:sz w:val="18"/>
                <w:szCs w:val="18"/>
              </w:rPr>
              <w:t xml:space="preserve">a commitment that, upon receiving a report of unacceptable interference, the notifying administration for the GSO FSS network with which ESIMs communicate shall follow the procedures in </w:t>
            </w:r>
            <w:r w:rsidRPr="00514125">
              <w:rPr>
                <w:i/>
                <w:sz w:val="18"/>
                <w:szCs w:val="18"/>
              </w:rPr>
              <w:t>resolves </w:t>
            </w:r>
            <w:r w:rsidRPr="00514125">
              <w:rPr>
                <w:iCs/>
                <w:sz w:val="18"/>
                <w:szCs w:val="18"/>
              </w:rPr>
              <w:t xml:space="preserve">4 </w:t>
            </w:r>
            <w:r w:rsidRPr="00514125">
              <w:rPr>
                <w:sz w:val="18"/>
                <w:szCs w:val="18"/>
              </w:rPr>
              <w:t xml:space="preserve">of </w:t>
            </w:r>
            <w:r w:rsidRPr="00514125">
              <w:rPr>
                <w:rFonts w:asciiTheme="majorBidi" w:hAnsiTheme="majorBidi" w:cstheme="majorBidi"/>
                <w:bCs/>
                <w:sz w:val="18"/>
                <w:szCs w:val="18"/>
              </w:rPr>
              <w:t xml:space="preserve">Resolution </w:t>
            </w:r>
            <w:r w:rsidRPr="00514125">
              <w:rPr>
                <w:rFonts w:asciiTheme="majorBidi" w:hAnsiTheme="majorBidi" w:cstheme="majorBidi"/>
                <w:b/>
                <w:sz w:val="18"/>
                <w:szCs w:val="18"/>
              </w:rPr>
              <w:t>169</w:t>
            </w:r>
            <w:r w:rsidRPr="00514125">
              <w:rPr>
                <w:b/>
                <w:bCs/>
                <w:sz w:val="18"/>
                <w:szCs w:val="18"/>
              </w:rPr>
              <w:t xml:space="preserve"> (WRC</w:t>
            </w:r>
            <w:r w:rsidRPr="00514125">
              <w:rPr>
                <w:b/>
                <w:bCs/>
                <w:sz w:val="18"/>
                <w:szCs w:val="18"/>
              </w:rPr>
              <w:noBreakHyphen/>
              <w:t>19)</w:t>
            </w:r>
          </w:p>
          <w:p w14:paraId="0DE6BF0C" w14:textId="77777777" w:rsidR="00147F18" w:rsidRPr="00514125" w:rsidRDefault="00373E09" w:rsidP="00147F18">
            <w:pPr>
              <w:spacing w:before="40" w:after="40"/>
              <w:ind w:left="340"/>
              <w:rPr>
                <w:sz w:val="18"/>
                <w:szCs w:val="18"/>
              </w:rPr>
            </w:pPr>
            <w:r w:rsidRPr="00514125">
              <w:rPr>
                <w:rFonts w:asciiTheme="majorBidi" w:hAnsiTheme="majorBidi" w:cstheme="majorBidi"/>
                <w:bCs/>
                <w:sz w:val="18"/>
                <w:szCs w:val="18"/>
              </w:rPr>
              <w:t xml:space="preserve">Required </w:t>
            </w:r>
            <w:r w:rsidRPr="00514125">
              <w:rPr>
                <w:sz w:val="18"/>
                <w:szCs w:val="18"/>
              </w:rPr>
              <w:t>only</w:t>
            </w:r>
            <w:r w:rsidRPr="00514125">
              <w:rPr>
                <w:rFonts w:asciiTheme="majorBidi" w:hAnsiTheme="majorBidi" w:cstheme="majorBidi"/>
                <w:bCs/>
                <w:sz w:val="18"/>
                <w:szCs w:val="18"/>
              </w:rPr>
              <w:t xml:space="preserve"> for the notification of earth stations in motion submitted in accordance with Resolution </w:t>
            </w:r>
            <w:r w:rsidRPr="00514125">
              <w:rPr>
                <w:rFonts w:asciiTheme="majorBidi" w:hAnsiTheme="majorBidi" w:cstheme="majorBidi"/>
                <w:b/>
                <w:sz w:val="18"/>
                <w:szCs w:val="18"/>
              </w:rPr>
              <w:t>169</w:t>
            </w:r>
            <w:r w:rsidRPr="00514125">
              <w:rPr>
                <w:b/>
                <w:bCs/>
                <w:sz w:val="18"/>
                <w:szCs w:val="18"/>
              </w:rPr>
              <w:t> (WRC</w:t>
            </w:r>
            <w:r w:rsidRPr="00514125">
              <w:rPr>
                <w:b/>
                <w:bCs/>
                <w:sz w:val="18"/>
                <w:szCs w:val="18"/>
              </w:rPr>
              <w:noBreakHyphen/>
              <w:t>19)</w:t>
            </w:r>
          </w:p>
        </w:tc>
        <w:tc>
          <w:tcPr>
            <w:tcW w:w="799" w:type="dxa"/>
            <w:tcBorders>
              <w:top w:val="nil"/>
              <w:left w:val="double" w:sz="4" w:space="0" w:color="auto"/>
              <w:bottom w:val="single" w:sz="4" w:space="0" w:color="auto"/>
              <w:right w:val="single" w:sz="4" w:space="0" w:color="auto"/>
            </w:tcBorders>
            <w:vAlign w:val="center"/>
          </w:tcPr>
          <w:p w14:paraId="683BF50A"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F347DFC"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BD22853"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4861FB0D" w14:textId="77777777" w:rsidR="00147F18" w:rsidRPr="00514125" w:rsidRDefault="00373E09" w:rsidP="00147F18">
            <w:pPr>
              <w:spacing w:before="40" w:after="40"/>
              <w:jc w:val="center"/>
              <w:rPr>
                <w:rFonts w:asciiTheme="majorBidi" w:hAnsiTheme="majorBidi" w:cstheme="majorBidi"/>
                <w:b/>
                <w:bCs/>
                <w:sz w:val="18"/>
                <w:szCs w:val="18"/>
              </w:rPr>
            </w:pPr>
            <w:r w:rsidRPr="00514125">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71E90826" w14:textId="77777777" w:rsidR="00147F18" w:rsidRPr="00514125" w:rsidRDefault="00147F18" w:rsidP="00147F18">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13EA7F43"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620DEB8"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560D0738"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4CDAC908" w14:textId="77777777" w:rsidR="00147F18" w:rsidRPr="00514125" w:rsidRDefault="00147F18" w:rsidP="00147F18">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005F2202" w14:textId="77777777" w:rsidR="00147F18" w:rsidRPr="00514125" w:rsidRDefault="00373E09" w:rsidP="00147F18">
            <w:pPr>
              <w:tabs>
                <w:tab w:val="left" w:pos="720"/>
              </w:tabs>
              <w:overflowPunct/>
              <w:autoSpaceDE/>
              <w:adjustRightInd/>
              <w:spacing w:before="40" w:after="40"/>
              <w:rPr>
                <w:sz w:val="18"/>
                <w:szCs w:val="18"/>
              </w:rPr>
            </w:pPr>
            <w:r w:rsidRPr="00514125">
              <w:rPr>
                <w:rFonts w:asciiTheme="majorBidi" w:hAnsiTheme="majorBidi" w:cstheme="majorBidi"/>
                <w:bCs/>
                <w:sz w:val="18"/>
                <w:szCs w:val="18"/>
                <w:lang w:eastAsia="zh-CN"/>
              </w:rPr>
              <w:t>A.21.a</w:t>
            </w:r>
          </w:p>
        </w:tc>
        <w:tc>
          <w:tcPr>
            <w:tcW w:w="608" w:type="dxa"/>
            <w:tcBorders>
              <w:top w:val="nil"/>
              <w:left w:val="nil"/>
              <w:bottom w:val="single" w:sz="4" w:space="0" w:color="auto"/>
              <w:right w:val="single" w:sz="12" w:space="0" w:color="auto"/>
            </w:tcBorders>
            <w:vAlign w:val="center"/>
          </w:tcPr>
          <w:p w14:paraId="5CA861FE" w14:textId="77777777" w:rsidR="00147F18" w:rsidRPr="00514125" w:rsidRDefault="00147F18" w:rsidP="00147F18">
            <w:pPr>
              <w:spacing w:before="40" w:after="40"/>
              <w:jc w:val="center"/>
              <w:rPr>
                <w:rFonts w:asciiTheme="majorBidi" w:hAnsiTheme="majorBidi" w:cstheme="majorBidi"/>
                <w:b/>
                <w:bCs/>
                <w:sz w:val="18"/>
                <w:szCs w:val="18"/>
              </w:rPr>
            </w:pPr>
          </w:p>
        </w:tc>
      </w:tr>
      <w:tr w:rsidR="00147F18" w:rsidRPr="00514125" w14:paraId="20A60DB7" w14:textId="77777777" w:rsidTr="00147F18">
        <w:trPr>
          <w:jc w:val="center"/>
        </w:trPr>
        <w:tc>
          <w:tcPr>
            <w:tcW w:w="1178" w:type="dxa"/>
            <w:tcBorders>
              <w:top w:val="single" w:sz="12" w:space="0" w:color="auto"/>
              <w:left w:val="single" w:sz="12" w:space="0" w:color="auto"/>
              <w:bottom w:val="single" w:sz="4" w:space="0" w:color="auto"/>
              <w:right w:val="double" w:sz="6" w:space="0" w:color="auto"/>
            </w:tcBorders>
            <w:hideMark/>
          </w:tcPr>
          <w:p w14:paraId="7E02D6B7"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b/>
                <w:sz w:val="18"/>
                <w:szCs w:val="18"/>
                <w:lang w:eastAsia="zh-CN"/>
              </w:rPr>
              <w:t>A.22</w:t>
            </w:r>
          </w:p>
        </w:tc>
        <w:tc>
          <w:tcPr>
            <w:tcW w:w="8012" w:type="dxa"/>
            <w:tcBorders>
              <w:top w:val="single" w:sz="12" w:space="0" w:color="auto"/>
              <w:left w:val="nil"/>
              <w:bottom w:val="single" w:sz="4" w:space="0" w:color="auto"/>
              <w:right w:val="double" w:sz="4" w:space="0" w:color="auto"/>
            </w:tcBorders>
            <w:hideMark/>
          </w:tcPr>
          <w:p w14:paraId="4DF41ADF"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rFonts w:asciiTheme="majorBidi" w:hAnsiTheme="majorBidi" w:cstheme="majorBidi"/>
                <w:b/>
                <w:bCs/>
                <w:sz w:val="18"/>
                <w:szCs w:val="18"/>
              </w:rPr>
              <w:t xml:space="preserve">COMPLIANCE WITH </w:t>
            </w:r>
            <w:r w:rsidRPr="00514125">
              <w:rPr>
                <w:rFonts w:asciiTheme="majorBidi" w:hAnsiTheme="majorBidi" w:cstheme="majorBidi"/>
                <w:b/>
                <w:bCs/>
                <w:i/>
                <w:sz w:val="18"/>
                <w:szCs w:val="18"/>
              </w:rPr>
              <w:t>resolves</w:t>
            </w:r>
            <w:r w:rsidRPr="00514125">
              <w:rPr>
                <w:rFonts w:asciiTheme="majorBidi" w:hAnsiTheme="majorBidi" w:cstheme="majorBidi"/>
                <w:b/>
                <w:bCs/>
                <w:sz w:val="18"/>
                <w:szCs w:val="18"/>
              </w:rPr>
              <w:t xml:space="preserve"> 7 OF RESOLUTION </w:t>
            </w:r>
            <w:r w:rsidRPr="00514125">
              <w:rPr>
                <w:rFonts w:asciiTheme="majorBidi" w:hAnsiTheme="majorBidi" w:cstheme="majorBidi"/>
                <w:b/>
                <w:sz w:val="18"/>
                <w:szCs w:val="18"/>
              </w:rPr>
              <w:t>169</w:t>
            </w:r>
            <w:r w:rsidRPr="00514125">
              <w:t> </w:t>
            </w:r>
            <w:r w:rsidRPr="00514125">
              <w:rPr>
                <w:rFonts w:asciiTheme="majorBidi" w:hAnsiTheme="majorBidi" w:cstheme="majorBidi"/>
                <w:b/>
                <w:bCs/>
                <w:sz w:val="18"/>
                <w:szCs w:val="18"/>
              </w:rPr>
              <w:t>(WRC</w:t>
            </w:r>
            <w:r w:rsidRPr="00514125">
              <w:rPr>
                <w:b/>
                <w:bCs/>
                <w:sz w:val="18"/>
                <w:szCs w:val="18"/>
              </w:rPr>
              <w:noBreakHyphen/>
            </w:r>
            <w:r w:rsidRPr="00514125">
              <w:rPr>
                <w:rFonts w:asciiTheme="majorBidi" w:hAnsiTheme="majorBidi" w:cstheme="majorBidi"/>
                <w:b/>
                <w:bCs/>
                <w:sz w:val="18"/>
                <w:szCs w:val="18"/>
              </w:rPr>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28B7C889" w14:textId="77777777" w:rsidR="00147F18" w:rsidRPr="00514125" w:rsidRDefault="00147F18" w:rsidP="00147F18">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2D94FC59"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A.22</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47A1AE3C" w14:textId="77777777" w:rsidR="00147F18" w:rsidRPr="00514125" w:rsidRDefault="00373E09" w:rsidP="00147F18">
            <w:pPr>
              <w:spacing w:before="40" w:after="40"/>
              <w:jc w:val="center"/>
              <w:rPr>
                <w:rFonts w:asciiTheme="majorBidi" w:hAnsiTheme="majorBidi" w:cstheme="majorBidi"/>
                <w:b/>
                <w:bCs/>
                <w:sz w:val="18"/>
                <w:szCs w:val="18"/>
              </w:rPr>
            </w:pPr>
            <w:r w:rsidRPr="00514125">
              <w:rPr>
                <w:rFonts w:asciiTheme="majorBidi" w:hAnsiTheme="majorBidi" w:cstheme="majorBidi"/>
                <w:b/>
                <w:bCs/>
                <w:sz w:val="18"/>
                <w:szCs w:val="18"/>
              </w:rPr>
              <w:t> </w:t>
            </w:r>
          </w:p>
        </w:tc>
      </w:tr>
      <w:tr w:rsidR="00147F18" w:rsidRPr="00514125" w14:paraId="349441FF" w14:textId="77777777" w:rsidTr="00147F18">
        <w:trPr>
          <w:cantSplit/>
          <w:jc w:val="center"/>
        </w:trPr>
        <w:tc>
          <w:tcPr>
            <w:tcW w:w="1178" w:type="dxa"/>
            <w:tcBorders>
              <w:top w:val="nil"/>
              <w:left w:val="single" w:sz="12" w:space="0" w:color="auto"/>
              <w:bottom w:val="single" w:sz="4" w:space="0" w:color="auto"/>
              <w:right w:val="double" w:sz="6" w:space="0" w:color="auto"/>
            </w:tcBorders>
            <w:hideMark/>
          </w:tcPr>
          <w:p w14:paraId="1D68D7C3" w14:textId="77777777" w:rsidR="00147F18" w:rsidRPr="00514125" w:rsidRDefault="00373E09" w:rsidP="00147F18">
            <w:pPr>
              <w:tabs>
                <w:tab w:val="left" w:pos="720"/>
              </w:tabs>
              <w:overflowPunct/>
              <w:autoSpaceDE/>
              <w:adjustRightInd/>
              <w:spacing w:before="40" w:after="40"/>
              <w:rPr>
                <w:sz w:val="18"/>
                <w:szCs w:val="18"/>
              </w:rPr>
            </w:pPr>
            <w:r w:rsidRPr="00514125">
              <w:rPr>
                <w:sz w:val="18"/>
                <w:szCs w:val="18"/>
                <w:lang w:eastAsia="zh-CN"/>
              </w:rPr>
              <w:t>A.22.a</w:t>
            </w:r>
          </w:p>
        </w:tc>
        <w:tc>
          <w:tcPr>
            <w:tcW w:w="8012" w:type="dxa"/>
            <w:tcBorders>
              <w:top w:val="nil"/>
              <w:left w:val="nil"/>
              <w:bottom w:val="single" w:sz="4" w:space="0" w:color="auto"/>
              <w:right w:val="double" w:sz="4" w:space="0" w:color="auto"/>
            </w:tcBorders>
            <w:hideMark/>
          </w:tcPr>
          <w:p w14:paraId="5A2A02BE" w14:textId="77777777" w:rsidR="00147F18" w:rsidRPr="00514125" w:rsidRDefault="00373E09" w:rsidP="00147F18">
            <w:pPr>
              <w:spacing w:before="40" w:after="40"/>
              <w:ind w:left="170"/>
              <w:rPr>
                <w:sz w:val="18"/>
                <w:szCs w:val="18"/>
              </w:rPr>
            </w:pPr>
            <w:r w:rsidRPr="00514125">
              <w:rPr>
                <w:sz w:val="18"/>
                <w:szCs w:val="18"/>
              </w:rPr>
              <w:t xml:space="preserve">a commitment that aeronautical ESIMs would be in conformity with the </w:t>
            </w:r>
            <w:proofErr w:type="spellStart"/>
            <w:r w:rsidRPr="00514125">
              <w:rPr>
                <w:sz w:val="18"/>
                <w:szCs w:val="18"/>
              </w:rPr>
              <w:t>pfd</w:t>
            </w:r>
            <w:proofErr w:type="spellEnd"/>
            <w:r w:rsidRPr="00514125">
              <w:rPr>
                <w:sz w:val="18"/>
                <w:szCs w:val="18"/>
              </w:rPr>
              <w:t xml:space="preserve"> limits on the Earth’s surface specified in Part II of Annex 3 to </w:t>
            </w:r>
            <w:r w:rsidRPr="00514125">
              <w:rPr>
                <w:rFonts w:asciiTheme="majorBidi" w:hAnsiTheme="majorBidi" w:cstheme="majorBidi"/>
                <w:bCs/>
                <w:sz w:val="18"/>
                <w:szCs w:val="18"/>
              </w:rPr>
              <w:t xml:space="preserve">Resolution </w:t>
            </w:r>
            <w:r w:rsidRPr="00514125">
              <w:rPr>
                <w:rFonts w:asciiTheme="majorBidi" w:hAnsiTheme="majorBidi" w:cstheme="majorBidi"/>
                <w:b/>
                <w:sz w:val="18"/>
                <w:szCs w:val="18"/>
              </w:rPr>
              <w:t>169</w:t>
            </w:r>
            <w:r w:rsidRPr="00514125">
              <w:rPr>
                <w:b/>
                <w:bCs/>
                <w:sz w:val="18"/>
                <w:szCs w:val="18"/>
              </w:rPr>
              <w:t xml:space="preserve"> (WRC</w:t>
            </w:r>
            <w:r w:rsidRPr="00514125">
              <w:rPr>
                <w:b/>
                <w:bCs/>
                <w:sz w:val="18"/>
                <w:szCs w:val="18"/>
              </w:rPr>
              <w:noBreakHyphen/>
              <w:t>19)</w:t>
            </w:r>
          </w:p>
          <w:p w14:paraId="18B827FD" w14:textId="77777777" w:rsidR="00147F18" w:rsidRPr="00514125" w:rsidRDefault="00373E09" w:rsidP="00147F18">
            <w:pPr>
              <w:spacing w:before="40" w:after="40"/>
              <w:ind w:left="340"/>
              <w:rPr>
                <w:sz w:val="18"/>
                <w:szCs w:val="18"/>
              </w:rPr>
            </w:pPr>
            <w:r w:rsidRPr="00514125">
              <w:rPr>
                <w:rFonts w:asciiTheme="majorBidi" w:hAnsiTheme="majorBidi" w:cstheme="majorBidi"/>
                <w:bCs/>
                <w:sz w:val="18"/>
                <w:szCs w:val="18"/>
              </w:rPr>
              <w:t xml:space="preserve">Required only for the notification of earth stations in motion submitted in accordance with Resolution </w:t>
            </w:r>
            <w:r w:rsidRPr="00514125">
              <w:rPr>
                <w:rFonts w:asciiTheme="majorBidi" w:hAnsiTheme="majorBidi" w:cstheme="majorBidi"/>
                <w:b/>
                <w:sz w:val="18"/>
                <w:szCs w:val="18"/>
              </w:rPr>
              <w:t>169</w:t>
            </w:r>
            <w:r w:rsidRPr="00514125">
              <w:rPr>
                <w:b/>
                <w:bCs/>
                <w:sz w:val="18"/>
                <w:szCs w:val="18"/>
              </w:rPr>
              <w:t xml:space="preserve"> (WRC</w:t>
            </w:r>
            <w:r w:rsidRPr="00514125">
              <w:rPr>
                <w:b/>
                <w:bCs/>
                <w:sz w:val="18"/>
                <w:szCs w:val="18"/>
              </w:rPr>
              <w:noBreakHyphen/>
              <w:t>19)</w:t>
            </w:r>
          </w:p>
        </w:tc>
        <w:tc>
          <w:tcPr>
            <w:tcW w:w="799" w:type="dxa"/>
            <w:tcBorders>
              <w:top w:val="nil"/>
              <w:left w:val="double" w:sz="4" w:space="0" w:color="auto"/>
              <w:bottom w:val="single" w:sz="4" w:space="0" w:color="auto"/>
              <w:right w:val="single" w:sz="4" w:space="0" w:color="auto"/>
            </w:tcBorders>
            <w:vAlign w:val="center"/>
          </w:tcPr>
          <w:p w14:paraId="6BE2DD24"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94A8BCF"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BE28D65"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7D5725A4" w14:textId="77777777" w:rsidR="00147F18" w:rsidRPr="00514125" w:rsidRDefault="00373E09" w:rsidP="00147F18">
            <w:pPr>
              <w:spacing w:before="40" w:after="40"/>
              <w:jc w:val="center"/>
              <w:rPr>
                <w:rFonts w:asciiTheme="majorBidi" w:hAnsiTheme="majorBidi" w:cstheme="majorBidi"/>
                <w:b/>
                <w:bCs/>
                <w:sz w:val="18"/>
                <w:szCs w:val="18"/>
              </w:rPr>
            </w:pPr>
            <w:r w:rsidRPr="00514125">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134C0F80" w14:textId="77777777" w:rsidR="00147F18" w:rsidRPr="00514125" w:rsidRDefault="00147F18" w:rsidP="00147F18">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67FB4BFB"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E9EDC03"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F6B3449"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6EC19C26" w14:textId="77777777" w:rsidR="00147F18" w:rsidRPr="00514125" w:rsidRDefault="00147F18" w:rsidP="00147F18">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14905086" w14:textId="77777777" w:rsidR="00147F18" w:rsidRPr="00514125" w:rsidRDefault="00373E09" w:rsidP="00147F18">
            <w:pPr>
              <w:tabs>
                <w:tab w:val="left" w:pos="720"/>
              </w:tabs>
              <w:overflowPunct/>
              <w:autoSpaceDE/>
              <w:adjustRightInd/>
              <w:spacing w:before="40" w:after="40"/>
              <w:rPr>
                <w:sz w:val="18"/>
                <w:szCs w:val="18"/>
              </w:rPr>
            </w:pPr>
            <w:r w:rsidRPr="00514125">
              <w:rPr>
                <w:rFonts w:asciiTheme="majorBidi" w:hAnsiTheme="majorBidi" w:cstheme="majorBidi"/>
                <w:bCs/>
                <w:sz w:val="18"/>
                <w:szCs w:val="18"/>
                <w:lang w:eastAsia="zh-CN"/>
              </w:rPr>
              <w:t>A.22.a</w:t>
            </w:r>
          </w:p>
        </w:tc>
        <w:tc>
          <w:tcPr>
            <w:tcW w:w="608" w:type="dxa"/>
            <w:tcBorders>
              <w:top w:val="nil"/>
              <w:left w:val="nil"/>
              <w:bottom w:val="single" w:sz="4" w:space="0" w:color="auto"/>
              <w:right w:val="single" w:sz="12" w:space="0" w:color="auto"/>
            </w:tcBorders>
            <w:vAlign w:val="center"/>
          </w:tcPr>
          <w:p w14:paraId="7F6DDBC0" w14:textId="77777777" w:rsidR="00147F18" w:rsidRPr="00514125" w:rsidRDefault="00147F18" w:rsidP="00147F18">
            <w:pPr>
              <w:spacing w:before="40" w:after="40"/>
              <w:jc w:val="center"/>
              <w:rPr>
                <w:rFonts w:asciiTheme="majorBidi" w:hAnsiTheme="majorBidi" w:cstheme="majorBidi"/>
                <w:b/>
                <w:bCs/>
                <w:sz w:val="18"/>
                <w:szCs w:val="18"/>
              </w:rPr>
            </w:pPr>
          </w:p>
        </w:tc>
      </w:tr>
      <w:tr w:rsidR="00147F18" w:rsidRPr="00514125" w14:paraId="536432CF" w14:textId="77777777" w:rsidTr="00147F18">
        <w:trPr>
          <w:jc w:val="center"/>
        </w:trPr>
        <w:tc>
          <w:tcPr>
            <w:tcW w:w="1178" w:type="dxa"/>
            <w:tcBorders>
              <w:top w:val="single" w:sz="12" w:space="0" w:color="auto"/>
              <w:left w:val="single" w:sz="12" w:space="0" w:color="auto"/>
              <w:bottom w:val="single" w:sz="4" w:space="0" w:color="auto"/>
              <w:right w:val="double" w:sz="6" w:space="0" w:color="auto"/>
            </w:tcBorders>
            <w:hideMark/>
          </w:tcPr>
          <w:p w14:paraId="36B4A72F"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b/>
                <w:bCs/>
                <w:sz w:val="18"/>
                <w:szCs w:val="18"/>
              </w:rPr>
              <w:t>A.23</w:t>
            </w:r>
          </w:p>
        </w:tc>
        <w:tc>
          <w:tcPr>
            <w:tcW w:w="8012" w:type="dxa"/>
            <w:tcBorders>
              <w:top w:val="single" w:sz="12" w:space="0" w:color="auto"/>
              <w:left w:val="nil"/>
              <w:bottom w:val="single" w:sz="4" w:space="0" w:color="auto"/>
              <w:right w:val="double" w:sz="4" w:space="0" w:color="auto"/>
            </w:tcBorders>
            <w:hideMark/>
          </w:tcPr>
          <w:p w14:paraId="4B7E7DDB"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COMPLIANCE</w:t>
            </w:r>
            <w:r w:rsidRPr="00514125">
              <w:rPr>
                <w:b/>
                <w:bCs/>
                <w:sz w:val="18"/>
                <w:szCs w:val="18"/>
              </w:rPr>
              <w:t xml:space="preserve"> WITH RESOLUTION 35 (WRC</w:t>
            </w:r>
            <w:r w:rsidRPr="00514125">
              <w:rPr>
                <w:b/>
                <w:bCs/>
                <w:sz w:val="18"/>
                <w:szCs w:val="18"/>
              </w:rPr>
              <w:noBreakHyphen/>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4EAF14D9" w14:textId="77777777" w:rsidR="00147F18" w:rsidRPr="00514125" w:rsidRDefault="00147F18" w:rsidP="00147F18">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2DBF9DF4"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A.23</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2B1B5A4E" w14:textId="77777777" w:rsidR="00147F18" w:rsidRPr="00514125" w:rsidRDefault="00373E09" w:rsidP="00147F18">
            <w:pPr>
              <w:spacing w:before="40" w:after="40"/>
              <w:jc w:val="center"/>
              <w:rPr>
                <w:rFonts w:asciiTheme="majorBidi" w:hAnsiTheme="majorBidi" w:cstheme="majorBidi"/>
                <w:b/>
                <w:bCs/>
                <w:sz w:val="18"/>
                <w:szCs w:val="18"/>
              </w:rPr>
            </w:pPr>
            <w:r w:rsidRPr="00514125">
              <w:rPr>
                <w:rFonts w:asciiTheme="majorBidi" w:hAnsiTheme="majorBidi" w:cstheme="majorBidi"/>
                <w:b/>
                <w:bCs/>
                <w:sz w:val="18"/>
                <w:szCs w:val="18"/>
              </w:rPr>
              <w:t> </w:t>
            </w:r>
          </w:p>
        </w:tc>
      </w:tr>
      <w:tr w:rsidR="00147F18" w:rsidRPr="00514125" w14:paraId="0AE5FDA5" w14:textId="77777777" w:rsidTr="00147F18">
        <w:trPr>
          <w:cantSplit/>
          <w:jc w:val="center"/>
        </w:trPr>
        <w:tc>
          <w:tcPr>
            <w:tcW w:w="1178" w:type="dxa"/>
            <w:tcBorders>
              <w:top w:val="nil"/>
              <w:left w:val="single" w:sz="12" w:space="0" w:color="auto"/>
              <w:bottom w:val="single" w:sz="4" w:space="0" w:color="auto"/>
              <w:right w:val="double" w:sz="6" w:space="0" w:color="auto"/>
            </w:tcBorders>
            <w:hideMark/>
          </w:tcPr>
          <w:p w14:paraId="45FE0C2F" w14:textId="77777777" w:rsidR="00147F18" w:rsidRPr="00514125" w:rsidRDefault="00373E09" w:rsidP="00147F18">
            <w:pPr>
              <w:tabs>
                <w:tab w:val="left" w:pos="720"/>
              </w:tabs>
              <w:overflowPunct/>
              <w:autoSpaceDE/>
              <w:adjustRightInd/>
              <w:spacing w:before="40" w:after="40"/>
              <w:rPr>
                <w:sz w:val="18"/>
                <w:szCs w:val="18"/>
              </w:rPr>
            </w:pPr>
            <w:r w:rsidRPr="00514125">
              <w:rPr>
                <w:sz w:val="18"/>
                <w:szCs w:val="18"/>
              </w:rPr>
              <w:t>A.23.a</w:t>
            </w:r>
          </w:p>
        </w:tc>
        <w:tc>
          <w:tcPr>
            <w:tcW w:w="8012" w:type="dxa"/>
            <w:tcBorders>
              <w:top w:val="nil"/>
              <w:left w:val="nil"/>
              <w:bottom w:val="single" w:sz="4" w:space="0" w:color="auto"/>
              <w:right w:val="double" w:sz="4" w:space="0" w:color="auto"/>
            </w:tcBorders>
            <w:hideMark/>
          </w:tcPr>
          <w:p w14:paraId="3E2650E0" w14:textId="77777777" w:rsidR="00147F18" w:rsidRPr="00514125" w:rsidRDefault="00373E09" w:rsidP="00147F18">
            <w:pPr>
              <w:spacing w:before="40" w:after="40"/>
              <w:ind w:left="170"/>
              <w:rPr>
                <w:sz w:val="18"/>
                <w:szCs w:val="18"/>
              </w:rPr>
            </w:pPr>
            <w:r w:rsidRPr="00514125">
              <w:rPr>
                <w:sz w:val="18"/>
                <w:szCs w:val="18"/>
              </w:rPr>
              <w:t>a commitment stating that the characteristics as modified will not cause more interference or require more protection than the characteristics provided in the latest notification information published in Part I</w:t>
            </w:r>
            <w:r w:rsidRPr="00514125">
              <w:rPr>
                <w:sz w:val="18"/>
                <w:szCs w:val="18"/>
              </w:rPr>
              <w:noBreakHyphen/>
              <w:t>S of the BR IFIC for the frequency assignments to the non-geostationary-satellite system</w:t>
            </w:r>
          </w:p>
        </w:tc>
        <w:tc>
          <w:tcPr>
            <w:tcW w:w="799" w:type="dxa"/>
            <w:tcBorders>
              <w:top w:val="nil"/>
              <w:left w:val="double" w:sz="4" w:space="0" w:color="auto"/>
              <w:bottom w:val="single" w:sz="4" w:space="0" w:color="auto"/>
              <w:right w:val="single" w:sz="4" w:space="0" w:color="auto"/>
            </w:tcBorders>
            <w:vAlign w:val="center"/>
          </w:tcPr>
          <w:p w14:paraId="5EF96722"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20F66150"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27000B5D"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7C0A555"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449390B6" w14:textId="77777777" w:rsidR="00147F18" w:rsidRPr="00514125" w:rsidRDefault="00373E09" w:rsidP="00147F18">
            <w:pPr>
              <w:spacing w:before="40" w:after="40"/>
              <w:jc w:val="center"/>
              <w:rPr>
                <w:b/>
                <w:bCs/>
                <w:sz w:val="18"/>
                <w:szCs w:val="18"/>
              </w:rPr>
            </w:pPr>
            <w:r w:rsidRPr="00514125">
              <w:rPr>
                <w:b/>
                <w:bCs/>
                <w:sz w:val="18"/>
                <w:szCs w:val="18"/>
              </w:rPr>
              <w:t>O</w:t>
            </w:r>
          </w:p>
        </w:tc>
        <w:tc>
          <w:tcPr>
            <w:tcW w:w="799" w:type="dxa"/>
            <w:tcBorders>
              <w:top w:val="nil"/>
              <w:left w:val="nil"/>
              <w:bottom w:val="single" w:sz="4" w:space="0" w:color="auto"/>
              <w:right w:val="single" w:sz="4" w:space="0" w:color="auto"/>
            </w:tcBorders>
            <w:vAlign w:val="center"/>
          </w:tcPr>
          <w:p w14:paraId="6C235FFE"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4269739"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7843A99"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26C8F812" w14:textId="77777777" w:rsidR="00147F18" w:rsidRPr="00514125" w:rsidRDefault="00147F18" w:rsidP="00147F18">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vAlign w:val="center"/>
            <w:hideMark/>
          </w:tcPr>
          <w:p w14:paraId="06E18104" w14:textId="77777777" w:rsidR="00147F18" w:rsidRPr="00514125" w:rsidRDefault="00373E09" w:rsidP="00147F18">
            <w:pPr>
              <w:tabs>
                <w:tab w:val="left" w:pos="720"/>
              </w:tabs>
              <w:overflowPunct/>
              <w:autoSpaceDE/>
              <w:adjustRightInd/>
              <w:spacing w:before="40" w:after="40"/>
              <w:rPr>
                <w:sz w:val="18"/>
                <w:szCs w:val="18"/>
              </w:rPr>
            </w:pPr>
            <w:r w:rsidRPr="00514125">
              <w:rPr>
                <w:sz w:val="18"/>
                <w:szCs w:val="18"/>
              </w:rPr>
              <w:t>A.23.a</w:t>
            </w:r>
          </w:p>
        </w:tc>
        <w:tc>
          <w:tcPr>
            <w:tcW w:w="608" w:type="dxa"/>
            <w:tcBorders>
              <w:top w:val="nil"/>
              <w:left w:val="nil"/>
              <w:bottom w:val="single" w:sz="4" w:space="0" w:color="auto"/>
              <w:right w:val="single" w:sz="12" w:space="0" w:color="auto"/>
            </w:tcBorders>
            <w:vAlign w:val="center"/>
          </w:tcPr>
          <w:p w14:paraId="141F2BF4" w14:textId="77777777" w:rsidR="00147F18" w:rsidRPr="00514125" w:rsidRDefault="00147F18" w:rsidP="00147F18">
            <w:pPr>
              <w:spacing w:before="40" w:after="40"/>
              <w:jc w:val="center"/>
              <w:rPr>
                <w:rFonts w:asciiTheme="majorBidi" w:hAnsiTheme="majorBidi" w:cstheme="majorBidi"/>
                <w:b/>
                <w:bCs/>
                <w:sz w:val="18"/>
                <w:szCs w:val="18"/>
              </w:rPr>
            </w:pPr>
          </w:p>
        </w:tc>
      </w:tr>
      <w:tr w:rsidR="00147F18" w:rsidRPr="00514125" w14:paraId="1E164CDB" w14:textId="77777777" w:rsidTr="00147F18">
        <w:trPr>
          <w:jc w:val="center"/>
        </w:trPr>
        <w:tc>
          <w:tcPr>
            <w:tcW w:w="1178" w:type="dxa"/>
            <w:tcBorders>
              <w:top w:val="single" w:sz="12" w:space="0" w:color="auto"/>
              <w:left w:val="single" w:sz="12" w:space="0" w:color="auto"/>
              <w:bottom w:val="single" w:sz="4" w:space="0" w:color="auto"/>
              <w:right w:val="double" w:sz="6" w:space="0" w:color="auto"/>
            </w:tcBorders>
            <w:hideMark/>
          </w:tcPr>
          <w:p w14:paraId="344059CA"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b/>
                <w:color w:val="000000" w:themeColor="text1"/>
                <w:sz w:val="18"/>
                <w:szCs w:val="18"/>
              </w:rPr>
              <w:t>A.24</w:t>
            </w:r>
          </w:p>
        </w:tc>
        <w:tc>
          <w:tcPr>
            <w:tcW w:w="8012" w:type="dxa"/>
            <w:tcBorders>
              <w:top w:val="single" w:sz="12" w:space="0" w:color="auto"/>
              <w:left w:val="nil"/>
              <w:bottom w:val="single" w:sz="4" w:space="0" w:color="auto"/>
              <w:right w:val="double" w:sz="4" w:space="0" w:color="auto"/>
            </w:tcBorders>
            <w:hideMark/>
          </w:tcPr>
          <w:p w14:paraId="23C172BA"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b/>
                <w:color w:val="000000" w:themeColor="text1"/>
                <w:sz w:val="18"/>
                <w:szCs w:val="18"/>
              </w:rPr>
              <w:t>COMPLIANCE WITH NOTIFICATION OF A NON-GSO SHORT DURATION MISSION</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4F5B02F7" w14:textId="77777777" w:rsidR="00147F18" w:rsidRPr="00514125" w:rsidRDefault="00147F18" w:rsidP="00147F18">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718D9CD0" w14:textId="77777777" w:rsidR="00147F18" w:rsidRPr="00514125" w:rsidRDefault="00373E09" w:rsidP="00147F18">
            <w:pPr>
              <w:tabs>
                <w:tab w:val="left" w:pos="720"/>
              </w:tabs>
              <w:overflowPunct/>
              <w:autoSpaceDE/>
              <w:adjustRightInd/>
              <w:spacing w:before="40" w:after="40"/>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A.24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60C5C4A8" w14:textId="77777777" w:rsidR="00147F18" w:rsidRPr="00514125" w:rsidRDefault="00373E09" w:rsidP="00147F18">
            <w:pPr>
              <w:spacing w:before="40" w:after="40"/>
              <w:jc w:val="center"/>
              <w:rPr>
                <w:rFonts w:asciiTheme="majorBidi" w:hAnsiTheme="majorBidi" w:cstheme="majorBidi"/>
                <w:b/>
                <w:bCs/>
                <w:sz w:val="18"/>
                <w:szCs w:val="18"/>
              </w:rPr>
            </w:pPr>
            <w:r w:rsidRPr="00514125">
              <w:rPr>
                <w:rFonts w:asciiTheme="majorBidi" w:hAnsiTheme="majorBidi" w:cstheme="majorBidi"/>
                <w:b/>
                <w:bCs/>
                <w:sz w:val="18"/>
                <w:szCs w:val="18"/>
              </w:rPr>
              <w:t> </w:t>
            </w:r>
          </w:p>
        </w:tc>
      </w:tr>
      <w:tr w:rsidR="00147F18" w:rsidRPr="00514125" w14:paraId="7DFFA5FE" w14:textId="77777777" w:rsidTr="00147F18">
        <w:trPr>
          <w:cantSplit/>
          <w:jc w:val="center"/>
        </w:trPr>
        <w:tc>
          <w:tcPr>
            <w:tcW w:w="1178" w:type="dxa"/>
            <w:tcBorders>
              <w:top w:val="nil"/>
              <w:left w:val="single" w:sz="12" w:space="0" w:color="auto"/>
              <w:bottom w:val="nil"/>
              <w:right w:val="double" w:sz="6" w:space="0" w:color="auto"/>
            </w:tcBorders>
            <w:hideMark/>
          </w:tcPr>
          <w:p w14:paraId="588F2FA5" w14:textId="77777777" w:rsidR="00147F18" w:rsidRPr="00514125" w:rsidRDefault="00373E09" w:rsidP="00147F18">
            <w:pPr>
              <w:tabs>
                <w:tab w:val="left" w:pos="720"/>
              </w:tabs>
              <w:overflowPunct/>
              <w:autoSpaceDE/>
              <w:adjustRightInd/>
              <w:spacing w:before="40" w:after="40"/>
              <w:rPr>
                <w:sz w:val="18"/>
                <w:szCs w:val="18"/>
                <w:lang w:eastAsia="zh-CN"/>
              </w:rPr>
            </w:pPr>
            <w:r w:rsidRPr="00514125">
              <w:rPr>
                <w:color w:val="000000" w:themeColor="text1"/>
                <w:sz w:val="18"/>
                <w:szCs w:val="18"/>
              </w:rPr>
              <w:t>A.24.a</w:t>
            </w:r>
          </w:p>
        </w:tc>
        <w:tc>
          <w:tcPr>
            <w:tcW w:w="8012" w:type="dxa"/>
            <w:tcBorders>
              <w:top w:val="nil"/>
              <w:left w:val="nil"/>
              <w:bottom w:val="nil"/>
              <w:right w:val="double" w:sz="4" w:space="0" w:color="auto"/>
            </w:tcBorders>
            <w:hideMark/>
          </w:tcPr>
          <w:p w14:paraId="0823AEBA" w14:textId="77777777" w:rsidR="00147F18" w:rsidRPr="00514125" w:rsidRDefault="00373E09" w:rsidP="00147F18">
            <w:pPr>
              <w:keepNext/>
              <w:spacing w:before="40" w:after="40"/>
              <w:ind w:left="170"/>
              <w:rPr>
                <w:color w:val="000000" w:themeColor="text1"/>
                <w:sz w:val="18"/>
                <w:szCs w:val="18"/>
              </w:rPr>
            </w:pPr>
            <w:r w:rsidRPr="00514125">
              <w:rPr>
                <w:color w:val="000000" w:themeColor="text1"/>
                <w:sz w:val="18"/>
                <w:szCs w:val="18"/>
              </w:rPr>
              <w:t xml:space="preserve">a commitment by the administration that, in the case that unacceptable </w:t>
            </w:r>
            <w:r w:rsidRPr="00514125">
              <w:rPr>
                <w:sz w:val="18"/>
                <w:szCs w:val="18"/>
              </w:rPr>
              <w:t>interference</w:t>
            </w:r>
            <w:r w:rsidRPr="00514125">
              <w:rPr>
                <w:color w:val="000000" w:themeColor="text1"/>
                <w:sz w:val="18"/>
                <w:szCs w:val="18"/>
              </w:rPr>
              <w:t xml:space="preserve"> caused by </w:t>
            </w:r>
            <w:r w:rsidRPr="00514125">
              <w:rPr>
                <w:iCs/>
                <w:color w:val="000000" w:themeColor="text1"/>
                <w:sz w:val="18"/>
                <w:szCs w:val="18"/>
              </w:rPr>
              <w:t xml:space="preserve">a non-GSO satellite network or system identified as </w:t>
            </w:r>
            <w:r w:rsidRPr="00514125">
              <w:rPr>
                <w:color w:val="000000" w:themeColor="text1"/>
                <w:sz w:val="18"/>
                <w:szCs w:val="18"/>
              </w:rPr>
              <w:t xml:space="preserve">short-duration mission </w:t>
            </w:r>
            <w:r w:rsidRPr="00514125">
              <w:rPr>
                <w:iCs/>
                <w:color w:val="000000" w:themeColor="text1"/>
                <w:sz w:val="18"/>
                <w:szCs w:val="18"/>
              </w:rPr>
              <w:t xml:space="preserve">in accordance with Resolution </w:t>
            </w:r>
            <w:r w:rsidRPr="00514125">
              <w:rPr>
                <w:b/>
                <w:bCs/>
                <w:iCs/>
                <w:color w:val="000000" w:themeColor="text1"/>
                <w:sz w:val="18"/>
                <w:szCs w:val="18"/>
              </w:rPr>
              <w:t>32</w:t>
            </w:r>
            <w:r w:rsidRPr="00514125">
              <w:rPr>
                <w:b/>
                <w:bCs/>
                <w:color w:val="000000" w:themeColor="text1"/>
                <w:sz w:val="18"/>
                <w:szCs w:val="18"/>
              </w:rPr>
              <w:t> (WRC</w:t>
            </w:r>
            <w:r w:rsidRPr="00514125">
              <w:rPr>
                <w:b/>
                <w:bCs/>
                <w:color w:val="000000" w:themeColor="text1"/>
                <w:sz w:val="18"/>
                <w:szCs w:val="18"/>
              </w:rPr>
              <w:noBreakHyphen/>
              <w:t xml:space="preserve">19) </w:t>
            </w:r>
            <w:r w:rsidRPr="00514125">
              <w:rPr>
                <w:color w:val="000000" w:themeColor="text1"/>
                <w:sz w:val="18"/>
                <w:szCs w:val="18"/>
              </w:rPr>
              <w:t xml:space="preserve">is not resolved, the administration shall undertake steps to eliminate the interference or reduce it to an acceptable </w:t>
            </w:r>
            <w:proofErr w:type="gramStart"/>
            <w:r w:rsidRPr="00514125">
              <w:rPr>
                <w:color w:val="000000" w:themeColor="text1"/>
                <w:sz w:val="18"/>
                <w:szCs w:val="18"/>
              </w:rPr>
              <w:t>level</w:t>
            </w:r>
            <w:proofErr w:type="gramEnd"/>
          </w:p>
          <w:p w14:paraId="5BF2CA9E" w14:textId="77777777" w:rsidR="00147F18" w:rsidRPr="00514125" w:rsidRDefault="00373E09" w:rsidP="00147F18">
            <w:pPr>
              <w:spacing w:before="40" w:after="40"/>
              <w:ind w:left="340"/>
              <w:rPr>
                <w:sz w:val="18"/>
                <w:szCs w:val="18"/>
              </w:rPr>
            </w:pPr>
            <w:r w:rsidRPr="00514125">
              <w:rPr>
                <w:color w:val="000000" w:themeColor="text1"/>
                <w:sz w:val="18"/>
                <w:szCs w:val="18"/>
              </w:rPr>
              <w:t>Required</w:t>
            </w:r>
            <w:r w:rsidRPr="00514125">
              <w:rPr>
                <w:iCs/>
                <w:color w:val="000000" w:themeColor="text1"/>
                <w:sz w:val="18"/>
                <w:szCs w:val="18"/>
              </w:rPr>
              <w:t xml:space="preserve"> </w:t>
            </w:r>
            <w:r w:rsidRPr="00514125">
              <w:rPr>
                <w:sz w:val="18"/>
                <w:szCs w:val="18"/>
              </w:rPr>
              <w:t>only</w:t>
            </w:r>
            <w:r w:rsidRPr="00514125">
              <w:rPr>
                <w:iCs/>
                <w:color w:val="000000" w:themeColor="text1"/>
                <w:sz w:val="18"/>
                <w:szCs w:val="18"/>
              </w:rPr>
              <w:t xml:space="preserve"> for notification</w:t>
            </w:r>
          </w:p>
        </w:tc>
        <w:tc>
          <w:tcPr>
            <w:tcW w:w="799" w:type="dxa"/>
            <w:tcBorders>
              <w:top w:val="nil"/>
              <w:left w:val="double" w:sz="4" w:space="0" w:color="auto"/>
              <w:bottom w:val="nil"/>
              <w:right w:val="single" w:sz="4" w:space="0" w:color="auto"/>
            </w:tcBorders>
            <w:vAlign w:val="center"/>
          </w:tcPr>
          <w:p w14:paraId="0C540052"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0D9CF301"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59231D17" w14:textId="77777777" w:rsidR="00147F18" w:rsidRPr="00514125" w:rsidRDefault="00147F18" w:rsidP="00147F18">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331FF03F"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hideMark/>
          </w:tcPr>
          <w:p w14:paraId="6B506226" w14:textId="77777777" w:rsidR="00147F18" w:rsidRPr="00514125" w:rsidRDefault="00373E09" w:rsidP="00147F18">
            <w:pPr>
              <w:spacing w:before="40" w:after="40"/>
              <w:jc w:val="center"/>
              <w:rPr>
                <w:b/>
                <w:bCs/>
                <w:sz w:val="18"/>
                <w:szCs w:val="18"/>
              </w:rPr>
            </w:pPr>
            <w:r w:rsidRPr="00514125">
              <w:rPr>
                <w:b/>
                <w:bCs/>
                <w:color w:val="000000" w:themeColor="text1"/>
                <w:sz w:val="18"/>
                <w:szCs w:val="18"/>
              </w:rPr>
              <w:t>+</w:t>
            </w:r>
          </w:p>
        </w:tc>
        <w:tc>
          <w:tcPr>
            <w:tcW w:w="799" w:type="dxa"/>
            <w:tcBorders>
              <w:top w:val="nil"/>
              <w:left w:val="nil"/>
              <w:bottom w:val="nil"/>
              <w:right w:val="single" w:sz="4" w:space="0" w:color="auto"/>
            </w:tcBorders>
            <w:vAlign w:val="center"/>
          </w:tcPr>
          <w:p w14:paraId="05D22DAA"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6B2E8EEC"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742DEE77" w14:textId="77777777" w:rsidR="00147F18" w:rsidRPr="00514125" w:rsidRDefault="00147F18" w:rsidP="00147F18">
            <w:pPr>
              <w:spacing w:before="40" w:after="40"/>
              <w:jc w:val="center"/>
              <w:rPr>
                <w:rFonts w:asciiTheme="majorBidi" w:hAnsiTheme="majorBidi" w:cstheme="majorBidi"/>
                <w:b/>
                <w:bCs/>
                <w:sz w:val="18"/>
                <w:szCs w:val="18"/>
              </w:rPr>
            </w:pPr>
          </w:p>
        </w:tc>
        <w:tc>
          <w:tcPr>
            <w:tcW w:w="799" w:type="dxa"/>
            <w:tcBorders>
              <w:top w:val="nil"/>
              <w:left w:val="nil"/>
              <w:bottom w:val="nil"/>
              <w:right w:val="double" w:sz="6" w:space="0" w:color="auto"/>
            </w:tcBorders>
            <w:vAlign w:val="center"/>
          </w:tcPr>
          <w:p w14:paraId="21223974" w14:textId="77777777" w:rsidR="00147F18" w:rsidRPr="00514125" w:rsidRDefault="00147F18" w:rsidP="00147F18">
            <w:pPr>
              <w:spacing w:before="40" w:after="40"/>
              <w:jc w:val="center"/>
              <w:rPr>
                <w:rFonts w:asciiTheme="majorBidi" w:hAnsiTheme="majorBidi" w:cstheme="majorBidi"/>
                <w:b/>
                <w:bCs/>
                <w:sz w:val="18"/>
                <w:szCs w:val="18"/>
              </w:rPr>
            </w:pPr>
          </w:p>
        </w:tc>
        <w:tc>
          <w:tcPr>
            <w:tcW w:w="1357" w:type="dxa"/>
            <w:tcBorders>
              <w:top w:val="nil"/>
              <w:left w:val="nil"/>
              <w:bottom w:val="nil"/>
              <w:right w:val="double" w:sz="6" w:space="0" w:color="auto"/>
            </w:tcBorders>
            <w:hideMark/>
          </w:tcPr>
          <w:p w14:paraId="3902D21C" w14:textId="77777777" w:rsidR="00147F18" w:rsidRPr="00514125" w:rsidRDefault="00373E09" w:rsidP="00147F18">
            <w:pPr>
              <w:tabs>
                <w:tab w:val="left" w:pos="720"/>
              </w:tabs>
              <w:overflowPunct/>
              <w:autoSpaceDE/>
              <w:adjustRightInd/>
              <w:spacing w:before="40" w:after="40"/>
              <w:rPr>
                <w:rFonts w:asciiTheme="majorBidi" w:hAnsiTheme="majorBidi" w:cstheme="majorBidi"/>
                <w:bCs/>
                <w:sz w:val="18"/>
                <w:szCs w:val="18"/>
                <w:lang w:eastAsia="zh-CN"/>
              </w:rPr>
            </w:pPr>
            <w:r w:rsidRPr="00514125">
              <w:rPr>
                <w:color w:val="000000" w:themeColor="text1"/>
                <w:sz w:val="18"/>
                <w:szCs w:val="18"/>
              </w:rPr>
              <w:t>A.24</w:t>
            </w:r>
            <w:ins w:id="513" w:author="ITU" w:date="2022-11-13T16:57:00Z">
              <w:r w:rsidRPr="00514125">
                <w:rPr>
                  <w:color w:val="000000" w:themeColor="text1"/>
                  <w:sz w:val="18"/>
                  <w:szCs w:val="18"/>
                </w:rPr>
                <w:t>.</w:t>
              </w:r>
            </w:ins>
            <w:r w:rsidRPr="00514125">
              <w:rPr>
                <w:color w:val="000000" w:themeColor="text1"/>
                <w:sz w:val="18"/>
                <w:szCs w:val="18"/>
              </w:rPr>
              <w:t>a</w:t>
            </w:r>
          </w:p>
        </w:tc>
        <w:tc>
          <w:tcPr>
            <w:tcW w:w="608" w:type="dxa"/>
            <w:tcBorders>
              <w:top w:val="nil"/>
              <w:left w:val="nil"/>
              <w:bottom w:val="nil"/>
              <w:right w:val="single" w:sz="12" w:space="0" w:color="auto"/>
            </w:tcBorders>
            <w:vAlign w:val="center"/>
          </w:tcPr>
          <w:p w14:paraId="3C435423" w14:textId="77777777" w:rsidR="00147F18" w:rsidRPr="00514125" w:rsidRDefault="00147F18" w:rsidP="00147F18">
            <w:pPr>
              <w:spacing w:before="40" w:after="40"/>
              <w:jc w:val="center"/>
              <w:rPr>
                <w:rFonts w:asciiTheme="majorBidi" w:hAnsiTheme="majorBidi" w:cstheme="majorBidi"/>
                <w:b/>
                <w:bCs/>
                <w:sz w:val="18"/>
                <w:szCs w:val="18"/>
              </w:rPr>
            </w:pPr>
          </w:p>
        </w:tc>
      </w:tr>
      <w:tr w:rsidR="00147F18" w:rsidRPr="00514125" w14:paraId="3AF94593" w14:textId="77777777" w:rsidTr="00147F18">
        <w:trPr>
          <w:jc w:val="center"/>
          <w:ins w:id="514" w:author="Turnbull, Karen" w:date="2022-10-21T10:50:00Z"/>
        </w:trPr>
        <w:tc>
          <w:tcPr>
            <w:tcW w:w="1178" w:type="dxa"/>
            <w:tcBorders>
              <w:top w:val="single" w:sz="12" w:space="0" w:color="auto"/>
              <w:left w:val="single" w:sz="12" w:space="0" w:color="auto"/>
              <w:bottom w:val="single" w:sz="4" w:space="0" w:color="auto"/>
              <w:right w:val="double" w:sz="6" w:space="0" w:color="auto"/>
            </w:tcBorders>
            <w:hideMark/>
          </w:tcPr>
          <w:p w14:paraId="538FF4F6" w14:textId="77777777" w:rsidR="00147F18" w:rsidRPr="00514125" w:rsidRDefault="00373E09" w:rsidP="00147F18">
            <w:pPr>
              <w:keepNext/>
              <w:tabs>
                <w:tab w:val="left" w:pos="720"/>
              </w:tabs>
              <w:overflowPunct/>
              <w:autoSpaceDE/>
              <w:adjustRightInd/>
              <w:spacing w:before="40" w:after="40"/>
              <w:rPr>
                <w:ins w:id="515" w:author="Turnbull, Karen" w:date="2022-10-21T10:50:00Z"/>
                <w:rFonts w:asciiTheme="majorBidi" w:hAnsiTheme="majorBidi" w:cstheme="majorBidi"/>
                <w:b/>
                <w:bCs/>
                <w:sz w:val="18"/>
                <w:szCs w:val="18"/>
                <w:lang w:eastAsia="zh-CN"/>
              </w:rPr>
            </w:pPr>
            <w:ins w:id="516" w:author="Turnbull, Karen" w:date="2022-10-21T10:50:00Z">
              <w:r w:rsidRPr="00514125">
                <w:rPr>
                  <w:b/>
                  <w:sz w:val="18"/>
                  <w:szCs w:val="18"/>
                  <w:lang w:eastAsia="zh-CN"/>
                </w:rPr>
                <w:lastRenderedPageBreak/>
                <w:t>A.2</w:t>
              </w:r>
            </w:ins>
            <w:ins w:id="517" w:author="Turnbull, Karen" w:date="2022-10-21T10:54:00Z">
              <w:r w:rsidRPr="00514125">
                <w:rPr>
                  <w:b/>
                  <w:sz w:val="18"/>
                  <w:szCs w:val="18"/>
                  <w:lang w:eastAsia="zh-CN"/>
                </w:rPr>
                <w:t>5</w:t>
              </w:r>
            </w:ins>
          </w:p>
        </w:tc>
        <w:tc>
          <w:tcPr>
            <w:tcW w:w="8012" w:type="dxa"/>
            <w:tcBorders>
              <w:top w:val="single" w:sz="12" w:space="0" w:color="auto"/>
              <w:left w:val="nil"/>
              <w:bottom w:val="single" w:sz="4" w:space="0" w:color="auto"/>
              <w:right w:val="double" w:sz="4" w:space="0" w:color="auto"/>
            </w:tcBorders>
            <w:hideMark/>
          </w:tcPr>
          <w:p w14:paraId="54B56C97" w14:textId="77777777" w:rsidR="00147F18" w:rsidRPr="00514125" w:rsidRDefault="00373E09" w:rsidP="00147F18">
            <w:pPr>
              <w:keepNext/>
              <w:tabs>
                <w:tab w:val="left" w:pos="720"/>
              </w:tabs>
              <w:overflowPunct/>
              <w:autoSpaceDE/>
              <w:adjustRightInd/>
              <w:spacing w:before="40" w:after="40"/>
              <w:rPr>
                <w:ins w:id="518" w:author="Turnbull, Karen" w:date="2022-10-21T10:50:00Z"/>
                <w:b/>
                <w:color w:val="000000" w:themeColor="text1"/>
                <w:sz w:val="18"/>
                <w:szCs w:val="18"/>
              </w:rPr>
            </w:pPr>
            <w:ins w:id="519" w:author="Gomez, Yoanni" w:date="2023-04-04T11:20:00Z">
              <w:r w:rsidRPr="00514125">
                <w:rPr>
                  <w:b/>
                  <w:color w:val="000000" w:themeColor="text1"/>
                  <w:sz w:val="18"/>
                  <w:szCs w:val="18"/>
                </w:rPr>
                <w:t>COMPLIANCE WITH RESOLUTION</w:t>
              </w:r>
              <w:r w:rsidRPr="00514125">
                <w:rPr>
                  <w:lang w:eastAsia="zh-CN"/>
                </w:rPr>
                <w:t xml:space="preserve"> </w:t>
              </w:r>
              <w:r w:rsidRPr="00514125">
                <w:rPr>
                  <w:b/>
                  <w:bCs/>
                  <w:sz w:val="18"/>
                  <w:szCs w:val="18"/>
                  <w:lang w:eastAsia="zh-CN"/>
                </w:rPr>
                <w:t>[A117-B]</w:t>
              </w:r>
            </w:ins>
            <w:ins w:id="520" w:author="English71" w:date="2023-04-05T21:06:00Z">
              <w:r w:rsidRPr="00514125">
                <w:rPr>
                  <w:b/>
                  <w:bCs/>
                  <w:sz w:val="18"/>
                  <w:szCs w:val="18"/>
                  <w:lang w:eastAsia="zh-CN"/>
                </w:rPr>
                <w:t xml:space="preserve"> (WRC-23)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A6A6A6" w:themeFill="background1" w:themeFillShade="A6"/>
          </w:tcPr>
          <w:p w14:paraId="4F13B3EC" w14:textId="77777777" w:rsidR="00147F18" w:rsidRPr="00514125" w:rsidRDefault="00147F18" w:rsidP="00147F18">
            <w:pPr>
              <w:keepNext/>
              <w:spacing w:before="40" w:after="40"/>
              <w:rPr>
                <w:ins w:id="521" w:author="Turnbull, Karen" w:date="2022-10-21T10:50:00Z"/>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41EA411F" w14:textId="77777777" w:rsidR="00147F18" w:rsidRPr="00514125" w:rsidRDefault="00373E09" w:rsidP="00147F18">
            <w:pPr>
              <w:tabs>
                <w:tab w:val="left" w:pos="720"/>
              </w:tabs>
              <w:overflowPunct/>
              <w:autoSpaceDE/>
              <w:adjustRightInd/>
              <w:spacing w:before="40" w:after="40"/>
              <w:rPr>
                <w:ins w:id="522" w:author="Turnbull, Karen" w:date="2022-10-21T10:50:00Z"/>
                <w:rFonts w:asciiTheme="majorBidi" w:hAnsiTheme="majorBidi" w:cstheme="majorBidi"/>
                <w:b/>
                <w:bCs/>
                <w:sz w:val="18"/>
                <w:szCs w:val="18"/>
                <w:lang w:eastAsia="zh-CN"/>
              </w:rPr>
            </w:pPr>
            <w:ins w:id="523" w:author="1.17 Chairman" w:date="2022-05-13T06:57:00Z">
              <w:r w:rsidRPr="00514125">
                <w:rPr>
                  <w:rFonts w:asciiTheme="majorBidi" w:hAnsiTheme="majorBidi" w:cstheme="majorBidi"/>
                  <w:b/>
                  <w:bCs/>
                  <w:sz w:val="18"/>
                  <w:szCs w:val="18"/>
                  <w:lang w:eastAsia="zh-CN"/>
                </w:rPr>
                <w:t>A.25</w:t>
              </w:r>
            </w:ins>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52D11AAD" w14:textId="77777777" w:rsidR="00147F18" w:rsidRPr="00514125" w:rsidRDefault="00373E09" w:rsidP="00147F18">
            <w:pPr>
              <w:keepNext/>
              <w:spacing w:before="40" w:after="40"/>
              <w:jc w:val="center"/>
              <w:rPr>
                <w:ins w:id="524" w:author="Turnbull, Karen" w:date="2022-10-21T10:50:00Z"/>
                <w:rFonts w:asciiTheme="majorBidi" w:hAnsiTheme="majorBidi" w:cstheme="majorBidi"/>
                <w:b/>
                <w:bCs/>
                <w:sz w:val="18"/>
                <w:szCs w:val="18"/>
              </w:rPr>
            </w:pPr>
            <w:ins w:id="525" w:author="Turnbull, Karen" w:date="2022-10-21T10:50:00Z">
              <w:r w:rsidRPr="00514125">
                <w:rPr>
                  <w:rFonts w:asciiTheme="majorBidi" w:hAnsiTheme="majorBidi" w:cstheme="majorBidi"/>
                  <w:b/>
                  <w:bCs/>
                  <w:sz w:val="18"/>
                  <w:szCs w:val="18"/>
                </w:rPr>
                <w:t> </w:t>
              </w:r>
            </w:ins>
          </w:p>
        </w:tc>
      </w:tr>
      <w:tr w:rsidR="00147F18" w:rsidRPr="00514125" w14:paraId="1C2404AD" w14:textId="77777777" w:rsidTr="00147F18">
        <w:trPr>
          <w:cantSplit/>
          <w:jc w:val="center"/>
          <w:ins w:id="526" w:author="Turnbull, Karen" w:date="2022-10-21T11:13:00Z"/>
        </w:trPr>
        <w:tc>
          <w:tcPr>
            <w:tcW w:w="1178" w:type="dxa"/>
            <w:tcBorders>
              <w:top w:val="nil"/>
              <w:left w:val="single" w:sz="12" w:space="0" w:color="auto"/>
              <w:bottom w:val="single" w:sz="4" w:space="0" w:color="auto"/>
              <w:right w:val="double" w:sz="6" w:space="0" w:color="auto"/>
            </w:tcBorders>
          </w:tcPr>
          <w:p w14:paraId="07EEF35E" w14:textId="77777777" w:rsidR="00147F18" w:rsidRPr="00514125" w:rsidRDefault="00373E09" w:rsidP="00147F18">
            <w:pPr>
              <w:tabs>
                <w:tab w:val="left" w:pos="720"/>
              </w:tabs>
              <w:overflowPunct/>
              <w:autoSpaceDE/>
              <w:adjustRightInd/>
              <w:spacing w:before="40" w:after="40"/>
              <w:rPr>
                <w:ins w:id="527" w:author="Turnbull, Karen" w:date="2022-10-21T11:13:00Z"/>
                <w:color w:val="000000" w:themeColor="text1"/>
                <w:sz w:val="18"/>
                <w:szCs w:val="18"/>
              </w:rPr>
            </w:pPr>
            <w:ins w:id="528" w:author="1.17 Chairman" w:date="2022-05-13T06:54:00Z">
              <w:r w:rsidRPr="00514125">
                <w:rPr>
                  <w:color w:val="000000" w:themeColor="text1"/>
                  <w:sz w:val="18"/>
                  <w:szCs w:val="18"/>
                </w:rPr>
                <w:t>A.25.</w:t>
              </w:r>
            </w:ins>
            <w:ins w:id="529" w:author="Karina, Cessy" w:date="2023-04-01T23:46:00Z">
              <w:r w:rsidRPr="00514125">
                <w:rPr>
                  <w:color w:val="000000" w:themeColor="text1"/>
                  <w:sz w:val="18"/>
                  <w:szCs w:val="18"/>
                </w:rPr>
                <w:t>a</w:t>
              </w:r>
            </w:ins>
          </w:p>
        </w:tc>
        <w:tc>
          <w:tcPr>
            <w:tcW w:w="8012" w:type="dxa"/>
            <w:tcBorders>
              <w:top w:val="nil"/>
              <w:left w:val="nil"/>
              <w:bottom w:val="single" w:sz="4" w:space="0" w:color="auto"/>
              <w:right w:val="double" w:sz="4" w:space="0" w:color="auto"/>
            </w:tcBorders>
          </w:tcPr>
          <w:p w14:paraId="74FB2441" w14:textId="77777777" w:rsidR="00147F18" w:rsidRPr="00514125" w:rsidRDefault="00373E09" w:rsidP="00147F18">
            <w:pPr>
              <w:keepNext/>
              <w:spacing w:before="40" w:after="40"/>
              <w:ind w:left="170"/>
              <w:rPr>
                <w:ins w:id="530" w:author="Turnbull, Karen" w:date="2022-10-21T11:13:00Z"/>
                <w:color w:val="000000" w:themeColor="text1"/>
                <w:sz w:val="18"/>
                <w:szCs w:val="18"/>
              </w:rPr>
            </w:pPr>
            <w:ins w:id="531" w:author="Gomez, Yoanni" w:date="2023-04-05T18:21:00Z">
              <w:r w:rsidRPr="00514125">
                <w:rPr>
                  <w:color w:val="000000" w:themeColor="text1"/>
                  <w:sz w:val="18"/>
                  <w:szCs w:val="18"/>
                </w:rPr>
                <w:t>a</w:t>
              </w:r>
            </w:ins>
            <w:ins w:id="532" w:author="Gomez, Yoanni" w:date="2023-04-05T18:22:00Z">
              <w:r w:rsidRPr="00514125">
                <w:rPr>
                  <w:color w:val="000000" w:themeColor="text1"/>
                  <w:sz w:val="18"/>
                  <w:szCs w:val="18"/>
                </w:rPr>
                <w:t xml:space="preserve"> </w:t>
              </w:r>
            </w:ins>
            <w:ins w:id="533" w:author="Karina, Cessy" w:date="2023-04-01T23:47:00Z">
              <w:r w:rsidRPr="00514125">
                <w:rPr>
                  <w:color w:val="000000" w:themeColor="text1"/>
                  <w:sz w:val="18"/>
                  <w:szCs w:val="18"/>
                </w:rPr>
                <w:t xml:space="preserve">commitment from the notifying administration of a </w:t>
              </w:r>
            </w:ins>
            <w:ins w:id="534" w:author="1.17 Chairman" w:date="2022-05-13T06:55:00Z">
              <w:r w:rsidRPr="00514125">
                <w:rPr>
                  <w:color w:val="000000" w:themeColor="text1"/>
                  <w:sz w:val="18"/>
                  <w:szCs w:val="18"/>
                </w:rPr>
                <w:t xml:space="preserve">non-GSO </w:t>
              </w:r>
            </w:ins>
            <w:ins w:id="535" w:author="Karina, Cessy" w:date="2023-04-01T23:48:00Z">
              <w:r w:rsidRPr="00514125">
                <w:rPr>
                  <w:color w:val="000000" w:themeColor="text1"/>
                  <w:sz w:val="18"/>
                  <w:szCs w:val="18"/>
                </w:rPr>
                <w:t>space station</w:t>
              </w:r>
            </w:ins>
            <w:ins w:id="536" w:author="1.17 Chairman" w:date="2022-05-13T06:55:00Z">
              <w:r w:rsidRPr="00514125">
                <w:rPr>
                  <w:color w:val="000000" w:themeColor="text1"/>
                  <w:sz w:val="18"/>
                  <w:szCs w:val="18"/>
                </w:rPr>
                <w:t xml:space="preserve"> receiving in the </w:t>
              </w:r>
            </w:ins>
            <w:ins w:id="537" w:author="CPM Rapporteur" w:date="2022-09-08T09:53:00Z">
              <w:r w:rsidRPr="00514125">
                <w:rPr>
                  <w:color w:val="000000" w:themeColor="text1"/>
                  <w:sz w:val="18"/>
                  <w:szCs w:val="18"/>
                </w:rPr>
                <w:t xml:space="preserve">frequency bands </w:t>
              </w:r>
            </w:ins>
            <w:ins w:id="538" w:author="1.17 Chairman" w:date="2022-05-13T06:55:00Z">
              <w:r w:rsidRPr="00514125">
                <w:rPr>
                  <w:color w:val="000000" w:themeColor="text1"/>
                  <w:sz w:val="18"/>
                  <w:szCs w:val="18"/>
                </w:rPr>
                <w:t>27.5-28.6</w:t>
              </w:r>
            </w:ins>
            <w:ins w:id="539" w:author="Turnbull, Karen" w:date="2022-10-21T11:24:00Z">
              <w:r w:rsidRPr="00514125">
                <w:rPr>
                  <w:color w:val="000000" w:themeColor="text1"/>
                  <w:sz w:val="18"/>
                  <w:szCs w:val="18"/>
                </w:rPr>
                <w:t> </w:t>
              </w:r>
            </w:ins>
            <w:ins w:id="540" w:author="1.17 Chairman" w:date="2022-05-13T06:55:00Z">
              <w:r w:rsidRPr="00514125">
                <w:rPr>
                  <w:color w:val="000000" w:themeColor="text1"/>
                  <w:sz w:val="18"/>
                  <w:szCs w:val="18"/>
                </w:rPr>
                <w:t>GHz and 29.5-30.0</w:t>
              </w:r>
            </w:ins>
            <w:ins w:id="541" w:author="Turnbull, Karen" w:date="2022-10-21T11:24:00Z">
              <w:r w:rsidRPr="00514125">
                <w:rPr>
                  <w:color w:val="000000" w:themeColor="text1"/>
                  <w:sz w:val="18"/>
                  <w:szCs w:val="18"/>
                </w:rPr>
                <w:t> </w:t>
              </w:r>
            </w:ins>
            <w:ins w:id="542" w:author="1.17 Chairman" w:date="2022-05-13T06:55:00Z">
              <w:r w:rsidRPr="00514125">
                <w:rPr>
                  <w:color w:val="000000" w:themeColor="text1"/>
                  <w:sz w:val="18"/>
                  <w:szCs w:val="18"/>
                </w:rPr>
                <w:t>GHz that the equivalent power flux-density produced at any point in the geostationary-satellite orbit by emissions from all combined operations of space-to-space</w:t>
              </w:r>
            </w:ins>
            <w:ins w:id="543" w:author="USA-733" w:date="2022-09-08T09:51:00Z">
              <w:r w:rsidRPr="00514125">
                <w:rPr>
                  <w:color w:val="000000" w:themeColor="text1"/>
                  <w:sz w:val="18"/>
                  <w:szCs w:val="18"/>
                </w:rPr>
                <w:t xml:space="preserve"> </w:t>
              </w:r>
            </w:ins>
            <w:ins w:id="544" w:author="1.17 Chairman" w:date="2022-05-13T06:55:00Z">
              <w:r w:rsidRPr="00514125">
                <w:rPr>
                  <w:color w:val="000000" w:themeColor="text1"/>
                  <w:sz w:val="18"/>
                  <w:szCs w:val="18"/>
                </w:rPr>
                <w:t xml:space="preserve">and </w:t>
              </w:r>
            </w:ins>
            <w:ins w:id="545" w:author="Karina, Cessy" w:date="2023-04-01T23:49:00Z">
              <w:r w:rsidRPr="00514125">
                <w:rPr>
                  <w:color w:val="000000" w:themeColor="text1"/>
                  <w:sz w:val="18"/>
                  <w:szCs w:val="18"/>
                </w:rPr>
                <w:t>Earth-to-space links</w:t>
              </w:r>
            </w:ins>
            <w:ins w:id="546" w:author="1.17 Chairman" w:date="2022-05-13T06:55:00Z">
              <w:r w:rsidRPr="00514125">
                <w:rPr>
                  <w:color w:val="000000" w:themeColor="text1"/>
                  <w:sz w:val="18"/>
                  <w:szCs w:val="18"/>
                </w:rPr>
                <w:t xml:space="preserve"> shall not exceed the limits given in Table</w:t>
              </w:r>
            </w:ins>
            <w:ins w:id="547" w:author="Turnbull, Karen" w:date="2022-10-21T11:24:00Z">
              <w:r w:rsidRPr="00514125">
                <w:rPr>
                  <w:color w:val="000000" w:themeColor="text1"/>
                  <w:sz w:val="18"/>
                  <w:szCs w:val="18"/>
                </w:rPr>
                <w:t> </w:t>
              </w:r>
            </w:ins>
            <w:ins w:id="548" w:author="1.17 Chairman" w:date="2022-05-13T06:55:00Z">
              <w:r w:rsidRPr="00514125">
                <w:rPr>
                  <w:b/>
                  <w:bCs/>
                  <w:color w:val="000000" w:themeColor="text1"/>
                  <w:sz w:val="18"/>
                  <w:szCs w:val="18"/>
                </w:rPr>
                <w:t>22</w:t>
              </w:r>
            </w:ins>
            <w:ins w:id="549" w:author="Turnbull, Karen" w:date="2022-10-21T11:24:00Z">
              <w:r w:rsidRPr="00514125">
                <w:rPr>
                  <w:b/>
                  <w:bCs/>
                  <w:color w:val="000000" w:themeColor="text1"/>
                  <w:sz w:val="18"/>
                  <w:szCs w:val="18"/>
                </w:rPr>
                <w:noBreakHyphen/>
              </w:r>
            </w:ins>
            <w:ins w:id="550" w:author="1.17 Chairman" w:date="2022-05-13T06:55:00Z">
              <w:r w:rsidRPr="00514125">
                <w:rPr>
                  <w:b/>
                  <w:bCs/>
                  <w:color w:val="000000" w:themeColor="text1"/>
                  <w:sz w:val="18"/>
                  <w:szCs w:val="18"/>
                </w:rPr>
                <w:t>2</w:t>
              </w:r>
            </w:ins>
          </w:p>
        </w:tc>
        <w:tc>
          <w:tcPr>
            <w:tcW w:w="799" w:type="dxa"/>
            <w:tcBorders>
              <w:top w:val="nil"/>
              <w:left w:val="double" w:sz="4" w:space="0" w:color="auto"/>
              <w:bottom w:val="single" w:sz="4" w:space="0" w:color="auto"/>
              <w:right w:val="single" w:sz="4" w:space="0" w:color="auto"/>
            </w:tcBorders>
            <w:vAlign w:val="center"/>
          </w:tcPr>
          <w:p w14:paraId="61AAB9E9" w14:textId="77777777" w:rsidR="00147F18" w:rsidRPr="00514125" w:rsidRDefault="00147F18" w:rsidP="00147F18">
            <w:pPr>
              <w:spacing w:before="40" w:after="40"/>
              <w:jc w:val="center"/>
              <w:rPr>
                <w:ins w:id="551" w:author="Turnbull, Karen" w:date="2022-10-21T11:13: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DAB19DA" w14:textId="77777777" w:rsidR="00147F18" w:rsidRPr="00514125" w:rsidRDefault="00147F18" w:rsidP="00147F18">
            <w:pPr>
              <w:spacing w:before="40" w:after="40"/>
              <w:jc w:val="center"/>
              <w:rPr>
                <w:ins w:id="552" w:author="Turnbull, Karen" w:date="2022-10-21T11:13: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580BA3D9" w14:textId="77777777" w:rsidR="00147F18" w:rsidRPr="00514125" w:rsidRDefault="00373E09" w:rsidP="00147F18">
            <w:pPr>
              <w:spacing w:before="40" w:after="40"/>
              <w:jc w:val="center"/>
              <w:rPr>
                <w:ins w:id="553" w:author="Turnbull, Karen" w:date="2022-10-21T11:13:00Z"/>
                <w:rFonts w:asciiTheme="majorBidi" w:hAnsiTheme="majorBidi" w:cstheme="majorBidi"/>
                <w:b/>
                <w:bCs/>
                <w:sz w:val="16"/>
                <w:szCs w:val="16"/>
              </w:rPr>
            </w:pPr>
            <w:ins w:id="554" w:author="Karina, Cessy" w:date="2023-04-01T23:51:00Z">
              <w:r w:rsidRPr="00514125">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5199AC26" w14:textId="77777777" w:rsidR="00147F18" w:rsidRPr="00514125" w:rsidRDefault="00147F18" w:rsidP="00147F18">
            <w:pPr>
              <w:spacing w:before="40" w:after="40"/>
              <w:jc w:val="center"/>
              <w:rPr>
                <w:ins w:id="555" w:author="Turnbull, Karen" w:date="2022-10-21T11:13: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0F6E125D" w14:textId="77777777" w:rsidR="00147F18" w:rsidRPr="00514125" w:rsidRDefault="00373E09" w:rsidP="00147F18">
            <w:pPr>
              <w:spacing w:before="40" w:after="40"/>
              <w:jc w:val="center"/>
              <w:rPr>
                <w:ins w:id="556" w:author="Turnbull, Karen" w:date="2022-10-21T11:13:00Z"/>
                <w:rFonts w:asciiTheme="majorBidi" w:hAnsiTheme="majorBidi" w:cstheme="majorBidi"/>
                <w:b/>
                <w:bCs/>
                <w:sz w:val="16"/>
                <w:szCs w:val="16"/>
              </w:rPr>
            </w:pPr>
            <w:ins w:id="557" w:author="Karina, Cessy" w:date="2023-04-02T12:45:00Z">
              <w:r w:rsidRPr="00514125">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0CC32420" w14:textId="77777777" w:rsidR="00147F18" w:rsidRPr="00514125" w:rsidRDefault="00147F18" w:rsidP="00147F18">
            <w:pPr>
              <w:spacing w:before="40" w:after="40"/>
              <w:jc w:val="center"/>
              <w:rPr>
                <w:ins w:id="558" w:author="Turnbull, Karen" w:date="2022-10-21T11:13: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54D84CA" w14:textId="77777777" w:rsidR="00147F18" w:rsidRPr="00514125" w:rsidRDefault="00147F18" w:rsidP="00147F18">
            <w:pPr>
              <w:spacing w:before="40" w:after="40"/>
              <w:jc w:val="center"/>
              <w:rPr>
                <w:ins w:id="559" w:author="Turnbull, Karen" w:date="2022-10-21T11:13: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9EC16D1" w14:textId="77777777" w:rsidR="00147F18" w:rsidRPr="00514125" w:rsidRDefault="00147F18" w:rsidP="00147F18">
            <w:pPr>
              <w:spacing w:before="40" w:after="40"/>
              <w:jc w:val="center"/>
              <w:rPr>
                <w:ins w:id="560" w:author="Turnbull, Karen" w:date="2022-10-21T11:13:00Z"/>
                <w:rFonts w:asciiTheme="majorBidi" w:hAnsiTheme="majorBidi" w:cstheme="majorBidi"/>
                <w:sz w:val="16"/>
                <w:szCs w:val="16"/>
              </w:rPr>
            </w:pPr>
          </w:p>
        </w:tc>
        <w:tc>
          <w:tcPr>
            <w:tcW w:w="799" w:type="dxa"/>
            <w:tcBorders>
              <w:top w:val="nil"/>
              <w:left w:val="nil"/>
              <w:bottom w:val="single" w:sz="4" w:space="0" w:color="auto"/>
              <w:right w:val="double" w:sz="6" w:space="0" w:color="auto"/>
            </w:tcBorders>
            <w:vAlign w:val="center"/>
          </w:tcPr>
          <w:p w14:paraId="71343D2B" w14:textId="77777777" w:rsidR="00147F18" w:rsidRPr="00514125" w:rsidRDefault="00147F18" w:rsidP="00147F18">
            <w:pPr>
              <w:spacing w:before="40" w:after="40"/>
              <w:jc w:val="center"/>
              <w:rPr>
                <w:ins w:id="561" w:author="Turnbull, Karen" w:date="2022-10-21T11:13:00Z"/>
                <w:rFonts w:asciiTheme="majorBidi" w:hAnsiTheme="majorBidi" w:cstheme="majorBidi"/>
                <w:sz w:val="16"/>
                <w:szCs w:val="16"/>
              </w:rPr>
            </w:pPr>
          </w:p>
        </w:tc>
        <w:tc>
          <w:tcPr>
            <w:tcW w:w="1357" w:type="dxa"/>
            <w:tcBorders>
              <w:top w:val="nil"/>
              <w:left w:val="nil"/>
              <w:bottom w:val="single" w:sz="4" w:space="0" w:color="auto"/>
              <w:right w:val="double" w:sz="6" w:space="0" w:color="auto"/>
            </w:tcBorders>
          </w:tcPr>
          <w:p w14:paraId="7C1B9487" w14:textId="77777777" w:rsidR="00147F18" w:rsidRPr="00514125" w:rsidRDefault="00373E09" w:rsidP="00147F18">
            <w:pPr>
              <w:tabs>
                <w:tab w:val="left" w:pos="720"/>
              </w:tabs>
              <w:overflowPunct/>
              <w:autoSpaceDE/>
              <w:adjustRightInd/>
              <w:spacing w:before="40" w:after="40"/>
              <w:rPr>
                <w:ins w:id="562" w:author="Turnbull, Karen" w:date="2022-10-21T11:13:00Z"/>
                <w:color w:val="000000" w:themeColor="text1"/>
                <w:sz w:val="18"/>
                <w:szCs w:val="18"/>
              </w:rPr>
            </w:pPr>
            <w:ins w:id="563" w:author="1.17 Chairman" w:date="2022-05-13T06:56:00Z">
              <w:r w:rsidRPr="00514125">
                <w:rPr>
                  <w:color w:val="000000" w:themeColor="text1"/>
                  <w:sz w:val="18"/>
                  <w:szCs w:val="18"/>
                </w:rPr>
                <w:t>A.25.</w:t>
              </w:r>
            </w:ins>
            <w:ins w:id="564" w:author="Karina, Cessy" w:date="2023-04-01T23:51:00Z">
              <w:r w:rsidRPr="00514125">
                <w:rPr>
                  <w:color w:val="000000" w:themeColor="text1"/>
                  <w:sz w:val="18"/>
                  <w:szCs w:val="18"/>
                </w:rPr>
                <w:t>a</w:t>
              </w:r>
            </w:ins>
          </w:p>
        </w:tc>
        <w:tc>
          <w:tcPr>
            <w:tcW w:w="608" w:type="dxa"/>
            <w:tcBorders>
              <w:top w:val="nil"/>
              <w:left w:val="nil"/>
              <w:bottom w:val="single" w:sz="4" w:space="0" w:color="auto"/>
              <w:right w:val="single" w:sz="12" w:space="0" w:color="auto"/>
            </w:tcBorders>
            <w:vAlign w:val="center"/>
          </w:tcPr>
          <w:p w14:paraId="491DED43" w14:textId="77777777" w:rsidR="00147F18" w:rsidRPr="00514125" w:rsidRDefault="00147F18" w:rsidP="00147F18">
            <w:pPr>
              <w:spacing w:before="40" w:after="40"/>
              <w:jc w:val="center"/>
              <w:rPr>
                <w:ins w:id="565" w:author="Turnbull, Karen" w:date="2022-10-21T11:13:00Z"/>
                <w:rFonts w:asciiTheme="majorBidi" w:hAnsiTheme="majorBidi" w:cstheme="majorBidi"/>
                <w:b/>
                <w:bCs/>
                <w:sz w:val="18"/>
                <w:szCs w:val="18"/>
              </w:rPr>
            </w:pPr>
          </w:p>
        </w:tc>
      </w:tr>
      <w:tr w:rsidR="00147F18" w:rsidRPr="00514125" w14:paraId="47B10A6E" w14:textId="77777777" w:rsidTr="00147F18">
        <w:trPr>
          <w:cantSplit/>
          <w:jc w:val="center"/>
          <w:ins w:id="566" w:author="Gomez, Yoanni" w:date="2023-04-04T11:26:00Z"/>
        </w:trPr>
        <w:tc>
          <w:tcPr>
            <w:tcW w:w="1178" w:type="dxa"/>
            <w:tcBorders>
              <w:top w:val="nil"/>
              <w:left w:val="single" w:sz="12" w:space="0" w:color="auto"/>
              <w:bottom w:val="single" w:sz="4" w:space="0" w:color="auto"/>
              <w:right w:val="double" w:sz="6" w:space="0" w:color="auto"/>
            </w:tcBorders>
          </w:tcPr>
          <w:p w14:paraId="2CD41274" w14:textId="77777777" w:rsidR="00147F18" w:rsidRPr="00514125" w:rsidRDefault="00373E09" w:rsidP="00147F18">
            <w:pPr>
              <w:tabs>
                <w:tab w:val="left" w:pos="720"/>
              </w:tabs>
              <w:overflowPunct/>
              <w:autoSpaceDE/>
              <w:adjustRightInd/>
              <w:spacing w:before="40" w:after="40"/>
              <w:rPr>
                <w:ins w:id="567" w:author="Gomez, Yoanni" w:date="2023-04-04T11:26:00Z"/>
                <w:color w:val="000000" w:themeColor="text1"/>
                <w:sz w:val="18"/>
                <w:szCs w:val="18"/>
              </w:rPr>
            </w:pPr>
            <w:ins w:id="568" w:author="Gomez, Yoanni" w:date="2023-04-04T11:26:00Z">
              <w:r w:rsidRPr="00514125">
                <w:rPr>
                  <w:color w:val="000000" w:themeColor="text1"/>
                  <w:sz w:val="18"/>
                  <w:szCs w:val="18"/>
                </w:rPr>
                <w:t>A.25</w:t>
              </w:r>
            </w:ins>
            <w:r w:rsidRPr="00514125">
              <w:rPr>
                <w:color w:val="000000" w:themeColor="text1"/>
                <w:sz w:val="18"/>
                <w:szCs w:val="18"/>
              </w:rPr>
              <w:t>.</w:t>
            </w:r>
            <w:ins w:id="569" w:author="Gomez, Yoanni" w:date="2023-04-04T11:26:00Z">
              <w:r w:rsidRPr="00514125">
                <w:rPr>
                  <w:color w:val="000000" w:themeColor="text1"/>
                  <w:sz w:val="18"/>
                  <w:szCs w:val="18"/>
                </w:rPr>
                <w:t>b</w:t>
              </w:r>
            </w:ins>
          </w:p>
        </w:tc>
        <w:tc>
          <w:tcPr>
            <w:tcW w:w="8012" w:type="dxa"/>
            <w:tcBorders>
              <w:top w:val="nil"/>
              <w:left w:val="nil"/>
              <w:bottom w:val="single" w:sz="4" w:space="0" w:color="auto"/>
              <w:right w:val="double" w:sz="4" w:space="0" w:color="auto"/>
            </w:tcBorders>
          </w:tcPr>
          <w:p w14:paraId="5ED4A90E" w14:textId="77777777" w:rsidR="00147F18" w:rsidRPr="00514125" w:rsidRDefault="00373E09" w:rsidP="00147F18">
            <w:pPr>
              <w:keepNext/>
              <w:spacing w:before="40" w:after="40"/>
              <w:ind w:left="170"/>
              <w:rPr>
                <w:ins w:id="570" w:author="Gomez, Yoanni" w:date="2023-04-04T11:26:00Z"/>
                <w:color w:val="000000" w:themeColor="text1"/>
                <w:sz w:val="18"/>
                <w:szCs w:val="18"/>
              </w:rPr>
            </w:pPr>
            <w:ins w:id="571" w:author="Gomez, Yoanni" w:date="2023-04-04T11:26:00Z">
              <w:r w:rsidRPr="00514125">
                <w:rPr>
                  <w:color w:val="000000" w:themeColor="text1"/>
                  <w:sz w:val="18"/>
                  <w:szCs w:val="18"/>
                </w:rPr>
                <w:t xml:space="preserve">a commitment from the notifying administration that, upon receiving a report of unacceptable interference, from its non-GSO space station transmitting in frequency bands (27.5-30 GHz) the notifying administration will follow the procedures in </w:t>
              </w:r>
              <w:r w:rsidRPr="00514125">
                <w:rPr>
                  <w:i/>
                  <w:iCs/>
                  <w:color w:val="000000" w:themeColor="text1"/>
                  <w:sz w:val="18"/>
                  <w:szCs w:val="18"/>
                </w:rPr>
                <w:t>resolves further</w:t>
              </w:r>
              <w:r w:rsidRPr="00514125">
                <w:rPr>
                  <w:color w:val="000000" w:themeColor="text1"/>
                  <w:sz w:val="18"/>
                  <w:szCs w:val="18"/>
                </w:rPr>
                <w:t> 2 of Resolution</w:t>
              </w:r>
            </w:ins>
            <w:ins w:id="572" w:author="English71" w:date="2023-04-15T07:45:00Z">
              <w:r w:rsidRPr="00514125">
                <w:rPr>
                  <w:color w:val="000000" w:themeColor="text1"/>
                  <w:sz w:val="18"/>
                  <w:szCs w:val="18"/>
                </w:rPr>
                <w:t> </w:t>
              </w:r>
            </w:ins>
            <w:ins w:id="573" w:author="Gomez, Yoanni" w:date="2023-04-04T11:26:00Z">
              <w:r w:rsidRPr="00514125">
                <w:rPr>
                  <w:b/>
                  <w:bCs/>
                  <w:color w:val="000000" w:themeColor="text1"/>
                  <w:sz w:val="18"/>
                  <w:szCs w:val="18"/>
                </w:rPr>
                <w:t>[A117</w:t>
              </w:r>
            </w:ins>
            <w:ins w:id="574" w:author="English71" w:date="2023-04-15T07:45:00Z">
              <w:r w:rsidRPr="00514125">
                <w:rPr>
                  <w:b/>
                  <w:bCs/>
                  <w:color w:val="000000" w:themeColor="text1"/>
                  <w:sz w:val="18"/>
                  <w:szCs w:val="18"/>
                </w:rPr>
                <w:noBreakHyphen/>
              </w:r>
            </w:ins>
            <w:ins w:id="575" w:author="Gomez, Yoanni" w:date="2023-04-04T11:26:00Z">
              <w:r w:rsidRPr="00514125">
                <w:rPr>
                  <w:b/>
                  <w:bCs/>
                  <w:color w:val="000000" w:themeColor="text1"/>
                  <w:sz w:val="18"/>
                  <w:szCs w:val="18"/>
                </w:rPr>
                <w:t>B] (WRC</w:t>
              </w:r>
              <w:r w:rsidRPr="00514125">
                <w:rPr>
                  <w:b/>
                  <w:bCs/>
                  <w:color w:val="000000" w:themeColor="text1"/>
                  <w:sz w:val="18"/>
                  <w:szCs w:val="18"/>
                </w:rPr>
                <w:noBreakHyphen/>
                <w:t>23)</w:t>
              </w:r>
            </w:ins>
          </w:p>
          <w:p w14:paraId="1F6671C7" w14:textId="77777777" w:rsidR="00147F18" w:rsidRPr="00514125" w:rsidRDefault="00373E09" w:rsidP="00147F18">
            <w:pPr>
              <w:spacing w:before="40" w:after="40"/>
              <w:ind w:left="340"/>
              <w:rPr>
                <w:ins w:id="576" w:author="Gomez, Yoanni" w:date="2023-04-04T11:26:00Z"/>
                <w:color w:val="000000" w:themeColor="text1"/>
                <w:sz w:val="18"/>
                <w:szCs w:val="18"/>
              </w:rPr>
            </w:pPr>
            <w:ins w:id="577" w:author="Gomez, Yoanni" w:date="2023-04-04T11:26:00Z">
              <w:r w:rsidRPr="00514125">
                <w:rPr>
                  <w:color w:val="000000" w:themeColor="text1"/>
                  <w:sz w:val="18"/>
                  <w:szCs w:val="18"/>
                </w:rPr>
                <w:t>Required only for the notification of non-GSO space stations submitted in accordance with Resolution </w:t>
              </w:r>
              <w:r w:rsidRPr="00514125">
                <w:rPr>
                  <w:b/>
                  <w:bCs/>
                  <w:color w:val="000000" w:themeColor="text1"/>
                  <w:sz w:val="18"/>
                  <w:szCs w:val="18"/>
                </w:rPr>
                <w:t>[A117</w:t>
              </w:r>
            </w:ins>
            <w:ins w:id="578" w:author="English71" w:date="2023-04-15T07:45:00Z">
              <w:r w:rsidRPr="00514125">
                <w:rPr>
                  <w:b/>
                  <w:bCs/>
                  <w:color w:val="000000" w:themeColor="text1"/>
                  <w:sz w:val="18"/>
                  <w:szCs w:val="18"/>
                </w:rPr>
                <w:noBreakHyphen/>
              </w:r>
            </w:ins>
            <w:ins w:id="579" w:author="Gomez, Yoanni" w:date="2023-04-04T11:26:00Z">
              <w:r w:rsidRPr="00514125">
                <w:rPr>
                  <w:b/>
                  <w:bCs/>
                  <w:color w:val="000000" w:themeColor="text1"/>
                  <w:sz w:val="18"/>
                  <w:szCs w:val="18"/>
                </w:rPr>
                <w:t>B] (WRC</w:t>
              </w:r>
            </w:ins>
            <w:ins w:id="580" w:author="English71" w:date="2023-04-15T07:46:00Z">
              <w:r w:rsidRPr="00514125">
                <w:rPr>
                  <w:b/>
                  <w:bCs/>
                  <w:color w:val="000000" w:themeColor="text1"/>
                  <w:sz w:val="18"/>
                  <w:szCs w:val="18"/>
                </w:rPr>
                <w:noBreakHyphen/>
              </w:r>
            </w:ins>
            <w:ins w:id="581" w:author="Gomez, Yoanni" w:date="2023-04-04T11:26:00Z">
              <w:r w:rsidRPr="00514125">
                <w:rPr>
                  <w:b/>
                  <w:bCs/>
                  <w:color w:val="000000" w:themeColor="text1"/>
                  <w:sz w:val="18"/>
                  <w:szCs w:val="18"/>
                </w:rPr>
                <w:t>23)</w:t>
              </w:r>
            </w:ins>
          </w:p>
        </w:tc>
        <w:tc>
          <w:tcPr>
            <w:tcW w:w="799" w:type="dxa"/>
            <w:tcBorders>
              <w:top w:val="nil"/>
              <w:left w:val="double" w:sz="4" w:space="0" w:color="auto"/>
              <w:bottom w:val="single" w:sz="4" w:space="0" w:color="auto"/>
              <w:right w:val="single" w:sz="4" w:space="0" w:color="auto"/>
            </w:tcBorders>
            <w:vAlign w:val="center"/>
          </w:tcPr>
          <w:p w14:paraId="3827A427" w14:textId="77777777" w:rsidR="00147F18" w:rsidRPr="00514125" w:rsidRDefault="00147F18" w:rsidP="00147F18">
            <w:pPr>
              <w:spacing w:before="40" w:after="40"/>
              <w:jc w:val="center"/>
              <w:rPr>
                <w:ins w:id="582"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3D1433C" w14:textId="77777777" w:rsidR="00147F18" w:rsidRPr="00514125" w:rsidRDefault="00147F18" w:rsidP="00147F18">
            <w:pPr>
              <w:spacing w:before="40" w:after="40"/>
              <w:jc w:val="center"/>
              <w:rPr>
                <w:ins w:id="583"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6E0D312E" w14:textId="77777777" w:rsidR="00147F18" w:rsidRPr="00514125" w:rsidRDefault="00147F18" w:rsidP="00147F18">
            <w:pPr>
              <w:spacing w:before="40" w:after="40"/>
              <w:jc w:val="center"/>
              <w:rPr>
                <w:ins w:id="584"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0B24B07E" w14:textId="77777777" w:rsidR="00147F18" w:rsidRPr="00514125" w:rsidRDefault="00147F18" w:rsidP="00147F18">
            <w:pPr>
              <w:spacing w:before="40" w:after="40"/>
              <w:jc w:val="center"/>
              <w:rPr>
                <w:ins w:id="585"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19939224" w14:textId="77777777" w:rsidR="00147F18" w:rsidRPr="00514125" w:rsidRDefault="00373E09" w:rsidP="00147F18">
            <w:pPr>
              <w:spacing w:before="40" w:after="40"/>
              <w:jc w:val="center"/>
              <w:rPr>
                <w:ins w:id="586" w:author="Gomez, Yoanni" w:date="2023-04-04T11:26:00Z"/>
                <w:rFonts w:asciiTheme="majorBidi" w:hAnsiTheme="majorBidi" w:cstheme="majorBidi"/>
                <w:b/>
                <w:bCs/>
                <w:sz w:val="16"/>
                <w:szCs w:val="16"/>
              </w:rPr>
            </w:pPr>
            <w:ins w:id="587" w:author="Gomez, Yoanni" w:date="2023-04-04T11:26:00Z">
              <w:r w:rsidRPr="00514125">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4D5A23AD" w14:textId="77777777" w:rsidR="00147F18" w:rsidRPr="00514125" w:rsidRDefault="00147F18" w:rsidP="00147F18">
            <w:pPr>
              <w:spacing w:before="40" w:after="40"/>
              <w:jc w:val="center"/>
              <w:rPr>
                <w:ins w:id="588"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16179152" w14:textId="77777777" w:rsidR="00147F18" w:rsidRPr="00514125" w:rsidRDefault="00147F18" w:rsidP="00147F18">
            <w:pPr>
              <w:spacing w:before="40" w:after="40"/>
              <w:jc w:val="center"/>
              <w:rPr>
                <w:ins w:id="589"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212EB8BA" w14:textId="77777777" w:rsidR="00147F18" w:rsidRPr="00514125" w:rsidRDefault="00147F18" w:rsidP="00147F18">
            <w:pPr>
              <w:spacing w:before="40" w:after="40"/>
              <w:jc w:val="center"/>
              <w:rPr>
                <w:ins w:id="590" w:author="Gomez, Yoanni" w:date="2023-04-04T11:26:00Z"/>
                <w:rFonts w:asciiTheme="majorBidi" w:hAnsiTheme="majorBidi" w:cstheme="majorBidi"/>
                <w:sz w:val="16"/>
                <w:szCs w:val="16"/>
              </w:rPr>
            </w:pPr>
          </w:p>
        </w:tc>
        <w:tc>
          <w:tcPr>
            <w:tcW w:w="799" w:type="dxa"/>
            <w:tcBorders>
              <w:top w:val="nil"/>
              <w:left w:val="nil"/>
              <w:bottom w:val="single" w:sz="4" w:space="0" w:color="auto"/>
              <w:right w:val="double" w:sz="6" w:space="0" w:color="auto"/>
            </w:tcBorders>
            <w:vAlign w:val="center"/>
          </w:tcPr>
          <w:p w14:paraId="18718B6B" w14:textId="77777777" w:rsidR="00147F18" w:rsidRPr="00514125" w:rsidRDefault="00147F18" w:rsidP="00147F18">
            <w:pPr>
              <w:spacing w:before="40" w:after="40"/>
              <w:jc w:val="center"/>
              <w:rPr>
                <w:ins w:id="591" w:author="Gomez, Yoanni" w:date="2023-04-04T11:26:00Z"/>
                <w:rFonts w:asciiTheme="majorBidi" w:hAnsiTheme="majorBidi" w:cstheme="majorBidi"/>
                <w:sz w:val="16"/>
                <w:szCs w:val="16"/>
              </w:rPr>
            </w:pPr>
          </w:p>
        </w:tc>
        <w:tc>
          <w:tcPr>
            <w:tcW w:w="1357" w:type="dxa"/>
            <w:tcBorders>
              <w:top w:val="nil"/>
              <w:left w:val="nil"/>
              <w:bottom w:val="single" w:sz="4" w:space="0" w:color="auto"/>
              <w:right w:val="double" w:sz="6" w:space="0" w:color="auto"/>
            </w:tcBorders>
          </w:tcPr>
          <w:p w14:paraId="56FE4529" w14:textId="77777777" w:rsidR="00147F18" w:rsidRPr="00514125" w:rsidRDefault="00373E09" w:rsidP="00147F18">
            <w:pPr>
              <w:tabs>
                <w:tab w:val="left" w:pos="720"/>
              </w:tabs>
              <w:overflowPunct/>
              <w:autoSpaceDE/>
              <w:adjustRightInd/>
              <w:spacing w:before="40" w:after="40"/>
              <w:rPr>
                <w:ins w:id="592" w:author="Gomez, Yoanni" w:date="2023-04-04T11:26:00Z"/>
                <w:color w:val="000000" w:themeColor="text1"/>
                <w:sz w:val="18"/>
                <w:szCs w:val="18"/>
              </w:rPr>
            </w:pPr>
            <w:ins w:id="593" w:author="Gomez, Yoanni" w:date="2023-04-04T11:26:00Z">
              <w:r w:rsidRPr="00514125">
                <w:rPr>
                  <w:color w:val="000000" w:themeColor="text1"/>
                  <w:sz w:val="18"/>
                  <w:szCs w:val="18"/>
                </w:rPr>
                <w:t>A.25.b</w:t>
              </w:r>
            </w:ins>
          </w:p>
        </w:tc>
        <w:tc>
          <w:tcPr>
            <w:tcW w:w="608" w:type="dxa"/>
            <w:tcBorders>
              <w:top w:val="nil"/>
              <w:left w:val="nil"/>
              <w:bottom w:val="single" w:sz="4" w:space="0" w:color="auto"/>
              <w:right w:val="single" w:sz="12" w:space="0" w:color="auto"/>
            </w:tcBorders>
            <w:vAlign w:val="center"/>
          </w:tcPr>
          <w:p w14:paraId="73B0260F" w14:textId="77777777" w:rsidR="00147F18" w:rsidRPr="00514125" w:rsidRDefault="00147F18" w:rsidP="00147F18">
            <w:pPr>
              <w:spacing w:before="40" w:after="40"/>
              <w:jc w:val="center"/>
              <w:rPr>
                <w:ins w:id="594" w:author="Gomez, Yoanni" w:date="2023-04-04T11:26:00Z"/>
                <w:rFonts w:asciiTheme="majorBidi" w:hAnsiTheme="majorBidi" w:cstheme="majorBidi"/>
                <w:b/>
                <w:bCs/>
                <w:sz w:val="18"/>
                <w:szCs w:val="18"/>
              </w:rPr>
            </w:pPr>
          </w:p>
        </w:tc>
      </w:tr>
      <w:tr w:rsidR="00147F18" w:rsidRPr="00514125" w14:paraId="5039D07B" w14:textId="77777777" w:rsidTr="00147F18">
        <w:trPr>
          <w:cantSplit/>
          <w:jc w:val="center"/>
          <w:ins w:id="595" w:author="Gomez, Yoanni" w:date="2023-04-04T11:26:00Z"/>
        </w:trPr>
        <w:tc>
          <w:tcPr>
            <w:tcW w:w="1178" w:type="dxa"/>
            <w:tcBorders>
              <w:top w:val="nil"/>
              <w:left w:val="single" w:sz="12" w:space="0" w:color="auto"/>
              <w:bottom w:val="single" w:sz="4" w:space="0" w:color="auto"/>
              <w:right w:val="double" w:sz="6" w:space="0" w:color="auto"/>
            </w:tcBorders>
          </w:tcPr>
          <w:p w14:paraId="6DE9F6E6" w14:textId="77777777" w:rsidR="00147F18" w:rsidRPr="00514125" w:rsidRDefault="00373E09" w:rsidP="00147F18">
            <w:pPr>
              <w:tabs>
                <w:tab w:val="left" w:pos="720"/>
              </w:tabs>
              <w:overflowPunct/>
              <w:autoSpaceDE/>
              <w:adjustRightInd/>
              <w:spacing w:before="40" w:after="40"/>
              <w:rPr>
                <w:ins w:id="596" w:author="Gomez, Yoanni" w:date="2023-04-04T11:26:00Z"/>
                <w:color w:val="000000" w:themeColor="text1"/>
                <w:sz w:val="18"/>
                <w:szCs w:val="18"/>
              </w:rPr>
            </w:pPr>
            <w:ins w:id="597" w:author="Gomez, Yoanni" w:date="2023-04-04T11:26:00Z">
              <w:r w:rsidRPr="00514125">
                <w:rPr>
                  <w:color w:val="000000" w:themeColor="text1"/>
                  <w:sz w:val="18"/>
                  <w:szCs w:val="18"/>
                </w:rPr>
                <w:t>A.</w:t>
              </w:r>
              <w:proofErr w:type="gramStart"/>
              <w:r w:rsidRPr="00514125">
                <w:rPr>
                  <w:color w:val="000000" w:themeColor="text1"/>
                  <w:sz w:val="18"/>
                  <w:szCs w:val="18"/>
                </w:rPr>
                <w:t>25.c.</w:t>
              </w:r>
              <w:proofErr w:type="gramEnd"/>
              <w:r w:rsidRPr="00514125">
                <w:rPr>
                  <w:color w:val="000000" w:themeColor="text1"/>
                  <w:sz w:val="18"/>
                  <w:szCs w:val="18"/>
                </w:rPr>
                <w:t>1</w:t>
              </w:r>
            </w:ins>
          </w:p>
        </w:tc>
        <w:tc>
          <w:tcPr>
            <w:tcW w:w="8012" w:type="dxa"/>
            <w:tcBorders>
              <w:top w:val="nil"/>
              <w:left w:val="nil"/>
              <w:bottom w:val="single" w:sz="4" w:space="0" w:color="auto"/>
              <w:right w:val="double" w:sz="4" w:space="0" w:color="auto"/>
            </w:tcBorders>
          </w:tcPr>
          <w:p w14:paraId="43B1C6B2" w14:textId="77777777" w:rsidR="00147F18" w:rsidRPr="00514125" w:rsidRDefault="00373E09" w:rsidP="00147F18">
            <w:pPr>
              <w:keepNext/>
              <w:spacing w:before="40" w:after="40"/>
              <w:ind w:left="170"/>
              <w:rPr>
                <w:ins w:id="598" w:author="Gomez, Yoanni" w:date="2023-04-04T11:26:00Z"/>
                <w:color w:val="000000" w:themeColor="text1"/>
                <w:sz w:val="18"/>
                <w:szCs w:val="18"/>
              </w:rPr>
            </w:pPr>
            <w:ins w:id="599" w:author="Gomez, Yoanni" w:date="2023-04-04T11:26:00Z">
              <w:r w:rsidRPr="00514125">
                <w:rPr>
                  <w:color w:val="000000" w:themeColor="text1"/>
                  <w:sz w:val="18"/>
                  <w:szCs w:val="18"/>
                </w:rPr>
                <w:t xml:space="preserve">Exclusion zone angle (degrees), the minimum angle to the geostationary-satellite orbit at the non-geostationary space station transmitting space station at which it will operate </w:t>
              </w:r>
              <w:r w:rsidRPr="00514125">
                <w:rPr>
                  <w:rFonts w:asciiTheme="majorBidi" w:hAnsiTheme="majorBidi" w:cstheme="majorBidi"/>
                  <w:sz w:val="18"/>
                  <w:szCs w:val="18"/>
                  <w:lang w:eastAsia="zh-CN"/>
                </w:rPr>
                <w:t>defined at the non-geostationary transmitting space station</w:t>
              </w:r>
            </w:ins>
          </w:p>
        </w:tc>
        <w:tc>
          <w:tcPr>
            <w:tcW w:w="799" w:type="dxa"/>
            <w:tcBorders>
              <w:top w:val="nil"/>
              <w:left w:val="double" w:sz="4" w:space="0" w:color="auto"/>
              <w:bottom w:val="single" w:sz="4" w:space="0" w:color="auto"/>
              <w:right w:val="single" w:sz="4" w:space="0" w:color="auto"/>
            </w:tcBorders>
            <w:vAlign w:val="center"/>
          </w:tcPr>
          <w:p w14:paraId="16207F4C" w14:textId="77777777" w:rsidR="00147F18" w:rsidRPr="00514125" w:rsidRDefault="00147F18" w:rsidP="00147F18">
            <w:pPr>
              <w:spacing w:before="40" w:after="40"/>
              <w:jc w:val="center"/>
              <w:rPr>
                <w:ins w:id="600"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7C037E9" w14:textId="77777777" w:rsidR="00147F18" w:rsidRPr="00514125" w:rsidRDefault="00147F18" w:rsidP="00147F18">
            <w:pPr>
              <w:spacing w:before="40" w:after="40"/>
              <w:jc w:val="center"/>
              <w:rPr>
                <w:ins w:id="601"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242DD36B" w14:textId="77777777" w:rsidR="00147F18" w:rsidRPr="00514125" w:rsidRDefault="00373E09" w:rsidP="00147F18">
            <w:pPr>
              <w:spacing w:before="40" w:after="40"/>
              <w:jc w:val="center"/>
              <w:rPr>
                <w:ins w:id="602" w:author="Gomez, Yoanni" w:date="2023-04-04T11:26:00Z"/>
                <w:rFonts w:asciiTheme="majorBidi" w:hAnsiTheme="majorBidi" w:cstheme="majorBidi"/>
                <w:b/>
                <w:bCs/>
                <w:sz w:val="16"/>
                <w:szCs w:val="16"/>
              </w:rPr>
            </w:pPr>
            <w:ins w:id="603" w:author="Gomez, Yoanni" w:date="2023-04-04T11:26:00Z">
              <w:r w:rsidRPr="00514125">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0D146765" w14:textId="77777777" w:rsidR="00147F18" w:rsidRPr="00514125" w:rsidRDefault="00147F18" w:rsidP="00147F18">
            <w:pPr>
              <w:spacing w:before="40" w:after="40"/>
              <w:jc w:val="center"/>
              <w:rPr>
                <w:ins w:id="604"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62CF5805" w14:textId="77777777" w:rsidR="00147F18" w:rsidRPr="00514125" w:rsidRDefault="00373E09" w:rsidP="00147F18">
            <w:pPr>
              <w:spacing w:before="40" w:after="40"/>
              <w:jc w:val="center"/>
              <w:rPr>
                <w:ins w:id="605" w:author="Gomez, Yoanni" w:date="2023-04-04T11:26:00Z"/>
                <w:rFonts w:asciiTheme="majorBidi" w:hAnsiTheme="majorBidi" w:cstheme="majorBidi"/>
                <w:b/>
                <w:bCs/>
                <w:sz w:val="16"/>
                <w:szCs w:val="16"/>
              </w:rPr>
            </w:pPr>
            <w:ins w:id="606" w:author="Gomez, Yoanni" w:date="2023-04-04T11:26:00Z">
              <w:r w:rsidRPr="00514125">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477098D9" w14:textId="77777777" w:rsidR="00147F18" w:rsidRPr="00514125" w:rsidRDefault="00147F18" w:rsidP="00147F18">
            <w:pPr>
              <w:spacing w:before="40" w:after="40"/>
              <w:jc w:val="center"/>
              <w:rPr>
                <w:ins w:id="607"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5A49F4A" w14:textId="77777777" w:rsidR="00147F18" w:rsidRPr="00514125" w:rsidRDefault="00147F18" w:rsidP="00147F18">
            <w:pPr>
              <w:spacing w:before="40" w:after="40"/>
              <w:jc w:val="center"/>
              <w:rPr>
                <w:ins w:id="608"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77FA748" w14:textId="77777777" w:rsidR="00147F18" w:rsidRPr="00514125" w:rsidRDefault="00147F18" w:rsidP="00147F18">
            <w:pPr>
              <w:spacing w:before="40" w:after="40"/>
              <w:jc w:val="center"/>
              <w:rPr>
                <w:ins w:id="609" w:author="Gomez, Yoanni" w:date="2023-04-04T11:26:00Z"/>
                <w:rFonts w:asciiTheme="majorBidi" w:hAnsiTheme="majorBidi" w:cstheme="majorBidi"/>
                <w:sz w:val="16"/>
                <w:szCs w:val="16"/>
              </w:rPr>
            </w:pPr>
          </w:p>
        </w:tc>
        <w:tc>
          <w:tcPr>
            <w:tcW w:w="799" w:type="dxa"/>
            <w:tcBorders>
              <w:top w:val="nil"/>
              <w:left w:val="nil"/>
              <w:bottom w:val="single" w:sz="4" w:space="0" w:color="auto"/>
              <w:right w:val="double" w:sz="6" w:space="0" w:color="auto"/>
            </w:tcBorders>
            <w:vAlign w:val="center"/>
          </w:tcPr>
          <w:p w14:paraId="57416759" w14:textId="77777777" w:rsidR="00147F18" w:rsidRPr="00514125" w:rsidRDefault="00147F18" w:rsidP="00147F18">
            <w:pPr>
              <w:spacing w:before="40" w:after="40"/>
              <w:jc w:val="center"/>
              <w:rPr>
                <w:ins w:id="610" w:author="Gomez, Yoanni" w:date="2023-04-04T11:26:00Z"/>
                <w:rFonts w:asciiTheme="majorBidi" w:hAnsiTheme="majorBidi" w:cstheme="majorBidi"/>
                <w:sz w:val="16"/>
                <w:szCs w:val="16"/>
              </w:rPr>
            </w:pPr>
          </w:p>
        </w:tc>
        <w:tc>
          <w:tcPr>
            <w:tcW w:w="1357" w:type="dxa"/>
            <w:tcBorders>
              <w:top w:val="nil"/>
              <w:left w:val="nil"/>
              <w:bottom w:val="single" w:sz="4" w:space="0" w:color="auto"/>
              <w:right w:val="double" w:sz="6" w:space="0" w:color="auto"/>
            </w:tcBorders>
          </w:tcPr>
          <w:p w14:paraId="03269448" w14:textId="77777777" w:rsidR="00147F18" w:rsidRPr="00514125" w:rsidRDefault="00373E09" w:rsidP="00147F18">
            <w:pPr>
              <w:tabs>
                <w:tab w:val="left" w:pos="720"/>
              </w:tabs>
              <w:overflowPunct/>
              <w:autoSpaceDE/>
              <w:adjustRightInd/>
              <w:spacing w:before="40" w:after="40"/>
              <w:rPr>
                <w:ins w:id="611" w:author="Gomez, Yoanni" w:date="2023-04-04T11:26:00Z"/>
                <w:color w:val="000000" w:themeColor="text1"/>
                <w:sz w:val="18"/>
                <w:szCs w:val="18"/>
              </w:rPr>
            </w:pPr>
            <w:ins w:id="612" w:author="Gomez, Yoanni" w:date="2023-04-04T11:26:00Z">
              <w:r w:rsidRPr="00514125">
                <w:rPr>
                  <w:color w:val="000000" w:themeColor="text1"/>
                  <w:sz w:val="18"/>
                  <w:szCs w:val="18"/>
                </w:rPr>
                <w:t>A25c1</w:t>
              </w:r>
            </w:ins>
          </w:p>
        </w:tc>
        <w:tc>
          <w:tcPr>
            <w:tcW w:w="608" w:type="dxa"/>
            <w:tcBorders>
              <w:top w:val="nil"/>
              <w:left w:val="nil"/>
              <w:bottom w:val="single" w:sz="4" w:space="0" w:color="auto"/>
              <w:right w:val="single" w:sz="12" w:space="0" w:color="auto"/>
            </w:tcBorders>
            <w:vAlign w:val="center"/>
          </w:tcPr>
          <w:p w14:paraId="7A13448D" w14:textId="77777777" w:rsidR="00147F18" w:rsidRPr="00514125" w:rsidRDefault="00147F18" w:rsidP="00147F18">
            <w:pPr>
              <w:spacing w:before="40" w:after="40"/>
              <w:jc w:val="center"/>
              <w:rPr>
                <w:ins w:id="613" w:author="Gomez, Yoanni" w:date="2023-04-04T11:26:00Z"/>
                <w:rFonts w:asciiTheme="majorBidi" w:hAnsiTheme="majorBidi" w:cstheme="majorBidi"/>
                <w:b/>
                <w:bCs/>
                <w:sz w:val="18"/>
                <w:szCs w:val="18"/>
              </w:rPr>
            </w:pPr>
          </w:p>
        </w:tc>
      </w:tr>
      <w:tr w:rsidR="00147F18" w:rsidRPr="00514125" w14:paraId="5D934631" w14:textId="77777777" w:rsidTr="00147F18">
        <w:trPr>
          <w:cantSplit/>
          <w:jc w:val="center"/>
          <w:ins w:id="614" w:author="Gomez, Yoanni" w:date="2023-04-04T11:26:00Z"/>
        </w:trPr>
        <w:tc>
          <w:tcPr>
            <w:tcW w:w="1178" w:type="dxa"/>
            <w:tcBorders>
              <w:top w:val="nil"/>
              <w:left w:val="single" w:sz="12" w:space="0" w:color="auto"/>
              <w:bottom w:val="single" w:sz="4" w:space="0" w:color="auto"/>
              <w:right w:val="double" w:sz="6" w:space="0" w:color="auto"/>
            </w:tcBorders>
          </w:tcPr>
          <w:p w14:paraId="54FFE7CF" w14:textId="77777777" w:rsidR="00147F18" w:rsidRPr="00514125" w:rsidRDefault="00373E09" w:rsidP="00147F18">
            <w:pPr>
              <w:tabs>
                <w:tab w:val="left" w:pos="720"/>
              </w:tabs>
              <w:overflowPunct/>
              <w:autoSpaceDE/>
              <w:adjustRightInd/>
              <w:spacing w:before="40" w:after="40"/>
              <w:rPr>
                <w:ins w:id="615" w:author="Gomez, Yoanni" w:date="2023-04-04T11:26:00Z"/>
                <w:color w:val="000000" w:themeColor="text1"/>
                <w:sz w:val="18"/>
                <w:szCs w:val="18"/>
              </w:rPr>
            </w:pPr>
            <w:ins w:id="616" w:author="Gomez, Yoanni" w:date="2023-04-04T11:26:00Z">
              <w:r w:rsidRPr="00514125">
                <w:rPr>
                  <w:color w:val="000000" w:themeColor="text1"/>
                  <w:sz w:val="18"/>
                  <w:szCs w:val="18"/>
                </w:rPr>
                <w:t>A.</w:t>
              </w:r>
              <w:proofErr w:type="gramStart"/>
              <w:r w:rsidRPr="00514125">
                <w:rPr>
                  <w:color w:val="000000" w:themeColor="text1"/>
                  <w:sz w:val="18"/>
                  <w:szCs w:val="18"/>
                </w:rPr>
                <w:t>25.c.</w:t>
              </w:r>
              <w:proofErr w:type="gramEnd"/>
              <w:r w:rsidRPr="00514125">
                <w:rPr>
                  <w:color w:val="000000" w:themeColor="text1"/>
                  <w:sz w:val="18"/>
                  <w:szCs w:val="18"/>
                </w:rPr>
                <w:t>2</w:t>
              </w:r>
            </w:ins>
          </w:p>
        </w:tc>
        <w:tc>
          <w:tcPr>
            <w:tcW w:w="8012" w:type="dxa"/>
            <w:tcBorders>
              <w:top w:val="nil"/>
              <w:left w:val="nil"/>
              <w:bottom w:val="single" w:sz="4" w:space="0" w:color="auto"/>
              <w:right w:val="double" w:sz="4" w:space="0" w:color="auto"/>
            </w:tcBorders>
          </w:tcPr>
          <w:p w14:paraId="786CC3F7" w14:textId="77777777" w:rsidR="00147F18" w:rsidRPr="00514125" w:rsidRDefault="00373E09" w:rsidP="00147F18">
            <w:pPr>
              <w:keepNext/>
              <w:spacing w:before="40" w:after="40"/>
              <w:ind w:left="170"/>
              <w:rPr>
                <w:ins w:id="617" w:author="Gomez, Yoanni" w:date="2023-04-04T11:26:00Z"/>
                <w:color w:val="000000" w:themeColor="text1"/>
                <w:sz w:val="18"/>
                <w:szCs w:val="18"/>
              </w:rPr>
            </w:pPr>
            <w:ins w:id="618" w:author="Gomez, Yoanni" w:date="2023-04-04T11:26:00Z">
              <w:r w:rsidRPr="00514125">
                <w:rPr>
                  <w:color w:val="000000" w:themeColor="text1"/>
                  <w:sz w:val="18"/>
                  <w:szCs w:val="18"/>
                </w:rPr>
                <w:t xml:space="preserve">Mask pattern defined in terms of </w:t>
              </w:r>
              <w:proofErr w:type="gramStart"/>
              <w:r w:rsidRPr="00514125">
                <w:rPr>
                  <w:color w:val="000000" w:themeColor="text1"/>
                  <w:sz w:val="18"/>
                  <w:szCs w:val="18"/>
                </w:rPr>
                <w:t xml:space="preserve">the  </w:t>
              </w:r>
              <w:proofErr w:type="spellStart"/>
              <w:r w:rsidRPr="00514125">
                <w:rPr>
                  <w:color w:val="000000" w:themeColor="text1"/>
                  <w:sz w:val="18"/>
                  <w:szCs w:val="18"/>
                </w:rPr>
                <w:t>e.i.r.p</w:t>
              </w:r>
              <w:proofErr w:type="spellEnd"/>
              <w:r w:rsidRPr="00514125">
                <w:rPr>
                  <w:color w:val="000000" w:themeColor="text1"/>
                  <w:sz w:val="18"/>
                  <w:szCs w:val="18"/>
                </w:rPr>
                <w:t>.</w:t>
              </w:r>
              <w:proofErr w:type="gramEnd"/>
              <w:r w:rsidRPr="00514125">
                <w:rPr>
                  <w:color w:val="000000" w:themeColor="text1"/>
                  <w:sz w:val="18"/>
                  <w:szCs w:val="18"/>
                </w:rPr>
                <w:t xml:space="preserve"> in a 40 kHz bandwidth as a function of the off-axis angle between the non-geostationary transmitting space station boresight line and the line from the non-geostationary transmitting space station to a point on the geostationary-satellite orbit</w:t>
              </w:r>
            </w:ins>
          </w:p>
        </w:tc>
        <w:tc>
          <w:tcPr>
            <w:tcW w:w="799" w:type="dxa"/>
            <w:tcBorders>
              <w:top w:val="nil"/>
              <w:left w:val="double" w:sz="4" w:space="0" w:color="auto"/>
              <w:bottom w:val="single" w:sz="4" w:space="0" w:color="auto"/>
              <w:right w:val="single" w:sz="4" w:space="0" w:color="auto"/>
            </w:tcBorders>
            <w:vAlign w:val="center"/>
          </w:tcPr>
          <w:p w14:paraId="7FA6DDC7" w14:textId="77777777" w:rsidR="00147F18" w:rsidRPr="00514125" w:rsidRDefault="00147F18" w:rsidP="00147F18">
            <w:pPr>
              <w:spacing w:before="40" w:after="40"/>
              <w:jc w:val="center"/>
              <w:rPr>
                <w:ins w:id="619"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F970FA8" w14:textId="77777777" w:rsidR="00147F18" w:rsidRPr="00514125" w:rsidRDefault="00147F18" w:rsidP="00147F18">
            <w:pPr>
              <w:spacing w:before="40" w:after="40"/>
              <w:jc w:val="center"/>
              <w:rPr>
                <w:ins w:id="620"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21407D52" w14:textId="77777777" w:rsidR="00147F18" w:rsidRPr="00514125" w:rsidRDefault="00373E09" w:rsidP="00147F18">
            <w:pPr>
              <w:spacing w:before="40" w:after="40"/>
              <w:jc w:val="center"/>
              <w:rPr>
                <w:ins w:id="621" w:author="Gomez, Yoanni" w:date="2023-04-04T11:26:00Z"/>
                <w:rFonts w:asciiTheme="majorBidi" w:hAnsiTheme="majorBidi" w:cstheme="majorBidi"/>
                <w:b/>
                <w:bCs/>
                <w:sz w:val="16"/>
                <w:szCs w:val="16"/>
              </w:rPr>
            </w:pPr>
            <w:ins w:id="622" w:author="Gomez, Yoanni" w:date="2023-04-04T11:26:00Z">
              <w:r w:rsidRPr="00514125">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42146BBC" w14:textId="77777777" w:rsidR="00147F18" w:rsidRPr="00514125" w:rsidRDefault="00147F18" w:rsidP="00147F18">
            <w:pPr>
              <w:spacing w:before="40" w:after="40"/>
              <w:jc w:val="center"/>
              <w:rPr>
                <w:ins w:id="623"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2475E6F0" w14:textId="77777777" w:rsidR="00147F18" w:rsidRPr="00514125" w:rsidRDefault="00373E09" w:rsidP="00147F18">
            <w:pPr>
              <w:spacing w:before="40" w:after="40"/>
              <w:jc w:val="center"/>
              <w:rPr>
                <w:ins w:id="624" w:author="Gomez, Yoanni" w:date="2023-04-04T11:26:00Z"/>
                <w:rFonts w:asciiTheme="majorBidi" w:hAnsiTheme="majorBidi" w:cstheme="majorBidi"/>
                <w:b/>
                <w:bCs/>
                <w:sz w:val="16"/>
                <w:szCs w:val="16"/>
              </w:rPr>
            </w:pPr>
            <w:ins w:id="625" w:author="Gomez, Yoanni" w:date="2023-04-04T11:26:00Z">
              <w:r w:rsidRPr="00514125">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5A293E48" w14:textId="77777777" w:rsidR="00147F18" w:rsidRPr="00514125" w:rsidRDefault="00147F18" w:rsidP="00147F18">
            <w:pPr>
              <w:spacing w:before="40" w:after="40"/>
              <w:jc w:val="center"/>
              <w:rPr>
                <w:ins w:id="626"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B4739BA" w14:textId="77777777" w:rsidR="00147F18" w:rsidRPr="00514125" w:rsidRDefault="00147F18" w:rsidP="00147F18">
            <w:pPr>
              <w:spacing w:before="40" w:after="40"/>
              <w:jc w:val="center"/>
              <w:rPr>
                <w:ins w:id="627"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67E9226" w14:textId="77777777" w:rsidR="00147F18" w:rsidRPr="00514125" w:rsidRDefault="00147F18" w:rsidP="00147F18">
            <w:pPr>
              <w:spacing w:before="40" w:after="40"/>
              <w:jc w:val="center"/>
              <w:rPr>
                <w:ins w:id="628" w:author="Gomez, Yoanni" w:date="2023-04-04T11:26:00Z"/>
                <w:rFonts w:asciiTheme="majorBidi" w:hAnsiTheme="majorBidi" w:cstheme="majorBidi"/>
                <w:sz w:val="16"/>
                <w:szCs w:val="16"/>
              </w:rPr>
            </w:pPr>
          </w:p>
        </w:tc>
        <w:tc>
          <w:tcPr>
            <w:tcW w:w="799" w:type="dxa"/>
            <w:tcBorders>
              <w:top w:val="nil"/>
              <w:left w:val="nil"/>
              <w:bottom w:val="single" w:sz="4" w:space="0" w:color="auto"/>
              <w:right w:val="double" w:sz="6" w:space="0" w:color="auto"/>
            </w:tcBorders>
            <w:vAlign w:val="center"/>
          </w:tcPr>
          <w:p w14:paraId="70B9A620" w14:textId="77777777" w:rsidR="00147F18" w:rsidRPr="00514125" w:rsidRDefault="00147F18" w:rsidP="00147F18">
            <w:pPr>
              <w:spacing w:before="40" w:after="40"/>
              <w:jc w:val="center"/>
              <w:rPr>
                <w:ins w:id="629" w:author="Gomez, Yoanni" w:date="2023-04-04T11:26:00Z"/>
                <w:rFonts w:asciiTheme="majorBidi" w:hAnsiTheme="majorBidi" w:cstheme="majorBidi"/>
                <w:sz w:val="16"/>
                <w:szCs w:val="16"/>
              </w:rPr>
            </w:pPr>
          </w:p>
        </w:tc>
        <w:tc>
          <w:tcPr>
            <w:tcW w:w="1357" w:type="dxa"/>
            <w:tcBorders>
              <w:top w:val="nil"/>
              <w:left w:val="nil"/>
              <w:bottom w:val="single" w:sz="4" w:space="0" w:color="auto"/>
              <w:right w:val="double" w:sz="6" w:space="0" w:color="auto"/>
            </w:tcBorders>
          </w:tcPr>
          <w:p w14:paraId="1D27103D" w14:textId="77777777" w:rsidR="00147F18" w:rsidRPr="00514125" w:rsidRDefault="00373E09" w:rsidP="00147F18">
            <w:pPr>
              <w:tabs>
                <w:tab w:val="left" w:pos="720"/>
              </w:tabs>
              <w:overflowPunct/>
              <w:autoSpaceDE/>
              <w:adjustRightInd/>
              <w:spacing w:before="40" w:after="40"/>
              <w:rPr>
                <w:ins w:id="630" w:author="Gomez, Yoanni" w:date="2023-04-04T11:26:00Z"/>
                <w:color w:val="000000" w:themeColor="text1"/>
                <w:sz w:val="18"/>
                <w:szCs w:val="18"/>
              </w:rPr>
            </w:pPr>
            <w:ins w:id="631" w:author="Gomez, Yoanni" w:date="2023-04-04T11:26:00Z">
              <w:r w:rsidRPr="00514125">
                <w:rPr>
                  <w:color w:val="000000" w:themeColor="text1"/>
                  <w:sz w:val="18"/>
                  <w:szCs w:val="18"/>
                </w:rPr>
                <w:t>A25c2</w:t>
              </w:r>
            </w:ins>
          </w:p>
        </w:tc>
        <w:tc>
          <w:tcPr>
            <w:tcW w:w="608" w:type="dxa"/>
            <w:tcBorders>
              <w:top w:val="nil"/>
              <w:left w:val="nil"/>
              <w:bottom w:val="single" w:sz="4" w:space="0" w:color="auto"/>
              <w:right w:val="single" w:sz="12" w:space="0" w:color="auto"/>
            </w:tcBorders>
            <w:vAlign w:val="center"/>
          </w:tcPr>
          <w:p w14:paraId="7EA6BC50" w14:textId="77777777" w:rsidR="00147F18" w:rsidRPr="00514125" w:rsidRDefault="00147F18" w:rsidP="00147F18">
            <w:pPr>
              <w:spacing w:before="40" w:after="40"/>
              <w:jc w:val="center"/>
              <w:rPr>
                <w:ins w:id="632" w:author="Gomez, Yoanni" w:date="2023-04-04T11:26:00Z"/>
                <w:rFonts w:asciiTheme="majorBidi" w:hAnsiTheme="majorBidi" w:cstheme="majorBidi"/>
                <w:b/>
                <w:bCs/>
                <w:sz w:val="18"/>
                <w:szCs w:val="18"/>
              </w:rPr>
            </w:pPr>
          </w:p>
        </w:tc>
      </w:tr>
      <w:tr w:rsidR="00147F18" w:rsidRPr="00514125" w14:paraId="36A1A4E7" w14:textId="77777777" w:rsidTr="00147F18">
        <w:trPr>
          <w:cantSplit/>
          <w:jc w:val="center"/>
          <w:ins w:id="633" w:author="Gomez, Yoanni" w:date="2023-04-04T11:26:00Z"/>
        </w:trPr>
        <w:tc>
          <w:tcPr>
            <w:tcW w:w="1178" w:type="dxa"/>
            <w:tcBorders>
              <w:top w:val="nil"/>
              <w:left w:val="single" w:sz="12" w:space="0" w:color="auto"/>
              <w:bottom w:val="single" w:sz="4" w:space="0" w:color="auto"/>
              <w:right w:val="double" w:sz="6" w:space="0" w:color="auto"/>
            </w:tcBorders>
          </w:tcPr>
          <w:p w14:paraId="75F8ACD3" w14:textId="77777777" w:rsidR="00147F18" w:rsidRPr="00514125" w:rsidRDefault="00373E09" w:rsidP="00147F18">
            <w:pPr>
              <w:tabs>
                <w:tab w:val="left" w:pos="720"/>
              </w:tabs>
              <w:overflowPunct/>
              <w:autoSpaceDE/>
              <w:adjustRightInd/>
              <w:spacing w:before="40" w:after="40"/>
              <w:rPr>
                <w:ins w:id="634" w:author="Gomez, Yoanni" w:date="2023-04-04T11:26:00Z"/>
                <w:color w:val="000000" w:themeColor="text1"/>
                <w:sz w:val="18"/>
                <w:szCs w:val="18"/>
              </w:rPr>
            </w:pPr>
            <w:ins w:id="635" w:author="Gomez, Yoanni" w:date="2023-04-04T11:26:00Z">
              <w:r w:rsidRPr="00514125">
                <w:rPr>
                  <w:color w:val="000000" w:themeColor="text1"/>
                  <w:sz w:val="18"/>
                  <w:szCs w:val="18"/>
                </w:rPr>
                <w:t>A.25.d</w:t>
              </w:r>
            </w:ins>
          </w:p>
        </w:tc>
        <w:tc>
          <w:tcPr>
            <w:tcW w:w="8012" w:type="dxa"/>
            <w:tcBorders>
              <w:top w:val="nil"/>
              <w:left w:val="nil"/>
              <w:bottom w:val="single" w:sz="4" w:space="0" w:color="auto"/>
              <w:right w:val="double" w:sz="4" w:space="0" w:color="auto"/>
            </w:tcBorders>
          </w:tcPr>
          <w:p w14:paraId="600B117D" w14:textId="77777777" w:rsidR="00147F18" w:rsidRPr="00514125" w:rsidRDefault="00373E09" w:rsidP="00147F18">
            <w:pPr>
              <w:keepNext/>
              <w:spacing w:before="40" w:after="40"/>
              <w:ind w:left="170"/>
              <w:rPr>
                <w:ins w:id="636" w:author="Gomez, Yoanni" w:date="2023-04-04T11:26:00Z"/>
                <w:color w:val="000000" w:themeColor="text1"/>
                <w:sz w:val="18"/>
                <w:szCs w:val="18"/>
              </w:rPr>
            </w:pPr>
            <w:ins w:id="637" w:author="Gomez, Yoanni" w:date="2023-04-04T11:26:00Z">
              <w:r w:rsidRPr="00514125">
                <w:rPr>
                  <w:color w:val="000000" w:themeColor="text1"/>
                  <w:sz w:val="18"/>
                  <w:szCs w:val="18"/>
                </w:rPr>
                <w:t xml:space="preserve">COMPLIANCE WITH </w:t>
              </w:r>
              <w:r w:rsidRPr="00514125">
                <w:rPr>
                  <w:i/>
                  <w:iCs/>
                  <w:color w:val="000000" w:themeColor="text1"/>
                  <w:sz w:val="18"/>
                  <w:szCs w:val="18"/>
                </w:rPr>
                <w:t>resolves</w:t>
              </w:r>
              <w:r w:rsidRPr="00514125">
                <w:rPr>
                  <w:color w:val="000000" w:themeColor="text1"/>
                  <w:sz w:val="18"/>
                  <w:szCs w:val="18"/>
                </w:rPr>
                <w:t> </w:t>
              </w:r>
            </w:ins>
            <w:ins w:id="638" w:author="Gomez, Yoanni" w:date="2023-04-05T18:23:00Z">
              <w:r w:rsidRPr="00514125">
                <w:rPr>
                  <w:color w:val="000000" w:themeColor="text1"/>
                  <w:sz w:val="18"/>
                  <w:szCs w:val="18"/>
                </w:rPr>
                <w:t>3.3</w:t>
              </w:r>
            </w:ins>
            <w:ins w:id="639" w:author="Gomez, Yoanni" w:date="2023-04-04T11:26:00Z">
              <w:r w:rsidRPr="00514125">
                <w:rPr>
                  <w:color w:val="000000" w:themeColor="text1"/>
                  <w:sz w:val="18"/>
                  <w:szCs w:val="18"/>
                </w:rPr>
                <w:t xml:space="preserve"> OF RESOLUTION</w:t>
              </w:r>
            </w:ins>
            <w:ins w:id="640" w:author="English71" w:date="2023-04-15T07:46:00Z">
              <w:r w:rsidRPr="00514125">
                <w:rPr>
                  <w:color w:val="000000" w:themeColor="text1"/>
                  <w:sz w:val="18"/>
                  <w:szCs w:val="18"/>
                </w:rPr>
                <w:t> </w:t>
              </w:r>
            </w:ins>
            <w:ins w:id="641" w:author="Gomez, Yoanni" w:date="2023-04-04T11:26:00Z">
              <w:r w:rsidRPr="00514125">
                <w:rPr>
                  <w:b/>
                  <w:bCs/>
                  <w:color w:val="000000" w:themeColor="text1"/>
                  <w:sz w:val="18"/>
                  <w:szCs w:val="18"/>
                </w:rPr>
                <w:t>[A117</w:t>
              </w:r>
            </w:ins>
            <w:ins w:id="642" w:author="English71" w:date="2023-04-15T07:46:00Z">
              <w:r w:rsidRPr="00514125">
                <w:rPr>
                  <w:b/>
                  <w:bCs/>
                  <w:color w:val="000000" w:themeColor="text1"/>
                  <w:sz w:val="18"/>
                  <w:szCs w:val="18"/>
                </w:rPr>
                <w:noBreakHyphen/>
              </w:r>
            </w:ins>
            <w:ins w:id="643" w:author="Gomez, Yoanni" w:date="2023-04-04T11:26:00Z">
              <w:r w:rsidRPr="00514125">
                <w:rPr>
                  <w:b/>
                  <w:bCs/>
                  <w:color w:val="000000" w:themeColor="text1"/>
                  <w:sz w:val="18"/>
                  <w:szCs w:val="18"/>
                </w:rPr>
                <w:t>B] (WRC</w:t>
              </w:r>
              <w:r w:rsidRPr="00514125">
                <w:rPr>
                  <w:b/>
                  <w:bCs/>
                  <w:color w:val="000000" w:themeColor="text1"/>
                  <w:sz w:val="18"/>
                  <w:szCs w:val="18"/>
                </w:rPr>
                <w:noBreakHyphen/>
                <w:t>23)</w:t>
              </w:r>
            </w:ins>
          </w:p>
        </w:tc>
        <w:tc>
          <w:tcPr>
            <w:tcW w:w="799" w:type="dxa"/>
            <w:tcBorders>
              <w:top w:val="nil"/>
              <w:left w:val="double" w:sz="4" w:space="0" w:color="auto"/>
              <w:bottom w:val="single" w:sz="4" w:space="0" w:color="auto"/>
              <w:right w:val="single" w:sz="4" w:space="0" w:color="auto"/>
            </w:tcBorders>
            <w:vAlign w:val="center"/>
          </w:tcPr>
          <w:p w14:paraId="23AAC58C" w14:textId="77777777" w:rsidR="00147F18" w:rsidRPr="00514125" w:rsidRDefault="00147F18" w:rsidP="00147F18">
            <w:pPr>
              <w:spacing w:before="40" w:after="40"/>
              <w:jc w:val="center"/>
              <w:rPr>
                <w:ins w:id="644"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9695D3B" w14:textId="77777777" w:rsidR="00147F18" w:rsidRPr="00514125" w:rsidDel="00C73151" w:rsidRDefault="00147F18" w:rsidP="00147F18">
            <w:pPr>
              <w:spacing w:before="40" w:after="40"/>
              <w:jc w:val="center"/>
              <w:rPr>
                <w:ins w:id="645"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0A2A8451" w14:textId="77777777" w:rsidR="00147F18" w:rsidRPr="00514125" w:rsidRDefault="00147F18" w:rsidP="00147F18">
            <w:pPr>
              <w:spacing w:before="40" w:after="40"/>
              <w:jc w:val="center"/>
              <w:rPr>
                <w:ins w:id="646"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1C22CFC6" w14:textId="77777777" w:rsidR="00147F18" w:rsidRPr="00514125" w:rsidDel="00C73151" w:rsidRDefault="00147F18" w:rsidP="00147F18">
            <w:pPr>
              <w:spacing w:before="40" w:after="40"/>
              <w:jc w:val="center"/>
              <w:rPr>
                <w:ins w:id="647"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7E89A92E" w14:textId="77777777" w:rsidR="00147F18" w:rsidRPr="00514125" w:rsidDel="00C73151" w:rsidRDefault="00147F18" w:rsidP="00147F18">
            <w:pPr>
              <w:spacing w:before="40" w:after="40"/>
              <w:jc w:val="center"/>
              <w:rPr>
                <w:ins w:id="648"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022C4A24" w14:textId="77777777" w:rsidR="00147F18" w:rsidRPr="00514125" w:rsidRDefault="00147F18" w:rsidP="00147F18">
            <w:pPr>
              <w:spacing w:before="40" w:after="40"/>
              <w:jc w:val="center"/>
              <w:rPr>
                <w:ins w:id="649"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8250770" w14:textId="77777777" w:rsidR="00147F18" w:rsidRPr="00514125" w:rsidRDefault="00147F18" w:rsidP="00147F18">
            <w:pPr>
              <w:spacing w:before="40" w:after="40"/>
              <w:jc w:val="center"/>
              <w:rPr>
                <w:ins w:id="650"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F9B5504" w14:textId="77777777" w:rsidR="00147F18" w:rsidRPr="00514125" w:rsidRDefault="00147F18" w:rsidP="00147F18">
            <w:pPr>
              <w:spacing w:before="40" w:after="40"/>
              <w:jc w:val="center"/>
              <w:rPr>
                <w:ins w:id="651" w:author="Gomez, Yoanni" w:date="2023-04-04T11:26:00Z"/>
                <w:rFonts w:asciiTheme="majorBidi" w:hAnsiTheme="majorBidi" w:cstheme="majorBidi"/>
                <w:sz w:val="16"/>
                <w:szCs w:val="16"/>
              </w:rPr>
            </w:pPr>
          </w:p>
        </w:tc>
        <w:tc>
          <w:tcPr>
            <w:tcW w:w="799" w:type="dxa"/>
            <w:tcBorders>
              <w:top w:val="nil"/>
              <w:left w:val="nil"/>
              <w:bottom w:val="single" w:sz="4" w:space="0" w:color="auto"/>
              <w:right w:val="double" w:sz="6" w:space="0" w:color="auto"/>
            </w:tcBorders>
            <w:vAlign w:val="center"/>
          </w:tcPr>
          <w:p w14:paraId="451958A3" w14:textId="77777777" w:rsidR="00147F18" w:rsidRPr="00514125" w:rsidRDefault="00147F18" w:rsidP="00147F18">
            <w:pPr>
              <w:spacing w:before="40" w:after="40"/>
              <w:jc w:val="center"/>
              <w:rPr>
                <w:ins w:id="652" w:author="Gomez, Yoanni" w:date="2023-04-04T11:26:00Z"/>
                <w:rFonts w:asciiTheme="majorBidi" w:hAnsiTheme="majorBidi" w:cstheme="majorBidi"/>
                <w:sz w:val="16"/>
                <w:szCs w:val="16"/>
              </w:rPr>
            </w:pPr>
          </w:p>
        </w:tc>
        <w:tc>
          <w:tcPr>
            <w:tcW w:w="1357" w:type="dxa"/>
            <w:tcBorders>
              <w:top w:val="nil"/>
              <w:left w:val="nil"/>
              <w:bottom w:val="single" w:sz="4" w:space="0" w:color="auto"/>
              <w:right w:val="double" w:sz="6" w:space="0" w:color="auto"/>
            </w:tcBorders>
          </w:tcPr>
          <w:p w14:paraId="786A4B6A" w14:textId="77777777" w:rsidR="00147F18" w:rsidRPr="00514125" w:rsidRDefault="00373E09" w:rsidP="00147F18">
            <w:pPr>
              <w:tabs>
                <w:tab w:val="left" w:pos="720"/>
              </w:tabs>
              <w:overflowPunct/>
              <w:autoSpaceDE/>
              <w:adjustRightInd/>
              <w:spacing w:before="40" w:after="40"/>
              <w:rPr>
                <w:ins w:id="653" w:author="Gomez, Yoanni" w:date="2023-04-04T11:26:00Z"/>
                <w:color w:val="000000" w:themeColor="text1"/>
                <w:sz w:val="18"/>
                <w:szCs w:val="18"/>
              </w:rPr>
            </w:pPr>
            <w:ins w:id="654" w:author="Gomez, Yoanni" w:date="2023-04-04T11:26:00Z">
              <w:r w:rsidRPr="00514125">
                <w:rPr>
                  <w:color w:val="000000" w:themeColor="text1"/>
                  <w:sz w:val="18"/>
                  <w:szCs w:val="18"/>
                </w:rPr>
                <w:t>A25.d</w:t>
              </w:r>
            </w:ins>
          </w:p>
        </w:tc>
        <w:tc>
          <w:tcPr>
            <w:tcW w:w="608" w:type="dxa"/>
            <w:tcBorders>
              <w:top w:val="nil"/>
              <w:left w:val="nil"/>
              <w:bottom w:val="single" w:sz="4" w:space="0" w:color="auto"/>
              <w:right w:val="single" w:sz="12" w:space="0" w:color="auto"/>
            </w:tcBorders>
            <w:vAlign w:val="center"/>
          </w:tcPr>
          <w:p w14:paraId="20DC186C" w14:textId="77777777" w:rsidR="00147F18" w:rsidRPr="00514125" w:rsidRDefault="00147F18" w:rsidP="00147F18">
            <w:pPr>
              <w:spacing w:before="40" w:after="40"/>
              <w:jc w:val="center"/>
              <w:rPr>
                <w:ins w:id="655" w:author="Gomez, Yoanni" w:date="2023-04-04T11:26:00Z"/>
                <w:rFonts w:asciiTheme="majorBidi" w:hAnsiTheme="majorBidi" w:cstheme="majorBidi"/>
                <w:b/>
                <w:bCs/>
                <w:sz w:val="18"/>
                <w:szCs w:val="18"/>
              </w:rPr>
            </w:pPr>
          </w:p>
        </w:tc>
      </w:tr>
      <w:tr w:rsidR="00147F18" w:rsidRPr="00514125" w14:paraId="3CE2C5F9" w14:textId="77777777" w:rsidTr="00147F18">
        <w:trPr>
          <w:cantSplit/>
          <w:jc w:val="center"/>
          <w:ins w:id="656" w:author="Gomez, Yoanni" w:date="2023-04-04T11:26:00Z"/>
        </w:trPr>
        <w:tc>
          <w:tcPr>
            <w:tcW w:w="1178" w:type="dxa"/>
            <w:tcBorders>
              <w:top w:val="nil"/>
              <w:left w:val="single" w:sz="12" w:space="0" w:color="auto"/>
              <w:bottom w:val="single" w:sz="4" w:space="0" w:color="auto"/>
              <w:right w:val="double" w:sz="6" w:space="0" w:color="auto"/>
            </w:tcBorders>
          </w:tcPr>
          <w:p w14:paraId="723FF833" w14:textId="77777777" w:rsidR="00147F18" w:rsidRPr="00514125" w:rsidRDefault="00373E09" w:rsidP="00147F18">
            <w:pPr>
              <w:tabs>
                <w:tab w:val="left" w:pos="720"/>
              </w:tabs>
              <w:overflowPunct/>
              <w:autoSpaceDE/>
              <w:adjustRightInd/>
              <w:spacing w:before="40" w:after="40"/>
              <w:rPr>
                <w:ins w:id="657" w:author="Gomez, Yoanni" w:date="2023-04-04T11:26:00Z"/>
                <w:color w:val="000000" w:themeColor="text1"/>
                <w:sz w:val="18"/>
                <w:szCs w:val="18"/>
              </w:rPr>
            </w:pPr>
            <w:ins w:id="658" w:author="Gomez, Yoanni" w:date="2023-04-04T11:26:00Z">
              <w:r w:rsidRPr="00514125">
                <w:rPr>
                  <w:color w:val="000000" w:themeColor="text1"/>
                  <w:sz w:val="18"/>
                  <w:szCs w:val="18"/>
                </w:rPr>
                <w:t>A.</w:t>
              </w:r>
              <w:proofErr w:type="gramStart"/>
              <w:r w:rsidRPr="00514125">
                <w:rPr>
                  <w:color w:val="000000" w:themeColor="text1"/>
                  <w:sz w:val="18"/>
                  <w:szCs w:val="18"/>
                </w:rPr>
                <w:t>25.d.</w:t>
              </w:r>
              <w:proofErr w:type="gramEnd"/>
              <w:r w:rsidRPr="00514125">
                <w:rPr>
                  <w:color w:val="000000" w:themeColor="text1"/>
                  <w:sz w:val="18"/>
                  <w:szCs w:val="18"/>
                </w:rPr>
                <w:t>1</w:t>
              </w:r>
            </w:ins>
          </w:p>
        </w:tc>
        <w:tc>
          <w:tcPr>
            <w:tcW w:w="8012" w:type="dxa"/>
            <w:tcBorders>
              <w:top w:val="nil"/>
              <w:left w:val="nil"/>
              <w:bottom w:val="single" w:sz="4" w:space="0" w:color="auto"/>
              <w:right w:val="double" w:sz="4" w:space="0" w:color="auto"/>
            </w:tcBorders>
          </w:tcPr>
          <w:p w14:paraId="1B21A4E8" w14:textId="77777777" w:rsidR="00147F18" w:rsidRPr="00514125" w:rsidRDefault="00373E09" w:rsidP="00147F18">
            <w:pPr>
              <w:keepNext/>
              <w:spacing w:before="40" w:after="40"/>
              <w:ind w:left="170"/>
              <w:rPr>
                <w:ins w:id="659" w:author="Gomez, Yoanni" w:date="2023-04-04T11:26:00Z"/>
                <w:color w:val="000000" w:themeColor="text1"/>
                <w:sz w:val="18"/>
                <w:szCs w:val="18"/>
              </w:rPr>
            </w:pPr>
            <w:ins w:id="660" w:author="Gomez, Yoanni" w:date="2023-04-04T11:26:00Z">
              <w:r w:rsidRPr="00514125">
                <w:rPr>
                  <w:color w:val="000000" w:themeColor="text1"/>
                  <w:sz w:val="18"/>
                  <w:szCs w:val="18"/>
                </w:rPr>
                <w:t xml:space="preserve">a commitment by the notifying administration for a non-GSO FSS system with an orbital apogee of less than 20 000 km communicating with lower orbiting non-GSO space stations in the frequency bands 18.3-18.6 GHz and 18.8-19.1 GHz that the </w:t>
              </w:r>
              <w:proofErr w:type="spellStart"/>
              <w:r w:rsidRPr="00514125">
                <w:rPr>
                  <w:color w:val="000000" w:themeColor="text1"/>
                  <w:sz w:val="18"/>
                  <w:szCs w:val="18"/>
                </w:rPr>
                <w:t>pfd</w:t>
              </w:r>
              <w:proofErr w:type="spellEnd"/>
              <w:r w:rsidRPr="00514125">
                <w:rPr>
                  <w:color w:val="000000" w:themeColor="text1"/>
                  <w:sz w:val="18"/>
                  <w:szCs w:val="18"/>
                </w:rPr>
                <w:t xml:space="preserve"> shall be in conformity with the </w:t>
              </w:r>
              <w:proofErr w:type="spellStart"/>
              <w:r w:rsidRPr="00514125">
                <w:rPr>
                  <w:color w:val="000000" w:themeColor="text1"/>
                  <w:sz w:val="18"/>
                  <w:szCs w:val="18"/>
                </w:rPr>
                <w:t>pfd</w:t>
              </w:r>
              <w:proofErr w:type="spellEnd"/>
              <w:r w:rsidRPr="00514125">
                <w:rPr>
                  <w:color w:val="000000" w:themeColor="text1"/>
                  <w:sz w:val="18"/>
                  <w:szCs w:val="18"/>
                </w:rPr>
                <w:t xml:space="preserve"> limits on the Earth’s surface specified in Annex 3 to Resolution</w:t>
              </w:r>
            </w:ins>
            <w:ins w:id="661" w:author="English71" w:date="2023-04-15T07:46:00Z">
              <w:r w:rsidRPr="00514125">
                <w:rPr>
                  <w:color w:val="000000" w:themeColor="text1"/>
                  <w:sz w:val="18"/>
                  <w:szCs w:val="18"/>
                </w:rPr>
                <w:t> </w:t>
              </w:r>
            </w:ins>
            <w:ins w:id="662" w:author="Gomez, Yoanni" w:date="2023-04-04T11:26:00Z">
              <w:r w:rsidRPr="00514125">
                <w:rPr>
                  <w:b/>
                  <w:bCs/>
                  <w:color w:val="000000" w:themeColor="text1"/>
                  <w:sz w:val="18"/>
                  <w:szCs w:val="18"/>
                </w:rPr>
                <w:t>[AI117</w:t>
              </w:r>
            </w:ins>
            <w:ins w:id="663" w:author="English71" w:date="2023-04-15T07:46:00Z">
              <w:r w:rsidRPr="00514125">
                <w:rPr>
                  <w:b/>
                  <w:bCs/>
                  <w:color w:val="000000" w:themeColor="text1"/>
                  <w:sz w:val="18"/>
                  <w:szCs w:val="18"/>
                </w:rPr>
                <w:noBreakHyphen/>
              </w:r>
            </w:ins>
            <w:ins w:id="664" w:author="Gomez, Yoanni" w:date="2023-04-04T11:26:00Z">
              <w:r w:rsidRPr="00514125">
                <w:rPr>
                  <w:b/>
                  <w:bCs/>
                  <w:color w:val="000000" w:themeColor="text1"/>
                  <w:sz w:val="18"/>
                  <w:szCs w:val="18"/>
                </w:rPr>
                <w:t>B] (WRC</w:t>
              </w:r>
              <w:r w:rsidRPr="00514125">
                <w:rPr>
                  <w:b/>
                  <w:bCs/>
                  <w:color w:val="000000" w:themeColor="text1"/>
                  <w:sz w:val="18"/>
                  <w:szCs w:val="18"/>
                </w:rPr>
                <w:noBreakHyphen/>
                <w:t>23)</w:t>
              </w:r>
            </w:ins>
          </w:p>
          <w:p w14:paraId="74C00CCE" w14:textId="77777777" w:rsidR="00147F18" w:rsidRPr="00514125" w:rsidRDefault="00373E09" w:rsidP="00147F18">
            <w:pPr>
              <w:spacing w:before="40" w:after="40"/>
              <w:ind w:left="340"/>
              <w:rPr>
                <w:ins w:id="665" w:author="Gomez, Yoanni" w:date="2023-04-04T11:26:00Z"/>
                <w:color w:val="000000" w:themeColor="text1"/>
                <w:sz w:val="18"/>
                <w:szCs w:val="18"/>
              </w:rPr>
            </w:pPr>
            <w:ins w:id="666" w:author="Gomez, Yoanni" w:date="2023-04-04T11:26:00Z">
              <w:r w:rsidRPr="00514125">
                <w:rPr>
                  <w:color w:val="000000" w:themeColor="text1"/>
                  <w:sz w:val="18"/>
                  <w:szCs w:val="18"/>
                </w:rPr>
                <w:t>Required only for the notification of non-GSO space stations submitted in accordance with Resolution</w:t>
              </w:r>
            </w:ins>
            <w:ins w:id="667" w:author="English71" w:date="2023-04-04T20:04:00Z">
              <w:r w:rsidRPr="00514125">
                <w:rPr>
                  <w:color w:val="000000" w:themeColor="text1"/>
                  <w:sz w:val="18"/>
                  <w:szCs w:val="18"/>
                </w:rPr>
                <w:t> </w:t>
              </w:r>
            </w:ins>
            <w:ins w:id="668" w:author="Gomez, Yoanni" w:date="2023-04-04T11:26:00Z">
              <w:r w:rsidRPr="00514125">
                <w:rPr>
                  <w:b/>
                  <w:bCs/>
                  <w:color w:val="000000" w:themeColor="text1"/>
                  <w:sz w:val="18"/>
                  <w:szCs w:val="18"/>
                </w:rPr>
                <w:t>[AI117</w:t>
              </w:r>
            </w:ins>
            <w:ins w:id="669" w:author="English71" w:date="2023-04-15T07:46:00Z">
              <w:r w:rsidRPr="00514125">
                <w:rPr>
                  <w:b/>
                  <w:bCs/>
                  <w:color w:val="000000" w:themeColor="text1"/>
                  <w:sz w:val="18"/>
                  <w:szCs w:val="18"/>
                </w:rPr>
                <w:noBreakHyphen/>
              </w:r>
            </w:ins>
            <w:ins w:id="670" w:author="Gomez, Yoanni" w:date="2023-04-04T11:26:00Z">
              <w:r w:rsidRPr="00514125">
                <w:rPr>
                  <w:b/>
                  <w:bCs/>
                  <w:color w:val="000000" w:themeColor="text1"/>
                  <w:sz w:val="18"/>
                  <w:szCs w:val="18"/>
                </w:rPr>
                <w:t>B] (WRC-23)</w:t>
              </w:r>
            </w:ins>
          </w:p>
        </w:tc>
        <w:tc>
          <w:tcPr>
            <w:tcW w:w="799" w:type="dxa"/>
            <w:tcBorders>
              <w:top w:val="nil"/>
              <w:left w:val="double" w:sz="4" w:space="0" w:color="auto"/>
              <w:bottom w:val="single" w:sz="4" w:space="0" w:color="auto"/>
              <w:right w:val="single" w:sz="4" w:space="0" w:color="auto"/>
            </w:tcBorders>
            <w:vAlign w:val="center"/>
          </w:tcPr>
          <w:p w14:paraId="06B82157" w14:textId="77777777" w:rsidR="00147F18" w:rsidRPr="00514125" w:rsidRDefault="00147F18" w:rsidP="00147F18">
            <w:pPr>
              <w:spacing w:before="40" w:after="40"/>
              <w:jc w:val="center"/>
              <w:rPr>
                <w:ins w:id="671"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0E3CCA9" w14:textId="77777777" w:rsidR="00147F18" w:rsidRPr="00514125" w:rsidDel="00C73151" w:rsidRDefault="00147F18" w:rsidP="00147F18">
            <w:pPr>
              <w:spacing w:before="40" w:after="40"/>
              <w:jc w:val="center"/>
              <w:rPr>
                <w:ins w:id="672"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1E2F693B" w14:textId="77777777" w:rsidR="00147F18" w:rsidRPr="00514125" w:rsidRDefault="00147F18" w:rsidP="00147F18">
            <w:pPr>
              <w:spacing w:before="40" w:after="40"/>
              <w:jc w:val="center"/>
              <w:rPr>
                <w:ins w:id="673"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1BE4BD40" w14:textId="77777777" w:rsidR="00147F18" w:rsidRPr="00514125" w:rsidDel="00C73151" w:rsidRDefault="00147F18" w:rsidP="00147F18">
            <w:pPr>
              <w:spacing w:before="40" w:after="40"/>
              <w:jc w:val="center"/>
              <w:rPr>
                <w:ins w:id="674"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313CF84C" w14:textId="77777777" w:rsidR="00147F18" w:rsidRPr="00514125" w:rsidDel="00C73151" w:rsidRDefault="00373E09" w:rsidP="00147F18">
            <w:pPr>
              <w:spacing w:before="40" w:after="40"/>
              <w:jc w:val="center"/>
              <w:rPr>
                <w:ins w:id="675" w:author="Gomez, Yoanni" w:date="2023-04-04T11:26:00Z"/>
                <w:rFonts w:asciiTheme="majorBidi" w:hAnsiTheme="majorBidi" w:cstheme="majorBidi"/>
                <w:b/>
                <w:bCs/>
                <w:sz w:val="16"/>
                <w:szCs w:val="16"/>
              </w:rPr>
            </w:pPr>
            <w:ins w:id="676" w:author="Gomez, Yoanni" w:date="2023-04-04T11:26:00Z">
              <w:r w:rsidRPr="00514125">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0B0E505B" w14:textId="77777777" w:rsidR="00147F18" w:rsidRPr="00514125" w:rsidRDefault="00147F18" w:rsidP="00147F18">
            <w:pPr>
              <w:spacing w:before="40" w:after="40"/>
              <w:jc w:val="center"/>
              <w:rPr>
                <w:ins w:id="677"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F2D773E" w14:textId="77777777" w:rsidR="00147F18" w:rsidRPr="00514125" w:rsidRDefault="00147F18" w:rsidP="00147F18">
            <w:pPr>
              <w:spacing w:before="40" w:after="40"/>
              <w:jc w:val="center"/>
              <w:rPr>
                <w:ins w:id="678"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E446A9A" w14:textId="77777777" w:rsidR="00147F18" w:rsidRPr="00514125" w:rsidRDefault="00147F18" w:rsidP="00147F18">
            <w:pPr>
              <w:spacing w:before="40" w:after="40"/>
              <w:jc w:val="center"/>
              <w:rPr>
                <w:ins w:id="679" w:author="Gomez, Yoanni" w:date="2023-04-04T11:26:00Z"/>
                <w:rFonts w:asciiTheme="majorBidi" w:hAnsiTheme="majorBidi" w:cstheme="majorBidi"/>
                <w:sz w:val="16"/>
                <w:szCs w:val="16"/>
              </w:rPr>
            </w:pPr>
          </w:p>
        </w:tc>
        <w:tc>
          <w:tcPr>
            <w:tcW w:w="799" w:type="dxa"/>
            <w:tcBorders>
              <w:top w:val="nil"/>
              <w:left w:val="nil"/>
              <w:bottom w:val="single" w:sz="4" w:space="0" w:color="auto"/>
              <w:right w:val="double" w:sz="6" w:space="0" w:color="auto"/>
            </w:tcBorders>
            <w:vAlign w:val="center"/>
          </w:tcPr>
          <w:p w14:paraId="31BA710F" w14:textId="77777777" w:rsidR="00147F18" w:rsidRPr="00514125" w:rsidRDefault="00147F18" w:rsidP="00147F18">
            <w:pPr>
              <w:spacing w:before="40" w:after="40"/>
              <w:jc w:val="center"/>
              <w:rPr>
                <w:ins w:id="680" w:author="Gomez, Yoanni" w:date="2023-04-04T11:26:00Z"/>
                <w:rFonts w:asciiTheme="majorBidi" w:hAnsiTheme="majorBidi" w:cstheme="majorBidi"/>
                <w:sz w:val="16"/>
                <w:szCs w:val="16"/>
              </w:rPr>
            </w:pPr>
          </w:p>
        </w:tc>
        <w:tc>
          <w:tcPr>
            <w:tcW w:w="1357" w:type="dxa"/>
            <w:tcBorders>
              <w:top w:val="nil"/>
              <w:left w:val="nil"/>
              <w:bottom w:val="single" w:sz="4" w:space="0" w:color="auto"/>
              <w:right w:val="double" w:sz="6" w:space="0" w:color="auto"/>
            </w:tcBorders>
          </w:tcPr>
          <w:p w14:paraId="5890217E" w14:textId="77777777" w:rsidR="00147F18" w:rsidRPr="00514125" w:rsidRDefault="00373E09" w:rsidP="00147F18">
            <w:pPr>
              <w:tabs>
                <w:tab w:val="left" w:pos="720"/>
              </w:tabs>
              <w:overflowPunct/>
              <w:autoSpaceDE/>
              <w:adjustRightInd/>
              <w:spacing w:before="40" w:after="40"/>
              <w:rPr>
                <w:ins w:id="681" w:author="Gomez, Yoanni" w:date="2023-04-04T11:26:00Z"/>
                <w:color w:val="000000" w:themeColor="text1"/>
                <w:sz w:val="18"/>
                <w:szCs w:val="18"/>
              </w:rPr>
            </w:pPr>
            <w:ins w:id="682" w:author="Gomez, Yoanni" w:date="2023-04-04T11:26:00Z">
              <w:r w:rsidRPr="00514125">
                <w:rPr>
                  <w:color w:val="000000" w:themeColor="text1"/>
                  <w:sz w:val="18"/>
                  <w:szCs w:val="18"/>
                </w:rPr>
                <w:t>A.</w:t>
              </w:r>
              <w:proofErr w:type="gramStart"/>
              <w:r w:rsidRPr="00514125">
                <w:rPr>
                  <w:color w:val="000000" w:themeColor="text1"/>
                  <w:sz w:val="18"/>
                  <w:szCs w:val="18"/>
                </w:rPr>
                <w:t>25.d.</w:t>
              </w:r>
              <w:proofErr w:type="gramEnd"/>
              <w:r w:rsidRPr="00514125">
                <w:rPr>
                  <w:color w:val="000000" w:themeColor="text1"/>
                  <w:sz w:val="18"/>
                  <w:szCs w:val="18"/>
                </w:rPr>
                <w:t>1</w:t>
              </w:r>
            </w:ins>
          </w:p>
        </w:tc>
        <w:tc>
          <w:tcPr>
            <w:tcW w:w="608" w:type="dxa"/>
            <w:tcBorders>
              <w:top w:val="nil"/>
              <w:left w:val="nil"/>
              <w:bottom w:val="single" w:sz="4" w:space="0" w:color="auto"/>
              <w:right w:val="single" w:sz="12" w:space="0" w:color="auto"/>
            </w:tcBorders>
            <w:vAlign w:val="center"/>
          </w:tcPr>
          <w:p w14:paraId="2C61BED5" w14:textId="77777777" w:rsidR="00147F18" w:rsidRPr="00514125" w:rsidRDefault="00147F18" w:rsidP="00147F18">
            <w:pPr>
              <w:spacing w:before="40" w:after="40"/>
              <w:jc w:val="center"/>
              <w:rPr>
                <w:ins w:id="683" w:author="Gomez, Yoanni" w:date="2023-04-04T11:26:00Z"/>
                <w:rFonts w:asciiTheme="majorBidi" w:hAnsiTheme="majorBidi" w:cstheme="majorBidi"/>
                <w:b/>
                <w:bCs/>
                <w:sz w:val="18"/>
                <w:szCs w:val="18"/>
              </w:rPr>
            </w:pPr>
          </w:p>
        </w:tc>
      </w:tr>
    </w:tbl>
    <w:p w14:paraId="62D1BE11" w14:textId="77777777" w:rsidR="00A249F9" w:rsidRPr="00514125" w:rsidRDefault="00A249F9"/>
    <w:p w14:paraId="23757F80" w14:textId="77777777" w:rsidR="00264B6A" w:rsidRPr="00514125" w:rsidRDefault="00264B6A" w:rsidP="00264B6A">
      <w:pPr>
        <w:pStyle w:val="Reasons"/>
      </w:pPr>
    </w:p>
    <w:p w14:paraId="6DA9057F" w14:textId="77777777" w:rsidR="00264B6A" w:rsidRPr="00514125" w:rsidRDefault="00264B6A">
      <w:pPr>
        <w:pStyle w:val="Reasons"/>
      </w:pPr>
    </w:p>
    <w:p w14:paraId="0844DB97" w14:textId="78297A1C" w:rsidR="00A249F9" w:rsidRPr="00514125" w:rsidRDefault="00373E09">
      <w:pPr>
        <w:pStyle w:val="Proposal"/>
      </w:pPr>
      <w:r w:rsidRPr="00514125">
        <w:lastRenderedPageBreak/>
        <w:t>MOD</w:t>
      </w:r>
      <w:r w:rsidRPr="00514125">
        <w:tab/>
        <w:t>ACP/</w:t>
      </w:r>
      <w:r w:rsidR="0014654C">
        <w:t>xx</w:t>
      </w:r>
      <w:r w:rsidRPr="00514125">
        <w:t>A17/</w:t>
      </w:r>
      <w:r w:rsidR="0038673A" w:rsidRPr="00514125">
        <w:t>10</w:t>
      </w:r>
      <w:r w:rsidRPr="00514125">
        <w:rPr>
          <w:vanish/>
          <w:color w:val="7F7F7F" w:themeColor="text1" w:themeTint="80"/>
          <w:vertAlign w:val="superscript"/>
        </w:rPr>
        <w:t>#1900</w:t>
      </w:r>
    </w:p>
    <w:p w14:paraId="54A8EC79" w14:textId="77777777" w:rsidR="00147F18" w:rsidRPr="00514125" w:rsidRDefault="00373E09" w:rsidP="00147F18">
      <w:pPr>
        <w:pStyle w:val="TableNo"/>
        <w:spacing w:before="0"/>
        <w:ind w:right="12468"/>
        <w:rPr>
          <w:rFonts w:ascii="Times New Roman Bold" w:hAnsi="Times New Roman Bold"/>
          <w:b/>
          <w:caps w:val="0"/>
        </w:rPr>
      </w:pPr>
      <w:r w:rsidRPr="00514125">
        <w:rPr>
          <w:rFonts w:ascii="Times New Roman Bold" w:hAnsi="Times New Roman Bold"/>
          <w:b/>
          <w:caps w:val="0"/>
        </w:rPr>
        <w:t>TABLE C</w:t>
      </w:r>
    </w:p>
    <w:p w14:paraId="6F84B5C5" w14:textId="77777777" w:rsidR="00147F18" w:rsidRPr="00514125" w:rsidRDefault="00373E09" w:rsidP="00147F18">
      <w:pPr>
        <w:pStyle w:val="Tabletitle"/>
        <w:ind w:right="12468"/>
      </w:pPr>
      <w:r w:rsidRPr="00514125">
        <w:t xml:space="preserve">CHARACTERISTICS TO BE PROVIDED FOR EACH GROUP OF FREQUENCY ASSIGNMENTS </w:t>
      </w:r>
      <w:r w:rsidRPr="00514125">
        <w:br/>
        <w:t xml:space="preserve">FOR A SATELLITE ANTENNA BEAM OR AN EARTH STATION OR </w:t>
      </w:r>
      <w:r w:rsidRPr="00514125">
        <w:br/>
        <w:t>RADIO ASTRONOMY ANTENNA   </w:t>
      </w:r>
      <w:proofErr w:type="gramStart"/>
      <w:r w:rsidRPr="00514125">
        <w:t>   </w:t>
      </w:r>
      <w:r w:rsidRPr="00514125">
        <w:rPr>
          <w:rFonts w:ascii="Times New Roman"/>
          <w:b w:val="0"/>
          <w:bCs/>
          <w:color w:val="000000"/>
          <w:sz w:val="16"/>
        </w:rPr>
        <w:t>(</w:t>
      </w:r>
      <w:proofErr w:type="gramEnd"/>
      <w:r w:rsidRPr="00514125">
        <w:rPr>
          <w:rFonts w:ascii="Times New Roman"/>
          <w:b w:val="0"/>
          <w:bCs/>
          <w:color w:val="000000"/>
          <w:sz w:val="16"/>
        </w:rPr>
        <w:t>Rev.WRC</w:t>
      </w:r>
      <w:r w:rsidRPr="00514125">
        <w:rPr>
          <w:rFonts w:ascii="Times New Roman"/>
          <w:b w:val="0"/>
          <w:bCs/>
          <w:color w:val="000000"/>
          <w:sz w:val="16"/>
        </w:rPr>
        <w:noBreakHyphen/>
      </w:r>
      <w:del w:id="684" w:author="Turnbull, Karen" w:date="2022-10-21T10:32:00Z">
        <w:r w:rsidRPr="00514125" w:rsidDel="00A54BFD">
          <w:rPr>
            <w:rFonts w:ascii="Times New Roman"/>
            <w:b w:val="0"/>
            <w:bCs/>
            <w:color w:val="000000"/>
            <w:sz w:val="16"/>
          </w:rPr>
          <w:delText>19</w:delText>
        </w:r>
      </w:del>
      <w:ins w:id="685" w:author="Turnbull, Karen" w:date="2022-10-21T10:32:00Z">
        <w:r w:rsidRPr="00514125">
          <w:rPr>
            <w:rFonts w:ascii="Times New Roman"/>
            <w:b w:val="0"/>
            <w:bCs/>
            <w:color w:val="000000"/>
            <w:sz w:val="16"/>
          </w:rPr>
          <w:t>23</w:t>
        </w:r>
      </w:ins>
      <w:r w:rsidRPr="00514125">
        <w:rPr>
          <w:rFonts w:ascii="Times New Roman"/>
          <w:b w:val="0"/>
          <w:bCs/>
          <w:color w:val="000000"/>
          <w:sz w:val="16"/>
        </w:rPr>
        <w:t>)</w:t>
      </w:r>
    </w:p>
    <w:tbl>
      <w:tblPr>
        <w:tblW w:w="18379" w:type="dxa"/>
        <w:jc w:val="center"/>
        <w:tblLook w:val="04A0" w:firstRow="1" w:lastRow="0" w:firstColumn="1" w:lastColumn="0" w:noHBand="0" w:noVBand="1"/>
      </w:tblPr>
      <w:tblGrid>
        <w:gridCol w:w="1179"/>
        <w:gridCol w:w="7935"/>
        <w:gridCol w:w="798"/>
        <w:gridCol w:w="797"/>
        <w:gridCol w:w="796"/>
        <w:gridCol w:w="795"/>
        <w:gridCol w:w="795"/>
        <w:gridCol w:w="798"/>
        <w:gridCol w:w="795"/>
        <w:gridCol w:w="869"/>
        <w:gridCol w:w="869"/>
        <w:gridCol w:w="1350"/>
        <w:gridCol w:w="603"/>
      </w:tblGrid>
      <w:tr w:rsidR="00147F18" w:rsidRPr="00514125" w14:paraId="75698C9E" w14:textId="77777777" w:rsidTr="00147F18">
        <w:trPr>
          <w:trHeight w:val="3000"/>
          <w:jc w:val="center"/>
        </w:trPr>
        <w:tc>
          <w:tcPr>
            <w:tcW w:w="1179" w:type="dxa"/>
            <w:tcBorders>
              <w:top w:val="single" w:sz="12" w:space="0" w:color="auto"/>
              <w:left w:val="single" w:sz="12" w:space="0" w:color="auto"/>
              <w:bottom w:val="single" w:sz="4" w:space="0" w:color="auto"/>
              <w:right w:val="nil"/>
            </w:tcBorders>
            <w:textDirection w:val="btLr"/>
            <w:vAlign w:val="center"/>
            <w:hideMark/>
          </w:tcPr>
          <w:p w14:paraId="513E4246" w14:textId="77777777" w:rsidR="00147F18" w:rsidRPr="00514125" w:rsidRDefault="00373E09" w:rsidP="00147F18">
            <w:pPr>
              <w:keepNext/>
              <w:spacing w:before="40" w:after="40"/>
              <w:jc w:val="center"/>
              <w:rPr>
                <w:rFonts w:asciiTheme="majorBidi" w:hAnsiTheme="majorBidi" w:cstheme="majorBidi"/>
                <w:b/>
                <w:bCs/>
                <w:sz w:val="16"/>
                <w:szCs w:val="16"/>
              </w:rPr>
            </w:pPr>
            <w:r w:rsidRPr="00514125">
              <w:rPr>
                <w:rFonts w:asciiTheme="majorBidi" w:hAnsiTheme="majorBidi" w:cstheme="majorBidi"/>
                <w:b/>
                <w:bCs/>
                <w:sz w:val="16"/>
                <w:szCs w:val="16"/>
              </w:rPr>
              <w:t>Items in Appendix</w:t>
            </w:r>
          </w:p>
        </w:tc>
        <w:tc>
          <w:tcPr>
            <w:tcW w:w="7935" w:type="dxa"/>
            <w:tcBorders>
              <w:top w:val="single" w:sz="12" w:space="0" w:color="auto"/>
              <w:left w:val="double" w:sz="6" w:space="0" w:color="auto"/>
              <w:bottom w:val="single" w:sz="4" w:space="0" w:color="auto"/>
              <w:right w:val="double" w:sz="4" w:space="0" w:color="auto"/>
            </w:tcBorders>
            <w:vAlign w:val="center"/>
            <w:hideMark/>
          </w:tcPr>
          <w:p w14:paraId="5C814D12" w14:textId="77777777" w:rsidR="00147F18" w:rsidRPr="00514125" w:rsidRDefault="00373E09" w:rsidP="00147F18">
            <w:pPr>
              <w:keepNext/>
              <w:spacing w:before="40" w:after="40"/>
              <w:jc w:val="center"/>
              <w:rPr>
                <w:rFonts w:asciiTheme="majorBidi" w:hAnsiTheme="majorBidi" w:cstheme="majorBidi"/>
                <w:b/>
                <w:bCs/>
                <w:i/>
                <w:iCs/>
                <w:sz w:val="16"/>
                <w:szCs w:val="16"/>
              </w:rPr>
            </w:pPr>
            <w:r w:rsidRPr="00514125">
              <w:rPr>
                <w:rFonts w:asciiTheme="majorBidi" w:hAnsiTheme="majorBidi" w:cstheme="majorBidi"/>
                <w:b/>
                <w:bCs/>
                <w:i/>
                <w:iCs/>
                <w:sz w:val="16"/>
                <w:szCs w:val="16"/>
                <w:lang w:eastAsia="zh-CN"/>
              </w:rPr>
              <w:t xml:space="preserve">C </w:t>
            </w:r>
            <w:r w:rsidRPr="00514125">
              <w:rPr>
                <w:rFonts w:asciiTheme="majorBidi" w:hAnsiTheme="majorBidi" w:cstheme="majorBidi"/>
                <w:b/>
                <w:bCs/>
                <w:i/>
                <w:iCs/>
                <w:sz w:val="16"/>
                <w:szCs w:val="16"/>
                <w:vertAlign w:val="superscript"/>
                <w:lang w:eastAsia="zh-CN"/>
              </w:rPr>
              <w:t>_</w:t>
            </w:r>
            <w:r w:rsidRPr="00514125">
              <w:rPr>
                <w:rFonts w:asciiTheme="majorBidi" w:hAnsiTheme="majorBidi" w:cstheme="majorBidi"/>
                <w:b/>
                <w:bCs/>
                <w:i/>
                <w:iCs/>
                <w:sz w:val="16"/>
                <w:szCs w:val="16"/>
                <w:lang w:eastAsia="zh-CN"/>
              </w:rPr>
              <w:t xml:space="preserve"> CHARACTERISTICS TO BE PROVIDED FOR EACH GROUP OF FREQUENCY ASSIGNMENTS FOR A SATELLITE ANTENNA BEAM OR </w:t>
            </w:r>
            <w:r w:rsidRPr="00514125">
              <w:rPr>
                <w:rFonts w:asciiTheme="majorBidi" w:hAnsiTheme="majorBidi" w:cstheme="majorBidi"/>
                <w:b/>
                <w:bCs/>
                <w:i/>
                <w:iCs/>
                <w:sz w:val="16"/>
                <w:szCs w:val="16"/>
                <w:lang w:eastAsia="zh-CN"/>
              </w:rPr>
              <w:br/>
              <w:t>AN EARTH STATION OR RADIO ASTRONOMY ANTENNA</w:t>
            </w:r>
          </w:p>
        </w:tc>
        <w:tc>
          <w:tcPr>
            <w:tcW w:w="798" w:type="dxa"/>
            <w:tcBorders>
              <w:top w:val="single" w:sz="12" w:space="0" w:color="auto"/>
              <w:left w:val="double" w:sz="4" w:space="0" w:color="auto"/>
              <w:bottom w:val="single" w:sz="4" w:space="0" w:color="auto"/>
              <w:right w:val="single" w:sz="4" w:space="0" w:color="auto"/>
            </w:tcBorders>
            <w:textDirection w:val="btLr"/>
            <w:vAlign w:val="center"/>
            <w:hideMark/>
          </w:tcPr>
          <w:p w14:paraId="67769CFA" w14:textId="77777777" w:rsidR="00147F18" w:rsidRPr="00514125" w:rsidRDefault="00373E09" w:rsidP="00147F18">
            <w:pPr>
              <w:keepNext/>
              <w:spacing w:before="40" w:after="40"/>
              <w:jc w:val="center"/>
              <w:rPr>
                <w:rFonts w:asciiTheme="majorBidi" w:hAnsiTheme="majorBidi" w:cstheme="majorBidi"/>
                <w:b/>
                <w:bCs/>
                <w:sz w:val="16"/>
                <w:szCs w:val="16"/>
              </w:rPr>
            </w:pPr>
            <w:r w:rsidRPr="00514125">
              <w:rPr>
                <w:rFonts w:asciiTheme="majorBidi" w:hAnsiTheme="majorBidi" w:cstheme="majorBidi"/>
                <w:b/>
                <w:bCs/>
                <w:sz w:val="16"/>
                <w:szCs w:val="16"/>
              </w:rPr>
              <w:t>Advance publication of a geostationary-</w:t>
            </w:r>
            <w:r w:rsidRPr="00514125">
              <w:rPr>
                <w:rFonts w:asciiTheme="majorBidi" w:hAnsiTheme="majorBidi" w:cstheme="majorBidi"/>
                <w:b/>
                <w:bCs/>
                <w:sz w:val="16"/>
                <w:szCs w:val="16"/>
              </w:rPr>
              <w:br/>
              <w:t>satellite network</w:t>
            </w:r>
          </w:p>
        </w:tc>
        <w:tc>
          <w:tcPr>
            <w:tcW w:w="797" w:type="dxa"/>
            <w:tcBorders>
              <w:top w:val="single" w:sz="12" w:space="0" w:color="auto"/>
              <w:left w:val="nil"/>
              <w:bottom w:val="single" w:sz="4" w:space="0" w:color="auto"/>
              <w:right w:val="single" w:sz="4" w:space="0" w:color="auto"/>
            </w:tcBorders>
            <w:textDirection w:val="btLr"/>
            <w:vAlign w:val="center"/>
            <w:hideMark/>
          </w:tcPr>
          <w:p w14:paraId="4C71232C" w14:textId="77777777" w:rsidR="00147F18" w:rsidRPr="00514125" w:rsidRDefault="00373E09" w:rsidP="00147F18">
            <w:pPr>
              <w:keepNext/>
              <w:spacing w:before="0" w:after="40" w:line="160" w:lineRule="exact"/>
              <w:jc w:val="center"/>
              <w:rPr>
                <w:rFonts w:asciiTheme="majorBidi" w:hAnsiTheme="majorBidi" w:cstheme="majorBidi"/>
                <w:b/>
                <w:bCs/>
                <w:sz w:val="16"/>
                <w:szCs w:val="16"/>
              </w:rPr>
            </w:pPr>
            <w:r w:rsidRPr="00514125">
              <w:rPr>
                <w:rFonts w:asciiTheme="majorBidi" w:hAnsiTheme="majorBidi" w:cstheme="majorBidi"/>
                <w:b/>
                <w:bCs/>
                <w:sz w:val="16"/>
                <w:szCs w:val="16"/>
              </w:rPr>
              <w:t xml:space="preserve">Advance publication of a non-geostationary-satellite network or system subject to coordination under Section II </w:t>
            </w:r>
            <w:r w:rsidRPr="00514125">
              <w:rPr>
                <w:rFonts w:asciiTheme="majorBidi" w:hAnsiTheme="majorBidi" w:cstheme="majorBidi"/>
                <w:b/>
                <w:bCs/>
                <w:sz w:val="16"/>
                <w:szCs w:val="16"/>
              </w:rPr>
              <w:br/>
              <w:t>of Article 9</w:t>
            </w:r>
          </w:p>
        </w:tc>
        <w:tc>
          <w:tcPr>
            <w:tcW w:w="796" w:type="dxa"/>
            <w:tcBorders>
              <w:top w:val="single" w:sz="12" w:space="0" w:color="auto"/>
              <w:left w:val="nil"/>
              <w:bottom w:val="single" w:sz="4" w:space="0" w:color="auto"/>
              <w:right w:val="single" w:sz="4" w:space="0" w:color="auto"/>
            </w:tcBorders>
            <w:textDirection w:val="btLr"/>
            <w:vAlign w:val="center"/>
            <w:hideMark/>
          </w:tcPr>
          <w:p w14:paraId="2B5F2E98" w14:textId="77777777" w:rsidR="00147F18" w:rsidRPr="00514125" w:rsidRDefault="00373E09" w:rsidP="00147F18">
            <w:pPr>
              <w:keepNext/>
              <w:spacing w:before="0" w:after="40" w:line="160" w:lineRule="exact"/>
              <w:jc w:val="center"/>
              <w:rPr>
                <w:rFonts w:asciiTheme="majorBidi" w:hAnsiTheme="majorBidi" w:cstheme="majorBidi"/>
                <w:b/>
                <w:bCs/>
                <w:sz w:val="16"/>
                <w:szCs w:val="16"/>
              </w:rPr>
            </w:pPr>
            <w:r w:rsidRPr="00514125">
              <w:rPr>
                <w:rFonts w:asciiTheme="majorBidi" w:hAnsiTheme="majorBidi" w:cstheme="majorBidi"/>
                <w:b/>
                <w:bCs/>
                <w:sz w:val="16"/>
                <w:szCs w:val="16"/>
              </w:rPr>
              <w:t xml:space="preserve">Advance publication of a non-geostationary-satellite network or system not subject to coordination under Section II </w:t>
            </w:r>
            <w:r w:rsidRPr="00514125">
              <w:rPr>
                <w:rFonts w:asciiTheme="majorBidi" w:hAnsiTheme="majorBidi" w:cstheme="majorBidi"/>
                <w:b/>
                <w:bCs/>
                <w:sz w:val="16"/>
                <w:szCs w:val="16"/>
              </w:rPr>
              <w:br/>
              <w:t>of Article 9</w:t>
            </w:r>
          </w:p>
        </w:tc>
        <w:tc>
          <w:tcPr>
            <w:tcW w:w="795" w:type="dxa"/>
            <w:tcBorders>
              <w:top w:val="single" w:sz="12" w:space="0" w:color="auto"/>
              <w:left w:val="nil"/>
              <w:bottom w:val="single" w:sz="4" w:space="0" w:color="auto"/>
              <w:right w:val="single" w:sz="4" w:space="0" w:color="auto"/>
            </w:tcBorders>
            <w:textDirection w:val="btLr"/>
            <w:vAlign w:val="center"/>
            <w:hideMark/>
          </w:tcPr>
          <w:p w14:paraId="7D8B4E5D" w14:textId="77777777" w:rsidR="00147F18" w:rsidRPr="00514125" w:rsidRDefault="00373E09" w:rsidP="00147F18">
            <w:pPr>
              <w:keepNext/>
              <w:spacing w:before="0" w:after="40" w:line="160" w:lineRule="exact"/>
              <w:jc w:val="center"/>
              <w:rPr>
                <w:rFonts w:asciiTheme="majorBidi" w:hAnsiTheme="majorBidi" w:cstheme="majorBidi"/>
                <w:b/>
                <w:bCs/>
                <w:sz w:val="16"/>
                <w:szCs w:val="16"/>
              </w:rPr>
            </w:pPr>
            <w:r w:rsidRPr="00514125">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5" w:type="dxa"/>
            <w:tcBorders>
              <w:top w:val="single" w:sz="12" w:space="0" w:color="auto"/>
              <w:left w:val="nil"/>
              <w:bottom w:val="single" w:sz="4" w:space="0" w:color="auto"/>
              <w:right w:val="single" w:sz="4" w:space="0" w:color="auto"/>
            </w:tcBorders>
            <w:textDirection w:val="btLr"/>
            <w:vAlign w:val="center"/>
            <w:hideMark/>
          </w:tcPr>
          <w:p w14:paraId="644A3B1F" w14:textId="77777777" w:rsidR="00147F18" w:rsidRPr="00514125" w:rsidRDefault="00373E09" w:rsidP="00147F18">
            <w:pPr>
              <w:keepNext/>
              <w:spacing w:before="40" w:after="40"/>
              <w:jc w:val="center"/>
              <w:rPr>
                <w:rFonts w:asciiTheme="majorBidi" w:hAnsiTheme="majorBidi" w:cstheme="majorBidi"/>
                <w:b/>
                <w:bCs/>
                <w:sz w:val="16"/>
                <w:szCs w:val="16"/>
              </w:rPr>
            </w:pPr>
            <w:r w:rsidRPr="00514125">
              <w:rPr>
                <w:rFonts w:asciiTheme="majorBidi" w:hAnsiTheme="majorBidi" w:cstheme="majorBidi"/>
                <w:b/>
                <w:bCs/>
                <w:sz w:val="16"/>
                <w:szCs w:val="16"/>
              </w:rPr>
              <w:t>Notification or coordination of a non-geostationary-satellite network or system</w:t>
            </w:r>
          </w:p>
        </w:tc>
        <w:tc>
          <w:tcPr>
            <w:tcW w:w="798" w:type="dxa"/>
            <w:tcBorders>
              <w:top w:val="single" w:sz="12" w:space="0" w:color="auto"/>
              <w:left w:val="nil"/>
              <w:bottom w:val="single" w:sz="4" w:space="0" w:color="auto"/>
              <w:right w:val="single" w:sz="4" w:space="0" w:color="auto"/>
            </w:tcBorders>
            <w:textDirection w:val="btLr"/>
            <w:vAlign w:val="center"/>
            <w:hideMark/>
          </w:tcPr>
          <w:p w14:paraId="0ECAFF7D" w14:textId="77777777" w:rsidR="00147F18" w:rsidRPr="00514125" w:rsidRDefault="00373E09" w:rsidP="00147F18">
            <w:pPr>
              <w:keepNext/>
              <w:spacing w:before="40" w:after="40"/>
              <w:jc w:val="center"/>
              <w:rPr>
                <w:rFonts w:asciiTheme="majorBidi" w:hAnsiTheme="majorBidi" w:cstheme="majorBidi"/>
                <w:b/>
                <w:bCs/>
                <w:sz w:val="16"/>
                <w:szCs w:val="16"/>
              </w:rPr>
            </w:pPr>
            <w:r w:rsidRPr="00514125">
              <w:rPr>
                <w:rFonts w:asciiTheme="majorBidi" w:hAnsiTheme="majorBidi" w:cstheme="majorBidi"/>
                <w:b/>
                <w:bCs/>
                <w:sz w:val="16"/>
                <w:szCs w:val="16"/>
              </w:rPr>
              <w:t xml:space="preserve">Notification or coordination of an earth station (including notification under </w:t>
            </w:r>
            <w:r w:rsidRPr="00514125">
              <w:rPr>
                <w:rFonts w:asciiTheme="majorBidi" w:hAnsiTheme="majorBidi" w:cstheme="majorBidi"/>
                <w:b/>
                <w:bCs/>
                <w:sz w:val="16"/>
                <w:szCs w:val="16"/>
              </w:rPr>
              <w:br/>
              <w:t xml:space="preserve">Appendices 30A or 30B) </w:t>
            </w:r>
          </w:p>
        </w:tc>
        <w:tc>
          <w:tcPr>
            <w:tcW w:w="795" w:type="dxa"/>
            <w:tcBorders>
              <w:top w:val="single" w:sz="12" w:space="0" w:color="auto"/>
              <w:left w:val="nil"/>
              <w:bottom w:val="single" w:sz="4" w:space="0" w:color="auto"/>
              <w:right w:val="single" w:sz="4" w:space="0" w:color="auto"/>
            </w:tcBorders>
            <w:textDirection w:val="btLr"/>
            <w:vAlign w:val="center"/>
            <w:hideMark/>
          </w:tcPr>
          <w:p w14:paraId="1CB80F1E" w14:textId="77777777" w:rsidR="00147F18" w:rsidRPr="00514125" w:rsidRDefault="00373E09" w:rsidP="00147F18">
            <w:pPr>
              <w:keepNext/>
              <w:spacing w:before="40" w:after="40"/>
              <w:jc w:val="center"/>
              <w:rPr>
                <w:rFonts w:asciiTheme="majorBidi" w:hAnsiTheme="majorBidi" w:cstheme="majorBidi"/>
                <w:b/>
                <w:bCs/>
                <w:sz w:val="16"/>
                <w:szCs w:val="16"/>
              </w:rPr>
            </w:pPr>
            <w:r w:rsidRPr="00514125">
              <w:rPr>
                <w:rFonts w:asciiTheme="majorBidi" w:hAnsiTheme="majorBidi" w:cstheme="majorBidi"/>
                <w:b/>
                <w:bCs/>
                <w:sz w:val="16"/>
                <w:szCs w:val="16"/>
              </w:rPr>
              <w:t>Notice for a satellite network in the broadcasting-satellite service under Appendix 30 (Articles 4 and 5)</w:t>
            </w:r>
          </w:p>
        </w:tc>
        <w:tc>
          <w:tcPr>
            <w:tcW w:w="869" w:type="dxa"/>
            <w:tcBorders>
              <w:top w:val="single" w:sz="12" w:space="0" w:color="auto"/>
              <w:left w:val="nil"/>
              <w:bottom w:val="single" w:sz="4" w:space="0" w:color="auto"/>
              <w:right w:val="single" w:sz="4" w:space="0" w:color="auto"/>
            </w:tcBorders>
            <w:textDirection w:val="btLr"/>
            <w:vAlign w:val="center"/>
            <w:hideMark/>
          </w:tcPr>
          <w:p w14:paraId="5C28A7EC" w14:textId="77777777" w:rsidR="00147F18" w:rsidRPr="00514125" w:rsidRDefault="00373E09" w:rsidP="00147F18">
            <w:pPr>
              <w:keepNext/>
              <w:spacing w:before="40" w:after="40"/>
              <w:jc w:val="center"/>
              <w:rPr>
                <w:rFonts w:asciiTheme="majorBidi" w:hAnsiTheme="majorBidi" w:cstheme="majorBidi"/>
                <w:b/>
                <w:bCs/>
                <w:sz w:val="16"/>
                <w:szCs w:val="16"/>
              </w:rPr>
            </w:pPr>
            <w:r w:rsidRPr="00514125">
              <w:rPr>
                <w:rFonts w:asciiTheme="majorBidi" w:hAnsiTheme="majorBidi" w:cstheme="majorBidi"/>
                <w:b/>
                <w:bCs/>
                <w:sz w:val="16"/>
                <w:szCs w:val="16"/>
              </w:rPr>
              <w:t xml:space="preserve">Notice for a satellite network </w:t>
            </w:r>
            <w:r w:rsidRPr="00514125">
              <w:rPr>
                <w:rFonts w:asciiTheme="majorBidi" w:hAnsiTheme="majorBidi" w:cstheme="majorBidi"/>
                <w:b/>
                <w:bCs/>
                <w:sz w:val="16"/>
                <w:szCs w:val="16"/>
              </w:rPr>
              <w:br/>
              <w:t xml:space="preserve">(feeder-link) under Appendix 30A </w:t>
            </w:r>
            <w:r w:rsidRPr="00514125">
              <w:rPr>
                <w:rFonts w:asciiTheme="majorBidi" w:hAnsiTheme="majorBidi" w:cstheme="majorBidi"/>
                <w:b/>
                <w:bCs/>
                <w:sz w:val="16"/>
                <w:szCs w:val="16"/>
              </w:rPr>
              <w:br/>
              <w:t>(Articles 4 and 5)</w:t>
            </w:r>
          </w:p>
        </w:tc>
        <w:tc>
          <w:tcPr>
            <w:tcW w:w="869" w:type="dxa"/>
            <w:tcBorders>
              <w:top w:val="single" w:sz="12" w:space="0" w:color="auto"/>
              <w:left w:val="nil"/>
              <w:bottom w:val="single" w:sz="4" w:space="0" w:color="auto"/>
              <w:right w:val="double" w:sz="6" w:space="0" w:color="auto"/>
            </w:tcBorders>
            <w:textDirection w:val="btLr"/>
            <w:vAlign w:val="center"/>
            <w:hideMark/>
          </w:tcPr>
          <w:p w14:paraId="1EBEE127" w14:textId="77777777" w:rsidR="00147F18" w:rsidRPr="00514125" w:rsidRDefault="00373E09" w:rsidP="00147F18">
            <w:pPr>
              <w:keepNext/>
              <w:spacing w:before="40" w:after="40"/>
              <w:jc w:val="center"/>
              <w:rPr>
                <w:rFonts w:asciiTheme="majorBidi" w:hAnsiTheme="majorBidi" w:cstheme="majorBidi"/>
                <w:b/>
                <w:bCs/>
                <w:sz w:val="16"/>
                <w:szCs w:val="16"/>
              </w:rPr>
            </w:pPr>
            <w:r w:rsidRPr="00514125">
              <w:rPr>
                <w:rFonts w:asciiTheme="majorBidi" w:hAnsiTheme="majorBidi" w:cstheme="majorBidi"/>
                <w:b/>
                <w:bCs/>
                <w:sz w:val="16"/>
                <w:szCs w:val="16"/>
              </w:rPr>
              <w:t>Notice for a satellite network in the fixed-</w:t>
            </w:r>
            <w:r w:rsidRPr="00514125">
              <w:rPr>
                <w:rFonts w:asciiTheme="majorBidi" w:hAnsiTheme="majorBidi" w:cstheme="majorBidi"/>
                <w:b/>
                <w:bCs/>
                <w:sz w:val="16"/>
                <w:szCs w:val="16"/>
              </w:rPr>
              <w:br/>
              <w:t xml:space="preserve">satellite service under Appendix 30B </w:t>
            </w:r>
            <w:r w:rsidRPr="00514125">
              <w:rPr>
                <w:rFonts w:asciiTheme="majorBidi" w:hAnsiTheme="majorBidi" w:cstheme="majorBidi"/>
                <w:b/>
                <w:bCs/>
                <w:sz w:val="16"/>
                <w:szCs w:val="16"/>
              </w:rPr>
              <w:br/>
              <w:t>(Articles 6 and 8)</w:t>
            </w:r>
          </w:p>
        </w:tc>
        <w:tc>
          <w:tcPr>
            <w:tcW w:w="1350" w:type="dxa"/>
            <w:tcBorders>
              <w:top w:val="single" w:sz="12" w:space="0" w:color="auto"/>
              <w:left w:val="nil"/>
              <w:bottom w:val="single" w:sz="4" w:space="0" w:color="auto"/>
              <w:right w:val="nil"/>
            </w:tcBorders>
            <w:textDirection w:val="btLr"/>
            <w:vAlign w:val="center"/>
            <w:hideMark/>
          </w:tcPr>
          <w:p w14:paraId="1BD05589" w14:textId="77777777" w:rsidR="00147F18" w:rsidRPr="00514125" w:rsidRDefault="00373E09" w:rsidP="00147F18">
            <w:pPr>
              <w:keepNext/>
              <w:spacing w:before="40" w:after="40"/>
              <w:jc w:val="center"/>
              <w:rPr>
                <w:rFonts w:asciiTheme="majorBidi" w:hAnsiTheme="majorBidi" w:cstheme="majorBidi"/>
                <w:b/>
                <w:bCs/>
                <w:sz w:val="16"/>
                <w:szCs w:val="16"/>
              </w:rPr>
            </w:pPr>
            <w:r w:rsidRPr="00514125">
              <w:rPr>
                <w:rFonts w:asciiTheme="majorBidi" w:hAnsiTheme="majorBidi" w:cstheme="majorBidi"/>
                <w:b/>
                <w:bCs/>
                <w:sz w:val="16"/>
                <w:szCs w:val="16"/>
              </w:rPr>
              <w:t>Items in Appendix</w:t>
            </w:r>
          </w:p>
        </w:tc>
        <w:tc>
          <w:tcPr>
            <w:tcW w:w="603" w:type="dxa"/>
            <w:tcBorders>
              <w:top w:val="single" w:sz="12" w:space="0" w:color="auto"/>
              <w:left w:val="double" w:sz="6" w:space="0" w:color="auto"/>
              <w:bottom w:val="single" w:sz="4" w:space="0" w:color="auto"/>
              <w:right w:val="single" w:sz="12" w:space="0" w:color="auto"/>
            </w:tcBorders>
            <w:textDirection w:val="btLr"/>
            <w:vAlign w:val="center"/>
            <w:hideMark/>
          </w:tcPr>
          <w:p w14:paraId="226E1D5F" w14:textId="77777777" w:rsidR="00147F18" w:rsidRPr="00514125" w:rsidRDefault="00373E09" w:rsidP="00147F18">
            <w:pPr>
              <w:keepNext/>
              <w:spacing w:before="40" w:after="40"/>
              <w:jc w:val="center"/>
              <w:rPr>
                <w:rFonts w:asciiTheme="majorBidi" w:hAnsiTheme="majorBidi" w:cstheme="majorBidi"/>
                <w:b/>
                <w:bCs/>
                <w:sz w:val="16"/>
                <w:szCs w:val="16"/>
              </w:rPr>
            </w:pPr>
            <w:r w:rsidRPr="00514125">
              <w:rPr>
                <w:rFonts w:asciiTheme="majorBidi" w:hAnsiTheme="majorBidi" w:cstheme="majorBidi"/>
                <w:b/>
                <w:bCs/>
                <w:sz w:val="16"/>
                <w:szCs w:val="16"/>
              </w:rPr>
              <w:t>Radio astronomy</w:t>
            </w:r>
          </w:p>
        </w:tc>
      </w:tr>
      <w:tr w:rsidR="00147F18" w:rsidRPr="00514125" w14:paraId="6C53A77A" w14:textId="77777777" w:rsidTr="00147F18">
        <w:trPr>
          <w:cantSplit/>
          <w:jc w:val="center"/>
        </w:trPr>
        <w:tc>
          <w:tcPr>
            <w:tcW w:w="1179" w:type="dxa"/>
            <w:tcBorders>
              <w:top w:val="nil"/>
              <w:left w:val="single" w:sz="12" w:space="0" w:color="auto"/>
              <w:bottom w:val="single" w:sz="4" w:space="0" w:color="auto"/>
              <w:right w:val="double" w:sz="6" w:space="0" w:color="auto"/>
            </w:tcBorders>
            <w:hideMark/>
          </w:tcPr>
          <w:p w14:paraId="6D4471B2" w14:textId="77777777" w:rsidR="00147F18" w:rsidRPr="00514125" w:rsidRDefault="00373E09" w:rsidP="00147F18">
            <w:pPr>
              <w:keepNext/>
              <w:tabs>
                <w:tab w:val="left" w:pos="720"/>
              </w:tabs>
              <w:overflowPunct/>
              <w:autoSpaceDE/>
              <w:adjustRightInd/>
              <w:spacing w:before="40" w:after="40"/>
              <w:rPr>
                <w:rFonts w:asciiTheme="majorBidi" w:hAnsiTheme="majorBidi" w:cstheme="majorBidi"/>
                <w:sz w:val="18"/>
                <w:szCs w:val="18"/>
                <w:lang w:eastAsia="zh-CN"/>
              </w:rPr>
            </w:pPr>
            <w:r w:rsidRPr="00514125">
              <w:rPr>
                <w:rFonts w:asciiTheme="majorBidi" w:hAnsiTheme="majorBidi" w:cstheme="majorBidi"/>
                <w:sz w:val="18"/>
                <w:szCs w:val="18"/>
                <w:lang w:eastAsia="zh-CN"/>
              </w:rPr>
              <w:t>…</w:t>
            </w:r>
          </w:p>
        </w:tc>
        <w:tc>
          <w:tcPr>
            <w:tcW w:w="7935" w:type="dxa"/>
            <w:tcBorders>
              <w:top w:val="nil"/>
              <w:left w:val="nil"/>
              <w:bottom w:val="single" w:sz="4" w:space="0" w:color="auto"/>
              <w:right w:val="double" w:sz="4" w:space="0" w:color="auto"/>
            </w:tcBorders>
            <w:shd w:val="clear" w:color="auto" w:fill="FFFFFF"/>
          </w:tcPr>
          <w:p w14:paraId="75CAB3DF" w14:textId="77777777" w:rsidR="00147F18" w:rsidRPr="00514125" w:rsidRDefault="00373E09" w:rsidP="00147F18">
            <w:pPr>
              <w:keepNext/>
              <w:spacing w:before="40" w:after="40"/>
              <w:ind w:left="170"/>
              <w:rPr>
                <w:sz w:val="18"/>
                <w:szCs w:val="18"/>
              </w:rPr>
            </w:pPr>
            <w:r w:rsidRPr="00514125">
              <w:rPr>
                <w:sz w:val="18"/>
                <w:szCs w:val="18"/>
              </w:rPr>
              <w:t>…</w:t>
            </w:r>
          </w:p>
        </w:tc>
        <w:tc>
          <w:tcPr>
            <w:tcW w:w="798" w:type="dxa"/>
            <w:tcBorders>
              <w:top w:val="nil"/>
              <w:left w:val="double" w:sz="4" w:space="0" w:color="auto"/>
              <w:bottom w:val="single" w:sz="4" w:space="0" w:color="auto"/>
              <w:right w:val="single" w:sz="4" w:space="0" w:color="auto"/>
            </w:tcBorders>
            <w:shd w:val="clear" w:color="auto" w:fill="FFFFFF"/>
            <w:vAlign w:val="center"/>
          </w:tcPr>
          <w:p w14:paraId="7C6355BD" w14:textId="77777777" w:rsidR="00147F18" w:rsidRPr="00514125" w:rsidRDefault="00147F18" w:rsidP="00147F18">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7" w:type="dxa"/>
            <w:tcBorders>
              <w:top w:val="nil"/>
              <w:left w:val="nil"/>
              <w:bottom w:val="single" w:sz="4" w:space="0" w:color="auto"/>
              <w:right w:val="single" w:sz="4" w:space="0" w:color="auto"/>
            </w:tcBorders>
            <w:shd w:val="clear" w:color="auto" w:fill="FFFFFF"/>
            <w:vAlign w:val="center"/>
          </w:tcPr>
          <w:p w14:paraId="09DD2AE0" w14:textId="77777777" w:rsidR="00147F18" w:rsidRPr="00514125" w:rsidRDefault="00147F18" w:rsidP="00147F18">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6" w:type="dxa"/>
            <w:tcBorders>
              <w:top w:val="nil"/>
              <w:left w:val="nil"/>
              <w:bottom w:val="single" w:sz="4" w:space="0" w:color="auto"/>
              <w:right w:val="single" w:sz="4" w:space="0" w:color="auto"/>
            </w:tcBorders>
            <w:shd w:val="clear" w:color="auto" w:fill="FFFFFF"/>
            <w:vAlign w:val="center"/>
          </w:tcPr>
          <w:p w14:paraId="04C2868E" w14:textId="77777777" w:rsidR="00147F18" w:rsidRPr="00514125" w:rsidRDefault="00147F18" w:rsidP="00147F18">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nil"/>
              <w:left w:val="nil"/>
              <w:bottom w:val="single" w:sz="4" w:space="0" w:color="auto"/>
              <w:right w:val="single" w:sz="4" w:space="0" w:color="auto"/>
            </w:tcBorders>
            <w:vAlign w:val="center"/>
          </w:tcPr>
          <w:p w14:paraId="35B0AB63" w14:textId="77777777" w:rsidR="00147F18" w:rsidRPr="00514125" w:rsidRDefault="00147F18" w:rsidP="00147F18">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nil"/>
              <w:left w:val="nil"/>
              <w:bottom w:val="single" w:sz="4" w:space="0" w:color="auto"/>
              <w:right w:val="single" w:sz="4" w:space="0" w:color="auto"/>
            </w:tcBorders>
            <w:vAlign w:val="center"/>
          </w:tcPr>
          <w:p w14:paraId="55ABB879" w14:textId="77777777" w:rsidR="00147F18" w:rsidRPr="00514125" w:rsidRDefault="00147F18" w:rsidP="00147F18">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8" w:type="dxa"/>
            <w:tcBorders>
              <w:top w:val="nil"/>
              <w:left w:val="nil"/>
              <w:bottom w:val="single" w:sz="4" w:space="0" w:color="auto"/>
              <w:right w:val="single" w:sz="4" w:space="0" w:color="auto"/>
            </w:tcBorders>
            <w:shd w:val="clear" w:color="auto" w:fill="FFFFFF"/>
            <w:vAlign w:val="center"/>
          </w:tcPr>
          <w:p w14:paraId="37D0ED0C" w14:textId="77777777" w:rsidR="00147F18" w:rsidRPr="00514125" w:rsidRDefault="00147F18" w:rsidP="00147F18">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nil"/>
              <w:left w:val="nil"/>
              <w:bottom w:val="single" w:sz="4" w:space="0" w:color="auto"/>
              <w:right w:val="single" w:sz="4" w:space="0" w:color="auto"/>
            </w:tcBorders>
            <w:shd w:val="clear" w:color="auto" w:fill="FFFFFF"/>
            <w:vAlign w:val="center"/>
          </w:tcPr>
          <w:p w14:paraId="6522BF32" w14:textId="77777777" w:rsidR="00147F18" w:rsidRPr="00514125" w:rsidRDefault="00147F18" w:rsidP="00147F18">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869" w:type="dxa"/>
            <w:tcBorders>
              <w:top w:val="nil"/>
              <w:left w:val="nil"/>
              <w:bottom w:val="single" w:sz="4" w:space="0" w:color="auto"/>
              <w:right w:val="single" w:sz="4" w:space="0" w:color="auto"/>
            </w:tcBorders>
            <w:shd w:val="clear" w:color="auto" w:fill="FFFFFF"/>
            <w:vAlign w:val="center"/>
          </w:tcPr>
          <w:p w14:paraId="010DD934" w14:textId="77777777" w:rsidR="00147F18" w:rsidRPr="00514125" w:rsidRDefault="00147F18" w:rsidP="00147F18">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869" w:type="dxa"/>
            <w:tcBorders>
              <w:top w:val="nil"/>
              <w:left w:val="nil"/>
              <w:bottom w:val="single" w:sz="4" w:space="0" w:color="auto"/>
              <w:right w:val="double" w:sz="6" w:space="0" w:color="auto"/>
            </w:tcBorders>
            <w:shd w:val="clear" w:color="auto" w:fill="FFFFFF"/>
            <w:vAlign w:val="center"/>
          </w:tcPr>
          <w:p w14:paraId="0B5252EC" w14:textId="77777777" w:rsidR="00147F18" w:rsidRPr="00514125" w:rsidRDefault="00147F18" w:rsidP="00147F18">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1350" w:type="dxa"/>
            <w:tcBorders>
              <w:top w:val="nil"/>
              <w:left w:val="nil"/>
              <w:bottom w:val="single" w:sz="4" w:space="0" w:color="auto"/>
              <w:right w:val="double" w:sz="6" w:space="0" w:color="auto"/>
            </w:tcBorders>
          </w:tcPr>
          <w:p w14:paraId="7043CF98" w14:textId="77777777" w:rsidR="00147F18" w:rsidRPr="00514125" w:rsidRDefault="00147F18" w:rsidP="00147F18">
            <w:pPr>
              <w:keepNext/>
              <w:tabs>
                <w:tab w:val="left" w:pos="720"/>
              </w:tabs>
              <w:overflowPunct/>
              <w:autoSpaceDE/>
              <w:adjustRightInd/>
              <w:spacing w:before="40" w:after="40"/>
              <w:rPr>
                <w:rFonts w:asciiTheme="majorBidi" w:hAnsiTheme="majorBidi" w:cstheme="majorBidi"/>
                <w:sz w:val="18"/>
                <w:szCs w:val="18"/>
                <w:lang w:eastAsia="zh-CN"/>
              </w:rPr>
            </w:pPr>
          </w:p>
        </w:tc>
        <w:tc>
          <w:tcPr>
            <w:tcW w:w="603" w:type="dxa"/>
            <w:tcBorders>
              <w:top w:val="nil"/>
              <w:left w:val="nil"/>
              <w:bottom w:val="single" w:sz="4" w:space="0" w:color="auto"/>
              <w:right w:val="single" w:sz="12" w:space="0" w:color="auto"/>
            </w:tcBorders>
            <w:shd w:val="clear" w:color="auto" w:fill="FFFFFF"/>
            <w:vAlign w:val="center"/>
          </w:tcPr>
          <w:p w14:paraId="747FF7D5" w14:textId="77777777" w:rsidR="00147F18" w:rsidRPr="00514125" w:rsidRDefault="00147F18" w:rsidP="00147F18">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r>
      <w:tr w:rsidR="00147F18" w:rsidRPr="00514125" w14:paraId="3B5CED33" w14:textId="77777777" w:rsidTr="00147F18">
        <w:trPr>
          <w:cantSplit/>
          <w:jc w:val="center"/>
        </w:trPr>
        <w:tc>
          <w:tcPr>
            <w:tcW w:w="1179" w:type="dxa"/>
            <w:tcBorders>
              <w:top w:val="nil"/>
              <w:left w:val="single" w:sz="12" w:space="0" w:color="auto"/>
              <w:bottom w:val="single" w:sz="4" w:space="0" w:color="000000"/>
              <w:right w:val="double" w:sz="6" w:space="0" w:color="auto"/>
            </w:tcBorders>
            <w:shd w:val="clear" w:color="auto" w:fill="FFFFFF"/>
            <w:hideMark/>
          </w:tcPr>
          <w:p w14:paraId="604CF252" w14:textId="77777777" w:rsidR="00147F18" w:rsidRPr="00514125" w:rsidRDefault="00373E09" w:rsidP="00147F18">
            <w:pPr>
              <w:keepNext/>
              <w:tabs>
                <w:tab w:val="left" w:pos="720"/>
              </w:tabs>
              <w:overflowPunct/>
              <w:autoSpaceDE/>
              <w:adjustRightInd/>
              <w:spacing w:before="40" w:after="40"/>
              <w:rPr>
                <w:rFonts w:asciiTheme="majorBidi" w:hAnsiTheme="majorBidi" w:cstheme="majorBidi"/>
                <w:sz w:val="18"/>
                <w:szCs w:val="18"/>
                <w:lang w:eastAsia="zh-CN"/>
              </w:rPr>
            </w:pPr>
            <w:r w:rsidRPr="00514125">
              <w:rPr>
                <w:rFonts w:asciiTheme="majorBidi" w:hAnsiTheme="majorBidi" w:cstheme="majorBidi"/>
                <w:b/>
                <w:bCs/>
                <w:sz w:val="18"/>
                <w:szCs w:val="18"/>
                <w:lang w:eastAsia="zh-CN"/>
              </w:rPr>
              <w:t>C.11</w:t>
            </w:r>
          </w:p>
        </w:tc>
        <w:tc>
          <w:tcPr>
            <w:tcW w:w="7935" w:type="dxa"/>
            <w:tcBorders>
              <w:top w:val="single" w:sz="4" w:space="0" w:color="auto"/>
              <w:left w:val="nil"/>
              <w:bottom w:val="single" w:sz="4" w:space="0" w:color="auto"/>
              <w:right w:val="double" w:sz="4" w:space="0" w:color="auto"/>
            </w:tcBorders>
          </w:tcPr>
          <w:p w14:paraId="02F92F80" w14:textId="77777777" w:rsidR="00147F18" w:rsidRPr="00514125" w:rsidRDefault="00373E09" w:rsidP="00147F18">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SERVICE AREA (S)</w:t>
            </w:r>
          </w:p>
          <w:p w14:paraId="2C9FF0B5" w14:textId="77777777" w:rsidR="00147F18" w:rsidRPr="00514125" w:rsidRDefault="00373E09" w:rsidP="00147F18">
            <w:pPr>
              <w:keepNext/>
              <w:spacing w:before="40" w:after="40"/>
              <w:ind w:left="510"/>
              <w:rPr>
                <w:rFonts w:asciiTheme="majorBidi" w:hAnsiTheme="majorBidi" w:cstheme="majorBidi"/>
                <w:b/>
                <w:bCs/>
                <w:sz w:val="18"/>
                <w:szCs w:val="18"/>
                <w:lang w:eastAsia="zh-CN"/>
              </w:rPr>
            </w:pPr>
            <w:r w:rsidRPr="00514125">
              <w:rPr>
                <w:i/>
                <w:iCs/>
                <w:sz w:val="18"/>
                <w:szCs w:val="18"/>
              </w:rPr>
              <w:t>For all space applications except active or passive sensors</w:t>
            </w:r>
          </w:p>
        </w:tc>
        <w:tc>
          <w:tcPr>
            <w:tcW w:w="7312" w:type="dxa"/>
            <w:gridSpan w:val="9"/>
            <w:tcBorders>
              <w:top w:val="single" w:sz="4" w:space="0" w:color="000000"/>
              <w:left w:val="double" w:sz="4" w:space="0" w:color="auto"/>
              <w:bottom w:val="single" w:sz="4" w:space="0" w:color="000000"/>
              <w:right w:val="double" w:sz="6" w:space="0" w:color="auto"/>
            </w:tcBorders>
            <w:shd w:val="pct20" w:color="000000" w:fill="FFFFFF"/>
            <w:vAlign w:val="center"/>
          </w:tcPr>
          <w:p w14:paraId="0EE213DF" w14:textId="77777777" w:rsidR="00147F18" w:rsidRPr="00514125" w:rsidRDefault="00147F18" w:rsidP="00147F18">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1350" w:type="dxa"/>
            <w:tcBorders>
              <w:top w:val="nil"/>
              <w:left w:val="double" w:sz="6" w:space="0" w:color="auto"/>
              <w:bottom w:val="single" w:sz="4" w:space="0" w:color="000000"/>
              <w:right w:val="double" w:sz="6" w:space="0" w:color="auto"/>
            </w:tcBorders>
            <w:shd w:val="clear" w:color="auto" w:fill="FFFFFF"/>
          </w:tcPr>
          <w:p w14:paraId="1220FA67" w14:textId="77777777" w:rsidR="00147F18" w:rsidRPr="00514125" w:rsidRDefault="00373E09" w:rsidP="00147F18">
            <w:pPr>
              <w:keepNext/>
              <w:tabs>
                <w:tab w:val="left" w:pos="720"/>
              </w:tabs>
              <w:overflowPunct/>
              <w:autoSpaceDE/>
              <w:adjustRightInd/>
              <w:spacing w:before="40" w:after="40"/>
              <w:rPr>
                <w:rFonts w:asciiTheme="majorBidi" w:hAnsiTheme="majorBidi" w:cstheme="majorBidi"/>
                <w:sz w:val="18"/>
                <w:szCs w:val="18"/>
                <w:lang w:eastAsia="zh-CN"/>
              </w:rPr>
            </w:pPr>
            <w:r w:rsidRPr="00514125">
              <w:rPr>
                <w:rFonts w:asciiTheme="majorBidi" w:hAnsiTheme="majorBidi" w:cstheme="majorBidi"/>
                <w:b/>
                <w:bCs/>
                <w:sz w:val="18"/>
                <w:szCs w:val="18"/>
                <w:lang w:eastAsia="zh-CN"/>
              </w:rPr>
              <w:t>C.11</w:t>
            </w:r>
          </w:p>
        </w:tc>
        <w:tc>
          <w:tcPr>
            <w:tcW w:w="603" w:type="dxa"/>
            <w:tcBorders>
              <w:top w:val="single" w:sz="4" w:space="0" w:color="000000"/>
              <w:left w:val="double" w:sz="6" w:space="0" w:color="auto"/>
              <w:bottom w:val="single" w:sz="4" w:space="0" w:color="000000"/>
              <w:right w:val="single" w:sz="12" w:space="0" w:color="auto"/>
            </w:tcBorders>
            <w:shd w:val="pct20" w:color="000000" w:fill="FFFFFF"/>
            <w:vAlign w:val="center"/>
          </w:tcPr>
          <w:p w14:paraId="1632F13A" w14:textId="77777777" w:rsidR="00147F18" w:rsidRPr="00514125" w:rsidRDefault="00373E09" w:rsidP="00147F18">
            <w:pPr>
              <w:keepNext/>
              <w:tabs>
                <w:tab w:val="left" w:pos="720"/>
              </w:tabs>
              <w:overflowPunct/>
              <w:autoSpaceDE/>
              <w:adjustRightInd/>
              <w:spacing w:before="40" w:after="40"/>
              <w:jc w:val="center"/>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 </w:t>
            </w:r>
          </w:p>
        </w:tc>
      </w:tr>
      <w:tr w:rsidR="00147F18" w:rsidRPr="00514125" w14:paraId="576A6870" w14:textId="77777777" w:rsidTr="00147F18">
        <w:trPr>
          <w:cantSplit/>
          <w:jc w:val="center"/>
        </w:trPr>
        <w:tc>
          <w:tcPr>
            <w:tcW w:w="1179" w:type="dxa"/>
            <w:tcBorders>
              <w:top w:val="single" w:sz="4" w:space="0" w:color="auto"/>
              <w:left w:val="single" w:sz="12" w:space="0" w:color="auto"/>
              <w:bottom w:val="single" w:sz="4" w:space="0" w:color="000000"/>
              <w:right w:val="double" w:sz="6" w:space="0" w:color="auto"/>
            </w:tcBorders>
            <w:shd w:val="clear" w:color="auto" w:fill="FFFFFF"/>
            <w:hideMark/>
          </w:tcPr>
          <w:p w14:paraId="7704A107" w14:textId="77777777" w:rsidR="00147F18" w:rsidRPr="00514125" w:rsidRDefault="00373E09" w:rsidP="00147F18">
            <w:pPr>
              <w:tabs>
                <w:tab w:val="left" w:pos="720"/>
              </w:tabs>
              <w:overflowPunct/>
              <w:autoSpaceDE/>
              <w:adjustRightInd/>
              <w:spacing w:before="40" w:after="40"/>
              <w:rPr>
                <w:rFonts w:asciiTheme="majorBidi" w:hAnsiTheme="majorBidi" w:cstheme="majorBidi"/>
                <w:sz w:val="18"/>
                <w:szCs w:val="18"/>
                <w:lang w:eastAsia="zh-CN"/>
              </w:rPr>
            </w:pPr>
            <w:r w:rsidRPr="00514125">
              <w:rPr>
                <w:rFonts w:asciiTheme="majorBidi" w:hAnsiTheme="majorBidi" w:cstheme="majorBidi"/>
                <w:sz w:val="18"/>
                <w:szCs w:val="18"/>
                <w:lang w:eastAsia="zh-CN"/>
              </w:rPr>
              <w:t>C.11.a</w:t>
            </w:r>
          </w:p>
        </w:tc>
        <w:tc>
          <w:tcPr>
            <w:tcW w:w="7935" w:type="dxa"/>
            <w:tcBorders>
              <w:top w:val="single" w:sz="4" w:space="0" w:color="auto"/>
              <w:left w:val="nil"/>
              <w:bottom w:val="single" w:sz="4" w:space="0" w:color="auto"/>
              <w:right w:val="double" w:sz="4" w:space="0" w:color="auto"/>
            </w:tcBorders>
            <w:shd w:val="clear" w:color="auto" w:fill="FFFFFF"/>
          </w:tcPr>
          <w:p w14:paraId="07A29224" w14:textId="77777777" w:rsidR="00147F18" w:rsidRPr="00514125" w:rsidRDefault="00373E09" w:rsidP="00147F18">
            <w:pPr>
              <w:keepNext/>
              <w:spacing w:before="40" w:after="40"/>
              <w:ind w:left="170"/>
              <w:rPr>
                <w:sz w:val="18"/>
                <w:szCs w:val="18"/>
              </w:rPr>
            </w:pPr>
            <w:r w:rsidRPr="00514125">
              <w:rPr>
                <w:sz w:val="18"/>
                <w:szCs w:val="18"/>
              </w:rPr>
              <w:t xml:space="preserve">the service area or areas of the satellite beam on the Earth, when the associated transmitting or receiving stations are earth </w:t>
            </w:r>
            <w:proofErr w:type="gramStart"/>
            <w:r w:rsidRPr="00514125">
              <w:rPr>
                <w:sz w:val="18"/>
                <w:szCs w:val="18"/>
              </w:rPr>
              <w:t>stations</w:t>
            </w:r>
            <w:proofErr w:type="gramEnd"/>
          </w:p>
          <w:p w14:paraId="02CD27A7" w14:textId="77777777" w:rsidR="00147F18" w:rsidRPr="00514125" w:rsidRDefault="00373E09" w:rsidP="00147F18">
            <w:pPr>
              <w:keepNext/>
              <w:spacing w:before="40" w:after="40"/>
              <w:ind w:left="340"/>
              <w:rPr>
                <w:sz w:val="18"/>
                <w:szCs w:val="18"/>
              </w:rPr>
            </w:pPr>
            <w:r w:rsidRPr="00514125">
              <w:rPr>
                <w:sz w:val="18"/>
                <w:szCs w:val="18"/>
              </w:rPr>
              <w:t>For a space station submitted in accordance with Appendix </w:t>
            </w:r>
            <w:r w:rsidRPr="00514125">
              <w:rPr>
                <w:b/>
                <w:bCs/>
                <w:sz w:val="18"/>
                <w:szCs w:val="18"/>
              </w:rPr>
              <w:t>30</w:t>
            </w:r>
            <w:r w:rsidRPr="00514125">
              <w:rPr>
                <w:sz w:val="18"/>
                <w:szCs w:val="18"/>
              </w:rPr>
              <w:t xml:space="preserve">, </w:t>
            </w:r>
            <w:r w:rsidRPr="00514125">
              <w:rPr>
                <w:b/>
                <w:bCs/>
                <w:sz w:val="18"/>
                <w:szCs w:val="18"/>
              </w:rPr>
              <w:t>30A</w:t>
            </w:r>
            <w:r w:rsidRPr="00514125">
              <w:rPr>
                <w:sz w:val="18"/>
                <w:szCs w:val="18"/>
              </w:rPr>
              <w:t xml:space="preserve"> or </w:t>
            </w:r>
            <w:r w:rsidRPr="00514125">
              <w:rPr>
                <w:b/>
                <w:bCs/>
                <w:sz w:val="18"/>
                <w:szCs w:val="18"/>
              </w:rPr>
              <w:t>30B</w:t>
            </w:r>
            <w:r w:rsidRPr="00514125">
              <w:rPr>
                <w:sz w:val="18"/>
                <w:szCs w:val="18"/>
              </w:rPr>
              <w:t xml:space="preserve">, the service area identified by a set of a maximum of 100 test points and by a service area contour on the surface of the Earth or defined by a minimum elevation </w:t>
            </w:r>
            <w:proofErr w:type="gramStart"/>
            <w:r w:rsidRPr="00514125">
              <w:rPr>
                <w:sz w:val="18"/>
                <w:szCs w:val="18"/>
              </w:rPr>
              <w:t>angle</w:t>
            </w:r>
            <w:proofErr w:type="gramEnd"/>
          </w:p>
          <w:p w14:paraId="1376EA77" w14:textId="77777777" w:rsidR="00147F18" w:rsidRPr="00514125" w:rsidRDefault="00373E09" w:rsidP="00147F18">
            <w:pPr>
              <w:spacing w:before="40" w:after="40"/>
              <w:ind w:left="340"/>
              <w:rPr>
                <w:sz w:val="18"/>
                <w:szCs w:val="18"/>
              </w:rPr>
            </w:pPr>
            <w:r w:rsidRPr="00514125">
              <w:rPr>
                <w:i/>
                <w:iCs/>
                <w:sz w:val="18"/>
                <w:szCs w:val="18"/>
              </w:rPr>
              <w:t>Note</w:t>
            </w:r>
            <w:r w:rsidRPr="00514125">
              <w:rPr>
                <w:sz w:val="18"/>
                <w:szCs w:val="18"/>
              </w:rPr>
              <w:t xml:space="preserve"> – When an assignment converted from an allotment is reinstated in the Appendix </w:t>
            </w:r>
            <w:r w:rsidRPr="00514125">
              <w:rPr>
                <w:b/>
                <w:bCs/>
                <w:sz w:val="18"/>
                <w:szCs w:val="18"/>
              </w:rPr>
              <w:t>30B</w:t>
            </w:r>
            <w:r w:rsidRPr="00514125">
              <w:rPr>
                <w:sz w:val="18"/>
                <w:szCs w:val="18"/>
              </w:rPr>
              <w:t xml:space="preserve"> Plan, the notifying administration may choose a maximum of 20 test points within its national territory for the reinstated allotment</w:t>
            </w:r>
          </w:p>
        </w:tc>
        <w:tc>
          <w:tcPr>
            <w:tcW w:w="798" w:type="dxa"/>
            <w:tcBorders>
              <w:top w:val="single" w:sz="4" w:space="0" w:color="auto"/>
              <w:left w:val="double" w:sz="4" w:space="0" w:color="auto"/>
              <w:bottom w:val="single" w:sz="4" w:space="0" w:color="000000"/>
              <w:right w:val="single" w:sz="4" w:space="0" w:color="auto"/>
            </w:tcBorders>
            <w:shd w:val="clear" w:color="auto" w:fill="FFFFFF"/>
            <w:vAlign w:val="center"/>
          </w:tcPr>
          <w:p w14:paraId="540DA4EF"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7" w:type="dxa"/>
            <w:tcBorders>
              <w:top w:val="single" w:sz="4" w:space="0" w:color="auto"/>
              <w:left w:val="single" w:sz="4" w:space="0" w:color="auto"/>
              <w:bottom w:val="single" w:sz="4" w:space="0" w:color="000000"/>
              <w:right w:val="single" w:sz="4" w:space="0" w:color="auto"/>
            </w:tcBorders>
            <w:shd w:val="clear" w:color="auto" w:fill="FFFFFF"/>
            <w:vAlign w:val="center"/>
          </w:tcPr>
          <w:p w14:paraId="2A7D3D2B"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6" w:type="dxa"/>
            <w:tcBorders>
              <w:top w:val="single" w:sz="4" w:space="0" w:color="auto"/>
              <w:left w:val="single" w:sz="4" w:space="0" w:color="auto"/>
              <w:bottom w:val="single" w:sz="4" w:space="0" w:color="000000"/>
              <w:right w:val="single" w:sz="4" w:space="0" w:color="auto"/>
            </w:tcBorders>
            <w:shd w:val="clear" w:color="auto" w:fill="FFFFFF"/>
            <w:vAlign w:val="center"/>
          </w:tcPr>
          <w:p w14:paraId="21A05405" w14:textId="77777777" w:rsidR="00147F18" w:rsidRPr="00514125" w:rsidRDefault="00373E09" w:rsidP="00147F18">
            <w:pPr>
              <w:tabs>
                <w:tab w:val="left" w:pos="720"/>
              </w:tabs>
              <w:overflowPunct/>
              <w:autoSpaceDE/>
              <w:adjustRightInd/>
              <w:spacing w:before="40" w:after="40"/>
              <w:jc w:val="center"/>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X</w:t>
            </w: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1EC3FC8A" w14:textId="77777777" w:rsidR="00147F18" w:rsidRPr="00514125" w:rsidRDefault="00373E09" w:rsidP="00147F18">
            <w:pPr>
              <w:tabs>
                <w:tab w:val="left" w:pos="720"/>
              </w:tabs>
              <w:overflowPunct/>
              <w:autoSpaceDE/>
              <w:adjustRightInd/>
              <w:spacing w:before="40" w:after="40"/>
              <w:jc w:val="center"/>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X</w:t>
            </w: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5FBC00DD" w14:textId="77777777" w:rsidR="00147F18" w:rsidRPr="00514125" w:rsidRDefault="00373E09" w:rsidP="00147F18">
            <w:pPr>
              <w:tabs>
                <w:tab w:val="left" w:pos="720"/>
              </w:tabs>
              <w:overflowPunct/>
              <w:autoSpaceDE/>
              <w:adjustRightInd/>
              <w:spacing w:before="40" w:after="40"/>
              <w:jc w:val="center"/>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X</w:t>
            </w:r>
          </w:p>
        </w:tc>
        <w:tc>
          <w:tcPr>
            <w:tcW w:w="798" w:type="dxa"/>
            <w:tcBorders>
              <w:top w:val="single" w:sz="4" w:space="0" w:color="auto"/>
              <w:left w:val="single" w:sz="4" w:space="0" w:color="auto"/>
              <w:bottom w:val="single" w:sz="4" w:space="0" w:color="000000"/>
              <w:right w:val="single" w:sz="4" w:space="0" w:color="auto"/>
            </w:tcBorders>
            <w:shd w:val="clear" w:color="auto" w:fill="FFFFFF"/>
            <w:vAlign w:val="center"/>
          </w:tcPr>
          <w:p w14:paraId="4A7A0A1B" w14:textId="77777777" w:rsidR="00147F18" w:rsidRPr="00514125" w:rsidRDefault="00373E09" w:rsidP="00147F18">
            <w:pPr>
              <w:tabs>
                <w:tab w:val="left" w:pos="720"/>
              </w:tabs>
              <w:overflowPunct/>
              <w:autoSpaceDE/>
              <w:adjustRightInd/>
              <w:spacing w:before="40" w:after="40"/>
              <w:jc w:val="center"/>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 </w:t>
            </w: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46E29642" w14:textId="77777777" w:rsidR="00147F18" w:rsidRPr="00514125" w:rsidRDefault="00373E09" w:rsidP="00147F18">
            <w:pPr>
              <w:tabs>
                <w:tab w:val="left" w:pos="720"/>
              </w:tabs>
              <w:overflowPunct/>
              <w:autoSpaceDE/>
              <w:adjustRightInd/>
              <w:spacing w:before="40" w:after="40"/>
              <w:jc w:val="center"/>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X</w:t>
            </w:r>
          </w:p>
        </w:tc>
        <w:tc>
          <w:tcPr>
            <w:tcW w:w="869" w:type="dxa"/>
            <w:tcBorders>
              <w:top w:val="single" w:sz="4" w:space="0" w:color="auto"/>
              <w:left w:val="single" w:sz="4" w:space="0" w:color="auto"/>
              <w:bottom w:val="single" w:sz="4" w:space="0" w:color="000000"/>
              <w:right w:val="single" w:sz="4" w:space="0" w:color="auto"/>
            </w:tcBorders>
            <w:shd w:val="clear" w:color="auto" w:fill="FFFFFF"/>
            <w:vAlign w:val="center"/>
          </w:tcPr>
          <w:p w14:paraId="7DAB43C1" w14:textId="77777777" w:rsidR="00147F18" w:rsidRPr="00514125" w:rsidRDefault="00373E09" w:rsidP="00147F18">
            <w:pPr>
              <w:tabs>
                <w:tab w:val="left" w:pos="720"/>
              </w:tabs>
              <w:overflowPunct/>
              <w:autoSpaceDE/>
              <w:adjustRightInd/>
              <w:spacing w:before="40" w:after="40"/>
              <w:jc w:val="center"/>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X</w:t>
            </w:r>
          </w:p>
        </w:tc>
        <w:tc>
          <w:tcPr>
            <w:tcW w:w="869" w:type="dxa"/>
            <w:tcBorders>
              <w:top w:val="single" w:sz="4" w:space="0" w:color="auto"/>
              <w:left w:val="single" w:sz="4" w:space="0" w:color="auto"/>
              <w:bottom w:val="single" w:sz="4" w:space="0" w:color="000000"/>
              <w:right w:val="double" w:sz="6" w:space="0" w:color="auto"/>
            </w:tcBorders>
            <w:shd w:val="clear" w:color="auto" w:fill="FFFFFF"/>
            <w:vAlign w:val="center"/>
          </w:tcPr>
          <w:p w14:paraId="2E5344E4" w14:textId="77777777" w:rsidR="00147F18" w:rsidRPr="00514125" w:rsidRDefault="00373E09" w:rsidP="00147F18">
            <w:pPr>
              <w:tabs>
                <w:tab w:val="left" w:pos="720"/>
              </w:tabs>
              <w:overflowPunct/>
              <w:autoSpaceDE/>
              <w:adjustRightInd/>
              <w:spacing w:before="40" w:after="40"/>
              <w:jc w:val="center"/>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X</w:t>
            </w:r>
          </w:p>
        </w:tc>
        <w:tc>
          <w:tcPr>
            <w:tcW w:w="1350" w:type="dxa"/>
            <w:tcBorders>
              <w:top w:val="single" w:sz="4" w:space="0" w:color="auto"/>
              <w:left w:val="double" w:sz="6" w:space="0" w:color="auto"/>
              <w:bottom w:val="single" w:sz="4" w:space="0" w:color="000000"/>
              <w:right w:val="double" w:sz="6" w:space="0" w:color="auto"/>
            </w:tcBorders>
            <w:shd w:val="clear" w:color="auto" w:fill="FFFFFF"/>
            <w:hideMark/>
          </w:tcPr>
          <w:p w14:paraId="4B86A962" w14:textId="77777777" w:rsidR="00147F18" w:rsidRPr="00514125" w:rsidRDefault="00373E09" w:rsidP="00147F18">
            <w:pPr>
              <w:tabs>
                <w:tab w:val="left" w:pos="720"/>
              </w:tabs>
              <w:overflowPunct/>
              <w:autoSpaceDE/>
              <w:adjustRightInd/>
              <w:spacing w:before="40" w:after="40"/>
              <w:rPr>
                <w:rFonts w:asciiTheme="majorBidi" w:hAnsiTheme="majorBidi" w:cstheme="majorBidi"/>
                <w:sz w:val="18"/>
                <w:szCs w:val="18"/>
                <w:lang w:eastAsia="zh-CN"/>
              </w:rPr>
            </w:pPr>
            <w:r w:rsidRPr="00514125">
              <w:rPr>
                <w:rFonts w:asciiTheme="majorBidi" w:hAnsiTheme="majorBidi" w:cstheme="majorBidi"/>
                <w:sz w:val="18"/>
                <w:szCs w:val="18"/>
                <w:lang w:eastAsia="zh-CN"/>
              </w:rPr>
              <w:t>C.11.a</w:t>
            </w:r>
          </w:p>
        </w:tc>
        <w:tc>
          <w:tcPr>
            <w:tcW w:w="603" w:type="dxa"/>
            <w:tcBorders>
              <w:top w:val="single" w:sz="4" w:space="0" w:color="auto"/>
              <w:left w:val="double" w:sz="6" w:space="0" w:color="auto"/>
              <w:bottom w:val="single" w:sz="4" w:space="0" w:color="000000"/>
              <w:right w:val="single" w:sz="12" w:space="0" w:color="auto"/>
            </w:tcBorders>
            <w:shd w:val="clear" w:color="auto" w:fill="FFFFFF"/>
            <w:vAlign w:val="center"/>
          </w:tcPr>
          <w:p w14:paraId="081CE42E" w14:textId="77777777" w:rsidR="00147F18" w:rsidRPr="00514125" w:rsidRDefault="00373E09" w:rsidP="00147F18">
            <w:pPr>
              <w:tabs>
                <w:tab w:val="left" w:pos="720"/>
              </w:tabs>
              <w:overflowPunct/>
              <w:autoSpaceDE/>
              <w:adjustRightInd/>
              <w:spacing w:before="40" w:after="40"/>
              <w:jc w:val="center"/>
              <w:rPr>
                <w:rFonts w:asciiTheme="majorBidi" w:hAnsiTheme="majorBidi" w:cstheme="majorBidi"/>
                <w:b/>
                <w:bCs/>
                <w:sz w:val="18"/>
                <w:szCs w:val="18"/>
                <w:lang w:eastAsia="zh-CN"/>
              </w:rPr>
            </w:pPr>
            <w:r w:rsidRPr="00514125">
              <w:rPr>
                <w:rFonts w:asciiTheme="majorBidi" w:hAnsiTheme="majorBidi" w:cstheme="majorBidi"/>
                <w:b/>
                <w:bCs/>
                <w:sz w:val="18"/>
                <w:szCs w:val="18"/>
                <w:lang w:eastAsia="zh-CN"/>
              </w:rPr>
              <w:t> </w:t>
            </w:r>
          </w:p>
        </w:tc>
      </w:tr>
      <w:tr w:rsidR="00147F18" w:rsidRPr="00514125" w14:paraId="00EA4ED7" w14:textId="77777777" w:rsidTr="00147F18">
        <w:trPr>
          <w:cantSplit/>
          <w:jc w:val="center"/>
        </w:trPr>
        <w:tc>
          <w:tcPr>
            <w:tcW w:w="1179" w:type="dxa"/>
            <w:tcBorders>
              <w:top w:val="single" w:sz="4" w:space="0" w:color="auto"/>
              <w:left w:val="single" w:sz="12" w:space="0" w:color="auto"/>
              <w:bottom w:val="single" w:sz="4" w:space="0" w:color="000000"/>
              <w:right w:val="double" w:sz="6" w:space="0" w:color="auto"/>
            </w:tcBorders>
            <w:shd w:val="clear" w:color="auto" w:fill="FFFFFF"/>
          </w:tcPr>
          <w:p w14:paraId="28358594" w14:textId="77777777" w:rsidR="00147F18" w:rsidRPr="00514125" w:rsidRDefault="00373E09" w:rsidP="00147F18">
            <w:pPr>
              <w:tabs>
                <w:tab w:val="left" w:pos="720"/>
              </w:tabs>
              <w:overflowPunct/>
              <w:autoSpaceDE/>
              <w:adjustRightInd/>
              <w:spacing w:before="40" w:after="40"/>
              <w:rPr>
                <w:rFonts w:asciiTheme="majorBidi" w:hAnsiTheme="majorBidi" w:cstheme="majorBidi"/>
                <w:sz w:val="18"/>
                <w:szCs w:val="18"/>
                <w:lang w:eastAsia="zh-CN"/>
              </w:rPr>
            </w:pPr>
            <w:ins w:id="686" w:author="Karina, Cessy" w:date="2023-04-02T00:02:00Z">
              <w:r w:rsidRPr="00514125">
                <w:rPr>
                  <w:color w:val="000000" w:themeColor="text1"/>
                  <w:sz w:val="18"/>
                  <w:szCs w:val="18"/>
                </w:rPr>
                <w:t>C.</w:t>
              </w:r>
              <w:proofErr w:type="gramStart"/>
              <w:r w:rsidRPr="00514125">
                <w:rPr>
                  <w:color w:val="000000" w:themeColor="text1"/>
                  <w:sz w:val="18"/>
                  <w:szCs w:val="18"/>
                </w:rPr>
                <w:t>11.a.</w:t>
              </w:r>
              <w:proofErr w:type="gramEnd"/>
              <w:r w:rsidRPr="00514125">
                <w:rPr>
                  <w:color w:val="000000" w:themeColor="text1"/>
                  <w:sz w:val="18"/>
                  <w:szCs w:val="18"/>
                </w:rPr>
                <w:t>1</w:t>
              </w:r>
            </w:ins>
          </w:p>
        </w:tc>
        <w:tc>
          <w:tcPr>
            <w:tcW w:w="7935" w:type="dxa"/>
            <w:tcBorders>
              <w:top w:val="single" w:sz="4" w:space="0" w:color="auto"/>
              <w:left w:val="nil"/>
              <w:bottom w:val="single" w:sz="4" w:space="0" w:color="auto"/>
              <w:right w:val="double" w:sz="4" w:space="0" w:color="auto"/>
            </w:tcBorders>
            <w:shd w:val="clear" w:color="auto" w:fill="FFFFFF"/>
          </w:tcPr>
          <w:p w14:paraId="28524008" w14:textId="77777777" w:rsidR="00147F18" w:rsidRPr="00514125" w:rsidRDefault="00373E09" w:rsidP="00147F18">
            <w:pPr>
              <w:spacing w:before="40" w:after="40"/>
              <w:ind w:left="170"/>
              <w:rPr>
                <w:ins w:id="687" w:author="Karina, Cessy" w:date="2023-04-02T00:02:00Z"/>
                <w:sz w:val="18"/>
                <w:szCs w:val="18"/>
              </w:rPr>
            </w:pPr>
            <w:ins w:id="688" w:author="Chairman" w:date="2023-04-03T08:55:00Z">
              <w:r w:rsidRPr="00514125">
                <w:rPr>
                  <w:sz w:val="18"/>
                  <w:szCs w:val="18"/>
                </w:rPr>
                <w:t>O</w:t>
              </w:r>
            </w:ins>
            <w:ins w:id="689" w:author="Karina, Cessy" w:date="2023-04-02T00:02:00Z">
              <w:r w:rsidRPr="00514125">
                <w:rPr>
                  <w:sz w:val="18"/>
                  <w:szCs w:val="18"/>
                </w:rPr>
                <w:t>ption 1:</w:t>
              </w:r>
            </w:ins>
          </w:p>
          <w:p w14:paraId="766F2E65" w14:textId="77777777" w:rsidR="00147F18" w:rsidRPr="00514125" w:rsidRDefault="00373E09" w:rsidP="00147F18">
            <w:pPr>
              <w:spacing w:before="40" w:after="40"/>
              <w:ind w:left="170"/>
              <w:rPr>
                <w:ins w:id="690" w:author="Karina, Cessy" w:date="2023-04-02T00:02:00Z"/>
                <w:sz w:val="18"/>
                <w:szCs w:val="18"/>
                <w:lang w:eastAsia="zh-CN"/>
              </w:rPr>
            </w:pPr>
            <w:ins w:id="691" w:author="Karina, Cessy" w:date="2023-04-02T00:02:00Z">
              <w:r w:rsidRPr="00514125">
                <w:rPr>
                  <w:sz w:val="18"/>
                  <w:szCs w:val="18"/>
                </w:rPr>
                <w:t>areas</w:t>
              </w:r>
              <w:r w:rsidRPr="00514125">
                <w:rPr>
                  <w:sz w:val="18"/>
                  <w:szCs w:val="18"/>
                  <w:lang w:eastAsia="zh-CN"/>
                </w:rPr>
                <w:t xml:space="preserve"> of the satellite beam on the Earth, when the associated transmitting [or receiving] stations are space </w:t>
              </w:r>
              <w:proofErr w:type="gramStart"/>
              <w:r w:rsidRPr="00514125">
                <w:rPr>
                  <w:sz w:val="18"/>
                  <w:szCs w:val="18"/>
                  <w:lang w:eastAsia="zh-CN"/>
                </w:rPr>
                <w:t>stations</w:t>
              </w:r>
              <w:proofErr w:type="gramEnd"/>
            </w:ins>
          </w:p>
          <w:p w14:paraId="2253E170" w14:textId="77777777" w:rsidR="00147F18" w:rsidRPr="00514125" w:rsidRDefault="00373E09" w:rsidP="00147F18">
            <w:pPr>
              <w:spacing w:before="40" w:after="40"/>
              <w:ind w:left="170"/>
              <w:rPr>
                <w:ins w:id="692" w:author="Karina, Cessy" w:date="2023-04-02T00:02:00Z"/>
                <w:sz w:val="18"/>
                <w:szCs w:val="18"/>
                <w:lang w:eastAsia="zh-CN"/>
              </w:rPr>
            </w:pPr>
            <w:ins w:id="693" w:author="Chairman" w:date="2023-04-03T08:55:00Z">
              <w:r w:rsidRPr="00514125">
                <w:rPr>
                  <w:sz w:val="18"/>
                  <w:szCs w:val="18"/>
                  <w:lang w:eastAsia="zh-CN"/>
                </w:rPr>
                <w:t>O</w:t>
              </w:r>
            </w:ins>
            <w:ins w:id="694" w:author="Karina, Cessy" w:date="2023-04-02T00:02:00Z">
              <w:r w:rsidRPr="00514125">
                <w:rPr>
                  <w:sz w:val="18"/>
                  <w:szCs w:val="18"/>
                  <w:lang w:eastAsia="zh-CN"/>
                </w:rPr>
                <w:t xml:space="preserve">ption 2: </w:t>
              </w:r>
            </w:ins>
          </w:p>
          <w:p w14:paraId="06FC4C33" w14:textId="77777777" w:rsidR="00147F18" w:rsidRPr="00514125" w:rsidRDefault="00373E09" w:rsidP="00147F18">
            <w:pPr>
              <w:keepNext/>
              <w:spacing w:before="40" w:after="40"/>
              <w:ind w:left="170"/>
              <w:rPr>
                <w:ins w:id="695" w:author="Karina, Cessy" w:date="2023-04-02T00:02:00Z"/>
                <w:sz w:val="18"/>
                <w:szCs w:val="18"/>
              </w:rPr>
            </w:pPr>
            <w:ins w:id="696" w:author="Karina, Cessy" w:date="2023-04-02T00:02:00Z">
              <w:r w:rsidRPr="00514125">
                <w:rPr>
                  <w:sz w:val="18"/>
                  <w:szCs w:val="18"/>
                </w:rPr>
                <w:t>for the case of satellite-to-satellite links in the 18.1-18.6</w:t>
              </w:r>
            </w:ins>
            <w:ins w:id="697" w:author="English71" w:date="2023-04-04T20:05:00Z">
              <w:r w:rsidRPr="00514125">
                <w:rPr>
                  <w:sz w:val="18"/>
                  <w:szCs w:val="18"/>
                </w:rPr>
                <w:t> </w:t>
              </w:r>
            </w:ins>
            <w:ins w:id="698" w:author="Karina, Cessy" w:date="2023-04-02T00:02:00Z">
              <w:r w:rsidRPr="00514125">
                <w:rPr>
                  <w:sz w:val="18"/>
                  <w:szCs w:val="18"/>
                </w:rPr>
                <w:t>GHz, 18.8-20.2</w:t>
              </w:r>
            </w:ins>
            <w:ins w:id="699" w:author="English71" w:date="2023-04-04T20:05:00Z">
              <w:r w:rsidRPr="00514125">
                <w:rPr>
                  <w:sz w:val="18"/>
                  <w:szCs w:val="18"/>
                </w:rPr>
                <w:t> </w:t>
              </w:r>
            </w:ins>
            <w:ins w:id="700" w:author="Karina, Cessy" w:date="2023-04-02T00:02:00Z">
              <w:r w:rsidRPr="00514125">
                <w:rPr>
                  <w:sz w:val="18"/>
                  <w:szCs w:val="18"/>
                </w:rPr>
                <w:t>GHz and 27.5-30</w:t>
              </w:r>
            </w:ins>
            <w:ins w:id="701" w:author="English71" w:date="2023-04-04T20:05:00Z">
              <w:r w:rsidRPr="00514125">
                <w:rPr>
                  <w:sz w:val="18"/>
                  <w:szCs w:val="18"/>
                </w:rPr>
                <w:t> </w:t>
              </w:r>
            </w:ins>
            <w:ins w:id="702" w:author="Karina, Cessy" w:date="2023-04-02T00:02:00Z">
              <w:r w:rsidRPr="00514125">
                <w:rPr>
                  <w:sz w:val="18"/>
                  <w:szCs w:val="18"/>
                </w:rPr>
                <w:t>GHz frequency bands, service area is described by sub-satellite points on the Earth of the transmitting space station in 27.5</w:t>
              </w:r>
            </w:ins>
            <w:ins w:id="703" w:author="English71" w:date="2023-04-04T20:05:00Z">
              <w:r w:rsidRPr="00514125">
                <w:rPr>
                  <w:sz w:val="18"/>
                  <w:szCs w:val="18"/>
                </w:rPr>
                <w:t>-</w:t>
              </w:r>
            </w:ins>
            <w:ins w:id="704" w:author="Karina, Cessy" w:date="2023-04-02T00:02:00Z">
              <w:r w:rsidRPr="00514125">
                <w:rPr>
                  <w:sz w:val="18"/>
                  <w:szCs w:val="18"/>
                </w:rPr>
                <w:t>30</w:t>
              </w:r>
            </w:ins>
            <w:ins w:id="705" w:author="English71" w:date="2023-04-04T20:05:00Z">
              <w:r w:rsidRPr="00514125">
                <w:rPr>
                  <w:sz w:val="18"/>
                  <w:szCs w:val="18"/>
                </w:rPr>
                <w:t> </w:t>
              </w:r>
            </w:ins>
            <w:ins w:id="706" w:author="Karina, Cessy" w:date="2023-04-02T00:02:00Z">
              <w:r w:rsidRPr="00514125">
                <w:rPr>
                  <w:sz w:val="18"/>
                  <w:szCs w:val="18"/>
                </w:rPr>
                <w:t>GHz or receiving space station in 18.1-18.6</w:t>
              </w:r>
            </w:ins>
            <w:ins w:id="707" w:author="English71" w:date="2023-04-04T20:05:00Z">
              <w:r w:rsidRPr="00514125">
                <w:rPr>
                  <w:sz w:val="18"/>
                  <w:szCs w:val="18"/>
                </w:rPr>
                <w:t> </w:t>
              </w:r>
            </w:ins>
            <w:ins w:id="708" w:author="Karina, Cessy" w:date="2023-04-02T00:02:00Z">
              <w:r w:rsidRPr="00514125">
                <w:rPr>
                  <w:sz w:val="18"/>
                  <w:szCs w:val="18"/>
                </w:rPr>
                <w:t>GHz, 18.8-20.2</w:t>
              </w:r>
            </w:ins>
            <w:ins w:id="709" w:author="English71" w:date="2023-04-04T20:05:00Z">
              <w:r w:rsidRPr="00514125">
                <w:rPr>
                  <w:sz w:val="18"/>
                  <w:szCs w:val="18"/>
                </w:rPr>
                <w:t> </w:t>
              </w:r>
            </w:ins>
            <w:ins w:id="710" w:author="Karina, Cessy" w:date="2023-04-02T00:02:00Z">
              <w:r w:rsidRPr="00514125">
                <w:rPr>
                  <w:sz w:val="18"/>
                  <w:szCs w:val="18"/>
                </w:rPr>
                <w:t xml:space="preserve">GHz </w:t>
              </w:r>
            </w:ins>
          </w:p>
          <w:p w14:paraId="1803F115" w14:textId="77777777" w:rsidR="00147F18" w:rsidRPr="00514125" w:rsidRDefault="00373E09" w:rsidP="00147F18">
            <w:pPr>
              <w:keepNext/>
              <w:spacing w:before="40" w:after="40"/>
              <w:ind w:left="340"/>
              <w:rPr>
                <w:sz w:val="18"/>
                <w:szCs w:val="18"/>
              </w:rPr>
            </w:pPr>
            <w:ins w:id="711" w:author="Karina, Cessy" w:date="2023-04-02T00:02:00Z">
              <w:r w:rsidRPr="00514125">
                <w:rPr>
                  <w:sz w:val="18"/>
                  <w:szCs w:val="18"/>
                  <w:lang w:eastAsia="zh-CN"/>
                </w:rPr>
                <w:t xml:space="preserve">Required for space stations in the </w:t>
              </w:r>
            </w:ins>
            <w:ins w:id="712" w:author="Chairman" w:date="2023-04-02T08:06:00Z">
              <w:r w:rsidRPr="00514125">
                <w:rPr>
                  <w:sz w:val="18"/>
                  <w:szCs w:val="18"/>
                  <w:lang w:eastAsia="zh-CN"/>
                </w:rPr>
                <w:t>[</w:t>
              </w:r>
            </w:ins>
            <w:ins w:id="713" w:author="Chairman" w:date="2023-04-02T08:23:00Z">
              <w:r w:rsidRPr="00514125">
                <w:rPr>
                  <w:i/>
                  <w:iCs/>
                  <w:sz w:val="18"/>
                  <w:szCs w:val="18"/>
                  <w:lang w:eastAsia="zh-CN"/>
                </w:rPr>
                <w:t>A</w:t>
              </w:r>
            </w:ins>
            <w:ins w:id="714" w:author="Chairman" w:date="2023-04-02T08:06:00Z">
              <w:r w:rsidRPr="00514125">
                <w:rPr>
                  <w:i/>
                  <w:iCs/>
                  <w:sz w:val="18"/>
                  <w:szCs w:val="18"/>
                  <w:lang w:eastAsia="zh-CN"/>
                </w:rPr>
                <w:t>lternative F</w:t>
              </w:r>
            </w:ins>
            <w:ins w:id="715" w:author="Chairman" w:date="2023-04-02T08:07:00Z">
              <w:r w:rsidRPr="00514125">
                <w:rPr>
                  <w:i/>
                  <w:iCs/>
                  <w:sz w:val="18"/>
                  <w:szCs w:val="18"/>
                  <w:lang w:eastAsia="zh-CN"/>
                </w:rPr>
                <w:t>SS</w:t>
              </w:r>
              <w:r w:rsidRPr="00514125">
                <w:rPr>
                  <w:sz w:val="18"/>
                  <w:szCs w:val="18"/>
                  <w:lang w:eastAsia="zh-CN"/>
                </w:rPr>
                <w:t xml:space="preserve">: </w:t>
              </w:r>
            </w:ins>
            <w:ins w:id="716" w:author="Karina, Cessy" w:date="2023-04-02T00:02:00Z">
              <w:r w:rsidRPr="00514125">
                <w:rPr>
                  <w:color w:val="000000" w:themeColor="text1"/>
                  <w:sz w:val="18"/>
                  <w:szCs w:val="18"/>
                </w:rPr>
                <w:t>FSS (space-to-space</w:t>
              </w:r>
              <w:proofErr w:type="gramStart"/>
              <w:r w:rsidRPr="00514125">
                <w:rPr>
                  <w:color w:val="000000" w:themeColor="text1"/>
                  <w:sz w:val="18"/>
                  <w:szCs w:val="18"/>
                </w:rPr>
                <w:t>)</w:t>
              </w:r>
            </w:ins>
            <w:ins w:id="717" w:author="Chairman" w:date="2023-04-02T08:29:00Z">
              <w:r w:rsidRPr="00514125">
                <w:rPr>
                  <w:color w:val="000000" w:themeColor="text1"/>
                  <w:sz w:val="18"/>
                  <w:szCs w:val="18"/>
                </w:rPr>
                <w:t>][</w:t>
              </w:r>
            </w:ins>
            <w:proofErr w:type="gramEnd"/>
            <w:ins w:id="718" w:author="Chairman" w:date="2023-04-02T08:24:00Z">
              <w:r w:rsidRPr="00514125">
                <w:rPr>
                  <w:i/>
                  <w:iCs/>
                  <w:color w:val="000000" w:themeColor="text1"/>
                  <w:sz w:val="18"/>
                  <w:szCs w:val="18"/>
                </w:rPr>
                <w:t>A</w:t>
              </w:r>
            </w:ins>
            <w:ins w:id="719" w:author="Chairman" w:date="2023-04-02T08:07:00Z">
              <w:r w:rsidRPr="00514125">
                <w:rPr>
                  <w:i/>
                  <w:iCs/>
                  <w:color w:val="000000" w:themeColor="text1"/>
                  <w:sz w:val="18"/>
                  <w:szCs w:val="18"/>
                </w:rPr>
                <w:t>lternative ISS</w:t>
              </w:r>
              <w:r w:rsidRPr="00514125">
                <w:rPr>
                  <w:color w:val="000000" w:themeColor="text1"/>
                  <w:sz w:val="18"/>
                  <w:szCs w:val="18"/>
                </w:rPr>
                <w:t>: ISS]</w:t>
              </w:r>
            </w:ins>
            <w:r w:rsidR="00214E7F" w:rsidRPr="00514125">
              <w:rPr>
                <w:color w:val="000000" w:themeColor="text1"/>
                <w:sz w:val="18"/>
                <w:szCs w:val="18"/>
              </w:rPr>
              <w:t xml:space="preserve"> </w:t>
            </w:r>
            <w:ins w:id="720" w:author="Karina, Cessy" w:date="2023-04-02T00:02:00Z">
              <w:r w:rsidRPr="00514125">
                <w:rPr>
                  <w:sz w:val="18"/>
                  <w:szCs w:val="18"/>
                  <w:lang w:eastAsia="zh-CN"/>
                </w:rPr>
                <w:t xml:space="preserve">transmitting in the bands </w:t>
              </w:r>
              <w:r w:rsidRPr="00514125">
                <w:rPr>
                  <w:sz w:val="18"/>
                  <w:szCs w:val="18"/>
                </w:rPr>
                <w:t>18.1-18.6 GHz and 18.8-20.2 GHz</w:t>
              </w:r>
            </w:ins>
          </w:p>
        </w:tc>
        <w:tc>
          <w:tcPr>
            <w:tcW w:w="798" w:type="dxa"/>
            <w:tcBorders>
              <w:top w:val="single" w:sz="4" w:space="0" w:color="auto"/>
              <w:left w:val="double" w:sz="4" w:space="0" w:color="auto"/>
              <w:bottom w:val="single" w:sz="4" w:space="0" w:color="000000"/>
              <w:right w:val="single" w:sz="4" w:space="0" w:color="auto"/>
            </w:tcBorders>
            <w:shd w:val="clear" w:color="auto" w:fill="FFFFFF"/>
            <w:vAlign w:val="center"/>
          </w:tcPr>
          <w:p w14:paraId="6A448114"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7" w:type="dxa"/>
            <w:tcBorders>
              <w:top w:val="single" w:sz="4" w:space="0" w:color="auto"/>
              <w:left w:val="single" w:sz="4" w:space="0" w:color="auto"/>
              <w:bottom w:val="single" w:sz="4" w:space="0" w:color="000000"/>
              <w:right w:val="single" w:sz="4" w:space="0" w:color="auto"/>
            </w:tcBorders>
            <w:shd w:val="clear" w:color="auto" w:fill="FFFFFF"/>
            <w:vAlign w:val="center"/>
          </w:tcPr>
          <w:p w14:paraId="6118BCEC"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6" w:type="dxa"/>
            <w:tcBorders>
              <w:top w:val="single" w:sz="4" w:space="0" w:color="auto"/>
              <w:left w:val="single" w:sz="4" w:space="0" w:color="auto"/>
              <w:bottom w:val="single" w:sz="4" w:space="0" w:color="000000"/>
              <w:right w:val="single" w:sz="4" w:space="0" w:color="auto"/>
            </w:tcBorders>
            <w:shd w:val="clear" w:color="auto" w:fill="FFFFFF"/>
            <w:vAlign w:val="center"/>
          </w:tcPr>
          <w:p w14:paraId="0D148FB7" w14:textId="77777777" w:rsidR="00147F18" w:rsidRPr="00514125" w:rsidRDefault="00373E09" w:rsidP="00147F18">
            <w:pPr>
              <w:tabs>
                <w:tab w:val="left" w:pos="720"/>
              </w:tabs>
              <w:overflowPunct/>
              <w:autoSpaceDE/>
              <w:adjustRightInd/>
              <w:spacing w:before="40" w:after="40"/>
              <w:jc w:val="center"/>
              <w:rPr>
                <w:rFonts w:asciiTheme="majorBidi" w:hAnsiTheme="majorBidi" w:cstheme="majorBidi"/>
                <w:b/>
                <w:bCs/>
                <w:sz w:val="18"/>
                <w:szCs w:val="18"/>
                <w:lang w:eastAsia="zh-CN"/>
              </w:rPr>
            </w:pPr>
            <w:ins w:id="721" w:author="Karina, Cessy" w:date="2023-04-02T00:03:00Z">
              <w:r w:rsidRPr="00514125">
                <w:rPr>
                  <w:rFonts w:asciiTheme="majorBidi" w:hAnsiTheme="majorBidi" w:cstheme="majorBidi"/>
                  <w:b/>
                  <w:bCs/>
                  <w:sz w:val="16"/>
                  <w:szCs w:val="16"/>
                </w:rPr>
                <w:t>+</w:t>
              </w:r>
            </w:ins>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68DA1B1F"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124F6495" w14:textId="77777777" w:rsidR="00147F18" w:rsidRPr="00514125" w:rsidRDefault="00373E09" w:rsidP="00147F18">
            <w:pPr>
              <w:tabs>
                <w:tab w:val="left" w:pos="720"/>
              </w:tabs>
              <w:overflowPunct/>
              <w:autoSpaceDE/>
              <w:adjustRightInd/>
              <w:spacing w:before="40" w:after="40"/>
              <w:jc w:val="center"/>
              <w:rPr>
                <w:rFonts w:asciiTheme="majorBidi" w:hAnsiTheme="majorBidi" w:cstheme="majorBidi"/>
                <w:b/>
                <w:bCs/>
                <w:sz w:val="18"/>
                <w:szCs w:val="18"/>
                <w:lang w:eastAsia="zh-CN"/>
              </w:rPr>
            </w:pPr>
            <w:ins w:id="722" w:author="Karina, Cessy" w:date="2023-04-02T00:03:00Z">
              <w:r w:rsidRPr="00514125">
                <w:rPr>
                  <w:rFonts w:asciiTheme="majorBidi" w:hAnsiTheme="majorBidi" w:cstheme="majorBidi"/>
                  <w:b/>
                  <w:bCs/>
                  <w:sz w:val="16"/>
                  <w:szCs w:val="16"/>
                </w:rPr>
                <w:t>+</w:t>
              </w:r>
            </w:ins>
          </w:p>
        </w:tc>
        <w:tc>
          <w:tcPr>
            <w:tcW w:w="798" w:type="dxa"/>
            <w:tcBorders>
              <w:top w:val="single" w:sz="4" w:space="0" w:color="auto"/>
              <w:left w:val="single" w:sz="4" w:space="0" w:color="auto"/>
              <w:bottom w:val="single" w:sz="4" w:space="0" w:color="000000"/>
              <w:right w:val="single" w:sz="4" w:space="0" w:color="auto"/>
            </w:tcBorders>
            <w:shd w:val="clear" w:color="auto" w:fill="FFFFFF"/>
            <w:vAlign w:val="center"/>
          </w:tcPr>
          <w:p w14:paraId="0AD26653"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44AC287D"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869" w:type="dxa"/>
            <w:tcBorders>
              <w:top w:val="single" w:sz="4" w:space="0" w:color="auto"/>
              <w:left w:val="single" w:sz="4" w:space="0" w:color="auto"/>
              <w:bottom w:val="single" w:sz="4" w:space="0" w:color="000000"/>
              <w:right w:val="single" w:sz="4" w:space="0" w:color="auto"/>
            </w:tcBorders>
            <w:shd w:val="clear" w:color="auto" w:fill="FFFFFF"/>
            <w:vAlign w:val="center"/>
          </w:tcPr>
          <w:p w14:paraId="1B9A0EF1"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869" w:type="dxa"/>
            <w:tcBorders>
              <w:top w:val="single" w:sz="4" w:space="0" w:color="auto"/>
              <w:left w:val="single" w:sz="4" w:space="0" w:color="auto"/>
              <w:bottom w:val="single" w:sz="4" w:space="0" w:color="000000"/>
              <w:right w:val="double" w:sz="6" w:space="0" w:color="auto"/>
            </w:tcBorders>
            <w:shd w:val="clear" w:color="auto" w:fill="FFFFFF"/>
            <w:vAlign w:val="center"/>
          </w:tcPr>
          <w:p w14:paraId="003BEAA1"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1350" w:type="dxa"/>
            <w:tcBorders>
              <w:top w:val="single" w:sz="4" w:space="0" w:color="auto"/>
              <w:left w:val="double" w:sz="6" w:space="0" w:color="auto"/>
              <w:bottom w:val="single" w:sz="4" w:space="0" w:color="000000"/>
              <w:right w:val="double" w:sz="6" w:space="0" w:color="auto"/>
            </w:tcBorders>
            <w:shd w:val="clear" w:color="auto" w:fill="FFFFFF"/>
          </w:tcPr>
          <w:p w14:paraId="15A4C303" w14:textId="77777777" w:rsidR="00147F18" w:rsidRPr="00514125" w:rsidRDefault="00373E09" w:rsidP="00147F18">
            <w:pPr>
              <w:tabs>
                <w:tab w:val="left" w:pos="720"/>
              </w:tabs>
              <w:overflowPunct/>
              <w:autoSpaceDE/>
              <w:adjustRightInd/>
              <w:spacing w:before="40" w:after="40"/>
              <w:rPr>
                <w:rFonts w:asciiTheme="majorBidi" w:hAnsiTheme="majorBidi" w:cstheme="majorBidi"/>
                <w:sz w:val="18"/>
                <w:szCs w:val="18"/>
                <w:lang w:eastAsia="zh-CN"/>
              </w:rPr>
            </w:pPr>
            <w:ins w:id="723" w:author="Karina, Cessy" w:date="2023-04-02T00:03:00Z">
              <w:r w:rsidRPr="00514125">
                <w:rPr>
                  <w:color w:val="000000" w:themeColor="text1"/>
                  <w:sz w:val="18"/>
                  <w:szCs w:val="18"/>
                </w:rPr>
                <w:t>C.</w:t>
              </w:r>
              <w:proofErr w:type="gramStart"/>
              <w:r w:rsidRPr="00514125">
                <w:rPr>
                  <w:color w:val="000000" w:themeColor="text1"/>
                  <w:sz w:val="18"/>
                  <w:szCs w:val="18"/>
                </w:rPr>
                <w:t>11.a.</w:t>
              </w:r>
              <w:proofErr w:type="gramEnd"/>
              <w:r w:rsidRPr="00514125">
                <w:rPr>
                  <w:color w:val="000000" w:themeColor="text1"/>
                  <w:sz w:val="18"/>
                  <w:szCs w:val="18"/>
                </w:rPr>
                <w:t>1</w:t>
              </w:r>
            </w:ins>
          </w:p>
        </w:tc>
        <w:tc>
          <w:tcPr>
            <w:tcW w:w="603" w:type="dxa"/>
            <w:tcBorders>
              <w:top w:val="single" w:sz="4" w:space="0" w:color="auto"/>
              <w:left w:val="double" w:sz="6" w:space="0" w:color="auto"/>
              <w:bottom w:val="single" w:sz="4" w:space="0" w:color="000000"/>
              <w:right w:val="single" w:sz="12" w:space="0" w:color="auto"/>
            </w:tcBorders>
            <w:shd w:val="clear" w:color="auto" w:fill="FFFFFF"/>
            <w:vAlign w:val="center"/>
          </w:tcPr>
          <w:p w14:paraId="6CD9F71F"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r>
      <w:tr w:rsidR="00147F18" w:rsidRPr="00514125" w14:paraId="4BBCD5A4" w14:textId="77777777" w:rsidTr="00147F18">
        <w:trPr>
          <w:cantSplit/>
          <w:jc w:val="center"/>
        </w:trPr>
        <w:tc>
          <w:tcPr>
            <w:tcW w:w="1179" w:type="dxa"/>
            <w:tcBorders>
              <w:top w:val="nil"/>
              <w:left w:val="single" w:sz="12" w:space="0" w:color="auto"/>
              <w:bottom w:val="single" w:sz="4" w:space="0" w:color="000000"/>
              <w:right w:val="double" w:sz="6" w:space="0" w:color="auto"/>
            </w:tcBorders>
            <w:shd w:val="clear" w:color="auto" w:fill="FFFFFF"/>
          </w:tcPr>
          <w:p w14:paraId="37DF4D6C" w14:textId="77777777" w:rsidR="00147F18" w:rsidRPr="00514125" w:rsidRDefault="00373E09" w:rsidP="00147F18">
            <w:pPr>
              <w:tabs>
                <w:tab w:val="left" w:pos="720"/>
              </w:tabs>
              <w:overflowPunct/>
              <w:autoSpaceDE/>
              <w:adjustRightInd/>
              <w:spacing w:before="40" w:after="40"/>
              <w:rPr>
                <w:rFonts w:asciiTheme="majorBidi" w:hAnsiTheme="majorBidi" w:cstheme="majorBidi"/>
                <w:sz w:val="18"/>
                <w:szCs w:val="18"/>
                <w:lang w:eastAsia="zh-CN"/>
              </w:rPr>
            </w:pPr>
            <w:r w:rsidRPr="00514125">
              <w:rPr>
                <w:rFonts w:asciiTheme="majorBidi" w:hAnsiTheme="majorBidi" w:cstheme="majorBidi"/>
                <w:sz w:val="18"/>
                <w:szCs w:val="18"/>
                <w:lang w:eastAsia="zh-CN"/>
              </w:rPr>
              <w:t>…</w:t>
            </w:r>
          </w:p>
        </w:tc>
        <w:tc>
          <w:tcPr>
            <w:tcW w:w="7935" w:type="dxa"/>
            <w:tcBorders>
              <w:top w:val="single" w:sz="4" w:space="0" w:color="auto"/>
              <w:left w:val="nil"/>
              <w:bottom w:val="single" w:sz="4" w:space="0" w:color="auto"/>
              <w:right w:val="double" w:sz="4" w:space="0" w:color="auto"/>
            </w:tcBorders>
          </w:tcPr>
          <w:p w14:paraId="0CA9EE5F" w14:textId="77777777" w:rsidR="00147F18" w:rsidRPr="00514125" w:rsidRDefault="00373E09" w:rsidP="00147F18">
            <w:pPr>
              <w:keepNext/>
              <w:spacing w:before="40" w:after="40"/>
              <w:ind w:left="340"/>
              <w:rPr>
                <w:sz w:val="18"/>
                <w:szCs w:val="18"/>
              </w:rPr>
            </w:pPr>
            <w:r w:rsidRPr="00514125">
              <w:rPr>
                <w:sz w:val="18"/>
                <w:szCs w:val="18"/>
              </w:rPr>
              <w:t>…</w:t>
            </w:r>
          </w:p>
        </w:tc>
        <w:tc>
          <w:tcPr>
            <w:tcW w:w="798" w:type="dxa"/>
            <w:tcBorders>
              <w:top w:val="nil"/>
              <w:left w:val="double" w:sz="4" w:space="0" w:color="auto"/>
              <w:bottom w:val="single" w:sz="4" w:space="0" w:color="000000"/>
              <w:right w:val="single" w:sz="4" w:space="0" w:color="auto"/>
            </w:tcBorders>
            <w:shd w:val="clear" w:color="auto" w:fill="FFFFFF"/>
            <w:vAlign w:val="center"/>
          </w:tcPr>
          <w:p w14:paraId="6E2A720C"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7" w:type="dxa"/>
            <w:tcBorders>
              <w:top w:val="nil"/>
              <w:left w:val="single" w:sz="4" w:space="0" w:color="auto"/>
              <w:bottom w:val="single" w:sz="4" w:space="0" w:color="000000"/>
              <w:right w:val="single" w:sz="4" w:space="0" w:color="auto"/>
            </w:tcBorders>
            <w:shd w:val="clear" w:color="auto" w:fill="FFFFFF"/>
            <w:vAlign w:val="center"/>
          </w:tcPr>
          <w:p w14:paraId="6D6637C2"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6" w:type="dxa"/>
            <w:tcBorders>
              <w:top w:val="nil"/>
              <w:left w:val="single" w:sz="4" w:space="0" w:color="auto"/>
              <w:bottom w:val="single" w:sz="4" w:space="0" w:color="000000"/>
              <w:right w:val="single" w:sz="4" w:space="0" w:color="auto"/>
            </w:tcBorders>
            <w:shd w:val="clear" w:color="auto" w:fill="FFFFFF"/>
            <w:vAlign w:val="center"/>
          </w:tcPr>
          <w:p w14:paraId="057601FE"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nil"/>
              <w:left w:val="single" w:sz="4" w:space="0" w:color="auto"/>
              <w:bottom w:val="single" w:sz="4" w:space="0" w:color="000000"/>
              <w:right w:val="single" w:sz="4" w:space="0" w:color="auto"/>
            </w:tcBorders>
            <w:shd w:val="clear" w:color="auto" w:fill="FFFFFF"/>
            <w:vAlign w:val="center"/>
          </w:tcPr>
          <w:p w14:paraId="1B373223"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nil"/>
              <w:left w:val="single" w:sz="4" w:space="0" w:color="auto"/>
              <w:bottom w:val="single" w:sz="4" w:space="0" w:color="000000"/>
              <w:right w:val="single" w:sz="4" w:space="0" w:color="auto"/>
            </w:tcBorders>
            <w:shd w:val="clear" w:color="auto" w:fill="FFFFFF"/>
            <w:vAlign w:val="center"/>
          </w:tcPr>
          <w:p w14:paraId="2F8B196B"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8" w:type="dxa"/>
            <w:tcBorders>
              <w:top w:val="nil"/>
              <w:left w:val="single" w:sz="4" w:space="0" w:color="auto"/>
              <w:bottom w:val="single" w:sz="4" w:space="0" w:color="000000"/>
              <w:right w:val="single" w:sz="4" w:space="0" w:color="auto"/>
            </w:tcBorders>
            <w:shd w:val="clear" w:color="auto" w:fill="FFFFFF"/>
            <w:vAlign w:val="center"/>
          </w:tcPr>
          <w:p w14:paraId="065AFA43"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nil"/>
              <w:left w:val="single" w:sz="4" w:space="0" w:color="auto"/>
              <w:bottom w:val="single" w:sz="4" w:space="0" w:color="000000"/>
              <w:right w:val="single" w:sz="4" w:space="0" w:color="auto"/>
            </w:tcBorders>
            <w:shd w:val="clear" w:color="auto" w:fill="FFFFFF"/>
            <w:vAlign w:val="center"/>
          </w:tcPr>
          <w:p w14:paraId="6B3F8E64"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869" w:type="dxa"/>
            <w:tcBorders>
              <w:top w:val="nil"/>
              <w:left w:val="single" w:sz="4" w:space="0" w:color="auto"/>
              <w:bottom w:val="single" w:sz="4" w:space="0" w:color="000000"/>
              <w:right w:val="single" w:sz="4" w:space="0" w:color="auto"/>
            </w:tcBorders>
            <w:shd w:val="clear" w:color="auto" w:fill="FFFFFF"/>
            <w:vAlign w:val="center"/>
          </w:tcPr>
          <w:p w14:paraId="0046790F"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869" w:type="dxa"/>
            <w:tcBorders>
              <w:top w:val="nil"/>
              <w:left w:val="single" w:sz="4" w:space="0" w:color="auto"/>
              <w:bottom w:val="single" w:sz="4" w:space="0" w:color="000000"/>
              <w:right w:val="double" w:sz="6" w:space="0" w:color="auto"/>
            </w:tcBorders>
            <w:shd w:val="clear" w:color="auto" w:fill="FFFFFF"/>
            <w:vAlign w:val="center"/>
          </w:tcPr>
          <w:p w14:paraId="2A9EE920"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1350" w:type="dxa"/>
            <w:tcBorders>
              <w:top w:val="nil"/>
              <w:left w:val="double" w:sz="6" w:space="0" w:color="auto"/>
              <w:bottom w:val="single" w:sz="4" w:space="0" w:color="000000"/>
              <w:right w:val="double" w:sz="6" w:space="0" w:color="auto"/>
            </w:tcBorders>
            <w:shd w:val="clear" w:color="auto" w:fill="FFFFFF"/>
          </w:tcPr>
          <w:p w14:paraId="2D623EB4" w14:textId="77777777" w:rsidR="00147F18" w:rsidRPr="00514125" w:rsidRDefault="00147F18" w:rsidP="00147F18">
            <w:pPr>
              <w:tabs>
                <w:tab w:val="left" w:pos="720"/>
              </w:tabs>
              <w:overflowPunct/>
              <w:autoSpaceDE/>
              <w:adjustRightInd/>
              <w:spacing w:before="40" w:after="40"/>
              <w:rPr>
                <w:rFonts w:asciiTheme="majorBidi" w:hAnsiTheme="majorBidi" w:cstheme="majorBidi"/>
                <w:sz w:val="18"/>
                <w:szCs w:val="18"/>
                <w:lang w:eastAsia="zh-CN"/>
              </w:rPr>
            </w:pPr>
          </w:p>
        </w:tc>
        <w:tc>
          <w:tcPr>
            <w:tcW w:w="603" w:type="dxa"/>
            <w:tcBorders>
              <w:top w:val="nil"/>
              <w:left w:val="double" w:sz="6" w:space="0" w:color="auto"/>
              <w:bottom w:val="single" w:sz="4" w:space="0" w:color="000000"/>
              <w:right w:val="single" w:sz="12" w:space="0" w:color="auto"/>
            </w:tcBorders>
            <w:shd w:val="clear" w:color="auto" w:fill="FFFFFF"/>
            <w:vAlign w:val="center"/>
          </w:tcPr>
          <w:p w14:paraId="2D0C4B98" w14:textId="77777777" w:rsidR="00147F18" w:rsidRPr="00514125" w:rsidRDefault="00147F18" w:rsidP="00147F18">
            <w:pPr>
              <w:tabs>
                <w:tab w:val="left" w:pos="720"/>
              </w:tabs>
              <w:overflowPunct/>
              <w:autoSpaceDE/>
              <w:adjustRightInd/>
              <w:spacing w:before="40" w:after="40"/>
              <w:jc w:val="center"/>
              <w:rPr>
                <w:rFonts w:asciiTheme="majorBidi" w:hAnsiTheme="majorBidi" w:cstheme="majorBidi"/>
                <w:b/>
                <w:bCs/>
                <w:sz w:val="18"/>
                <w:szCs w:val="18"/>
                <w:lang w:eastAsia="zh-CN"/>
              </w:rPr>
            </w:pPr>
          </w:p>
        </w:tc>
      </w:tr>
    </w:tbl>
    <w:p w14:paraId="265CE319" w14:textId="77777777" w:rsidR="009040D9" w:rsidRPr="00514125" w:rsidRDefault="009040D9" w:rsidP="009040D9">
      <w:pPr>
        <w:pStyle w:val="Reasons"/>
        <w:rPr>
          <w:b/>
          <w:rPrChange w:id="724" w:author="Lenovo" w:date="2023-08-19T10:07:00Z">
            <w:rPr>
              <w:b/>
              <w:highlight w:val="cyan"/>
            </w:rPr>
          </w:rPrChange>
        </w:rPr>
      </w:pPr>
    </w:p>
    <w:p w14:paraId="54810CD9" w14:textId="77777777" w:rsidR="009040D9" w:rsidRPr="00514125" w:rsidRDefault="009040D9" w:rsidP="009040D9">
      <w:pPr>
        <w:pStyle w:val="Reasons"/>
        <w:rPr>
          <w:b/>
          <w:bCs/>
          <w:sz w:val="22"/>
          <w:szCs w:val="22"/>
          <w:lang w:val="en-US"/>
        </w:rPr>
      </w:pPr>
      <w:r w:rsidRPr="00514125">
        <w:rPr>
          <w:b/>
          <w:rPrChange w:id="725" w:author="Lenovo" w:date="2023-08-19T10:07:00Z">
            <w:rPr>
              <w:b/>
              <w:highlight w:val="cyan"/>
            </w:rPr>
          </w:rPrChange>
        </w:rPr>
        <w:t>Reasons:</w:t>
      </w:r>
      <w:r w:rsidRPr="00514125">
        <w:rPr>
          <w:rPrChange w:id="726" w:author="Lenovo" w:date="2023-08-19T10:07:00Z">
            <w:rPr>
              <w:highlight w:val="cyan"/>
            </w:rPr>
          </w:rPrChange>
        </w:rPr>
        <w:t xml:space="preserve"> APT Members agree to keep both Alternatives of allocation. </w:t>
      </w:r>
    </w:p>
    <w:p w14:paraId="75D6C7B5" w14:textId="77777777" w:rsidR="00A249F9" w:rsidRPr="00514125" w:rsidRDefault="00A249F9"/>
    <w:p w14:paraId="4BB853A7" w14:textId="77777777" w:rsidR="00224F81" w:rsidRPr="00514125" w:rsidRDefault="00224F81">
      <w:pPr>
        <w:sectPr w:rsidR="00224F81" w:rsidRPr="00514125">
          <w:headerReference w:type="default" r:id="rId15"/>
          <w:footerReference w:type="even" r:id="rId16"/>
          <w:footerReference w:type="default" r:id="rId17"/>
          <w:pgSz w:w="23808" w:h="16840" w:orient="landscape" w:code="9"/>
          <w:pgMar w:top="1418" w:right="1134" w:bottom="1134" w:left="1134" w:header="567" w:footer="567" w:gutter="0"/>
          <w:cols w:space="720"/>
          <w:docGrid w:linePitch="326"/>
        </w:sectPr>
      </w:pPr>
    </w:p>
    <w:p w14:paraId="796E12E5" w14:textId="28AE6A2F" w:rsidR="00A249F9" w:rsidRPr="00514125" w:rsidRDefault="00373E09">
      <w:pPr>
        <w:pStyle w:val="Proposal"/>
      </w:pPr>
      <w:r w:rsidRPr="00514125">
        <w:lastRenderedPageBreak/>
        <w:t>ADD</w:t>
      </w:r>
      <w:r w:rsidRPr="00514125">
        <w:tab/>
        <w:t>ACP/</w:t>
      </w:r>
      <w:r w:rsidR="0014654C">
        <w:t>xx</w:t>
      </w:r>
      <w:r w:rsidRPr="00514125">
        <w:t>A17/1</w:t>
      </w:r>
      <w:r w:rsidR="0038673A" w:rsidRPr="00514125">
        <w:t>1</w:t>
      </w:r>
      <w:r w:rsidRPr="00514125">
        <w:rPr>
          <w:vanish/>
          <w:color w:val="7F7F7F" w:themeColor="text1" w:themeTint="80"/>
          <w:vertAlign w:val="superscript"/>
        </w:rPr>
        <w:t>#1901</w:t>
      </w:r>
    </w:p>
    <w:p w14:paraId="0ED7C43F" w14:textId="77777777" w:rsidR="00147F18" w:rsidRPr="00514125" w:rsidRDefault="00373E09" w:rsidP="00147F18">
      <w:pPr>
        <w:pStyle w:val="ResNo"/>
        <w:rPr>
          <w:lang w:eastAsia="zh-CN"/>
        </w:rPr>
      </w:pPr>
      <w:r w:rsidRPr="00514125">
        <w:rPr>
          <w:lang w:eastAsia="zh-CN"/>
        </w:rPr>
        <w:t>draft new RESOLUTION [A117-B] (WRC</w:t>
      </w:r>
      <w:r w:rsidRPr="00514125">
        <w:rPr>
          <w:lang w:eastAsia="zh-CN"/>
        </w:rPr>
        <w:noBreakHyphen/>
        <w:t>23)</w:t>
      </w:r>
    </w:p>
    <w:p w14:paraId="06904B7B" w14:textId="77777777" w:rsidR="00147F18" w:rsidRPr="00514125" w:rsidRDefault="00373E09" w:rsidP="00147F18">
      <w:pPr>
        <w:pStyle w:val="Restitle"/>
        <w:rPr>
          <w:lang w:eastAsia="zh-CN"/>
        </w:rPr>
      </w:pPr>
      <w:r w:rsidRPr="00514125">
        <w:rPr>
          <w:lang w:eastAsia="zh-CN"/>
        </w:rPr>
        <w:t>Use of the frequency bands 18.1-18.6 GHz, 18.8-20.2 </w:t>
      </w:r>
      <w:proofErr w:type="gramStart"/>
      <w:r w:rsidRPr="00514125">
        <w:rPr>
          <w:lang w:eastAsia="zh-CN"/>
        </w:rPr>
        <w:t>GHz</w:t>
      </w:r>
      <w:proofErr w:type="gramEnd"/>
      <w:r w:rsidRPr="00514125">
        <w:rPr>
          <w:lang w:eastAsia="zh-CN"/>
        </w:rPr>
        <w:t xml:space="preserve"> and 27.5-30 GHz for satellite-to-satellite transmissions </w:t>
      </w:r>
    </w:p>
    <w:p w14:paraId="68AC4FB3" w14:textId="77777777" w:rsidR="00147F18" w:rsidRPr="00514125" w:rsidRDefault="00373E09" w:rsidP="00147F18">
      <w:pPr>
        <w:pStyle w:val="Normalaftertitle"/>
      </w:pPr>
      <w:r w:rsidRPr="00514125">
        <w:t>The World Radiocommunication Conference (Dubai, 2023),</w:t>
      </w:r>
    </w:p>
    <w:p w14:paraId="357A71B3" w14:textId="77777777" w:rsidR="00147F18" w:rsidRPr="00514125" w:rsidRDefault="00373E09" w:rsidP="00147F18">
      <w:pPr>
        <w:pStyle w:val="Call"/>
      </w:pPr>
      <w:r w:rsidRPr="00514125">
        <w:t>considering</w:t>
      </w:r>
    </w:p>
    <w:p w14:paraId="3568BA8B" w14:textId="77777777" w:rsidR="00147F18" w:rsidRPr="00514125" w:rsidRDefault="00373E09" w:rsidP="00147F18">
      <w:r w:rsidRPr="00514125">
        <w:rPr>
          <w:i/>
          <w:iCs/>
        </w:rPr>
        <w:t>a)</w:t>
      </w:r>
      <w:r w:rsidRPr="00514125">
        <w:tab/>
        <w:t>that there is a need for non-geostationary-satellite orbit (non-GSO) space stations to be able to relay data to the Earth, and that part of this need could be met by allowing such non-GSO space stations to communicate with [</w:t>
      </w:r>
      <w:r w:rsidRPr="00514125">
        <w:rPr>
          <w:i/>
          <w:iCs/>
        </w:rPr>
        <w:t>Alternative FSS</w:t>
      </w:r>
      <w:r w:rsidRPr="00514125">
        <w:t>: fixed-satellite service (FSS)][</w:t>
      </w:r>
      <w:r w:rsidRPr="00514125">
        <w:rPr>
          <w:i/>
          <w:iCs/>
        </w:rPr>
        <w:t>Alternative ISS</w:t>
      </w:r>
      <w:r w:rsidRPr="00514125">
        <w:t xml:space="preserve">: inter-satellite service (ISS)] space stations operating in the geostationary-satellite orbit (GSO) and in the non-GSO in the </w:t>
      </w:r>
      <w:r w:rsidRPr="00514125">
        <w:rPr>
          <w:lang w:eastAsia="zh-CN"/>
        </w:rPr>
        <w:t>frequency bands</w:t>
      </w:r>
      <w:r w:rsidRPr="00514125">
        <w:t xml:space="preserve"> </w:t>
      </w:r>
      <w:r w:rsidRPr="00514125">
        <w:rPr>
          <w:lang w:eastAsia="zh-CN"/>
        </w:rPr>
        <w:t>18.1-18.6 GHz, 18.8-20.2 GHz and 27.5-30 GHz, or parts thereof;</w:t>
      </w:r>
    </w:p>
    <w:p w14:paraId="0DC92A29" w14:textId="77777777" w:rsidR="00147F18" w:rsidRPr="00514125" w:rsidRDefault="00373E09" w:rsidP="00147F18">
      <w:r w:rsidRPr="00514125">
        <w:rPr>
          <w:i/>
          <w:iCs/>
        </w:rPr>
        <w:t>b)</w:t>
      </w:r>
      <w:r w:rsidRPr="00514125">
        <w:tab/>
        <w:t>that the administration responsible for the notification of non-GSO space stations communicating with GSO or non-GSO space stations in the [</w:t>
      </w:r>
      <w:r w:rsidRPr="00514125">
        <w:rPr>
          <w:i/>
          <w:iCs/>
        </w:rPr>
        <w:t>Alternative FSS</w:t>
      </w:r>
      <w:r w:rsidRPr="00514125">
        <w:t xml:space="preserve">: </w:t>
      </w:r>
      <w:proofErr w:type="gramStart"/>
      <w:r w:rsidRPr="00514125">
        <w:t>FSS][</w:t>
      </w:r>
      <w:proofErr w:type="gramEnd"/>
      <w:r w:rsidRPr="00514125">
        <w:rPr>
          <w:i/>
          <w:iCs/>
        </w:rPr>
        <w:t>Alternative ISS</w:t>
      </w:r>
      <w:r w:rsidRPr="00514125">
        <w:t>: ISS]</w:t>
      </w:r>
      <w:r w:rsidR="00214E7F" w:rsidRPr="00514125">
        <w:t xml:space="preserve"> </w:t>
      </w:r>
      <w:r w:rsidRPr="00514125">
        <w:t>at higher altitude does not need to be the same administration that has already notified assignments in the [</w:t>
      </w:r>
      <w:r w:rsidRPr="00514125">
        <w:rPr>
          <w:i/>
          <w:iCs/>
        </w:rPr>
        <w:t>Alternative FSS</w:t>
      </w:r>
      <w:r w:rsidRPr="00514125">
        <w:t>: FSS][</w:t>
      </w:r>
      <w:r w:rsidRPr="00514125">
        <w:rPr>
          <w:i/>
          <w:iCs/>
        </w:rPr>
        <w:t>Alternative ISS</w:t>
      </w:r>
      <w:r w:rsidRPr="00514125">
        <w:t>: ISS];</w:t>
      </w:r>
    </w:p>
    <w:p w14:paraId="79631B31" w14:textId="77777777" w:rsidR="00147F18" w:rsidRPr="00514125" w:rsidRDefault="00373E09" w:rsidP="00147F18">
      <w:r w:rsidRPr="00514125">
        <w:rPr>
          <w:i/>
          <w:iCs/>
        </w:rPr>
        <w:t>c)</w:t>
      </w:r>
      <w:r w:rsidRPr="00514125">
        <w:tab/>
        <w:t>that imposing the hard limits necessary to protect other services would provide regulatory certainty for both notifying administrations of non-GSO space stations communicating with [</w:t>
      </w:r>
      <w:r w:rsidRPr="00514125">
        <w:rPr>
          <w:i/>
          <w:iCs/>
        </w:rPr>
        <w:t>Alternative FSS</w:t>
      </w:r>
      <w:r w:rsidRPr="00514125">
        <w:t xml:space="preserve">: </w:t>
      </w:r>
      <w:proofErr w:type="gramStart"/>
      <w:r w:rsidRPr="00514125">
        <w:t>FSS][</w:t>
      </w:r>
      <w:proofErr w:type="gramEnd"/>
      <w:r w:rsidRPr="00514125">
        <w:rPr>
          <w:i/>
          <w:iCs/>
        </w:rPr>
        <w:t>Alternative ISS</w:t>
      </w:r>
      <w:r w:rsidRPr="00514125">
        <w:t>: ISS]</w:t>
      </w:r>
      <w:r w:rsidR="00214E7F" w:rsidRPr="00514125">
        <w:t xml:space="preserve"> </w:t>
      </w:r>
      <w:r w:rsidRPr="00514125">
        <w:t>space stations and potentially impacted services;</w:t>
      </w:r>
    </w:p>
    <w:p w14:paraId="6A171EC2" w14:textId="77777777" w:rsidR="00147F18" w:rsidRPr="00514125" w:rsidRDefault="00373E09" w:rsidP="00147F18">
      <w:r w:rsidRPr="00514125">
        <w:rPr>
          <w:i/>
          <w:iCs/>
        </w:rPr>
        <w:t>d)</w:t>
      </w:r>
      <w:r w:rsidRPr="00514125">
        <w:tab/>
        <w:t xml:space="preserve">that there is growing interest for utilizing satellite-to-satellite links for a variety of </w:t>
      </w:r>
      <w:proofErr w:type="gramStart"/>
      <w:r w:rsidRPr="00514125">
        <w:t>applications;</w:t>
      </w:r>
      <w:proofErr w:type="gramEnd"/>
    </w:p>
    <w:p w14:paraId="1403F157" w14:textId="77777777" w:rsidR="00147F18" w:rsidRPr="00514125" w:rsidRDefault="00373E09" w:rsidP="00147F18">
      <w:r w:rsidRPr="00514125">
        <w:rPr>
          <w:i/>
          <w:iCs/>
        </w:rPr>
        <w:t>e)</w:t>
      </w:r>
      <w:r w:rsidRPr="00514125">
        <w:tab/>
        <w:t>that the ITU Radiocommunication Sector (ITU</w:t>
      </w:r>
      <w:r w:rsidRPr="00514125">
        <w:noBreakHyphen/>
        <w:t xml:space="preserve">R) has carried out sharing and compatibility studies between incumbent services in the frequency bands </w:t>
      </w:r>
      <w:r w:rsidRPr="00514125">
        <w:rPr>
          <w:lang w:eastAsia="zh-CN"/>
        </w:rPr>
        <w:t>18.1-18.6 GHz, 18.8-20.2 and 27.5-30 GHz</w:t>
      </w:r>
      <w:r w:rsidRPr="00514125">
        <w:t xml:space="preserve"> and adjacent bands and satellite-to-satellite transmissions in the [</w:t>
      </w:r>
      <w:r w:rsidRPr="00514125">
        <w:rPr>
          <w:i/>
          <w:iCs/>
        </w:rPr>
        <w:t>Alternative FSS</w:t>
      </w:r>
      <w:r w:rsidRPr="00514125">
        <w:t xml:space="preserve">: </w:t>
      </w:r>
      <w:proofErr w:type="gramStart"/>
      <w:r w:rsidRPr="00514125">
        <w:t>FSS][</w:t>
      </w:r>
      <w:proofErr w:type="gramEnd"/>
      <w:r w:rsidRPr="00514125">
        <w:rPr>
          <w:i/>
          <w:iCs/>
        </w:rPr>
        <w:t>Alternative ISS</w:t>
      </w:r>
      <w:r w:rsidRPr="00514125">
        <w:t>: ISS];</w:t>
      </w:r>
    </w:p>
    <w:p w14:paraId="764E498E" w14:textId="77777777" w:rsidR="00147F18" w:rsidRPr="00514125" w:rsidRDefault="00373E09" w:rsidP="00147F18">
      <w:r w:rsidRPr="00514125">
        <w:rPr>
          <w:i/>
          <w:iCs/>
        </w:rPr>
        <w:t>f)</w:t>
      </w:r>
      <w:r w:rsidRPr="00514125">
        <w:tab/>
        <w:t xml:space="preserve">that these studies were based on certain principles, including the limitation of the use of frequency bands in a specific direction in accordance with the existing FSS allocations in these frequency bands, the use of power control and antenna-steering capabilities and compliance with applicable </w:t>
      </w:r>
      <w:proofErr w:type="spellStart"/>
      <w:r w:rsidRPr="00514125">
        <w:t>epfd</w:t>
      </w:r>
      <w:proofErr w:type="spellEnd"/>
      <w:r w:rsidRPr="00514125">
        <w:t xml:space="preserve"> and off-axis </w:t>
      </w:r>
      <w:proofErr w:type="spellStart"/>
      <w:r w:rsidRPr="00514125">
        <w:t>e.i.r.p</w:t>
      </w:r>
      <w:proofErr w:type="spellEnd"/>
      <w:r w:rsidRPr="00514125">
        <w:t xml:space="preserve">. limits to protect incumbent </w:t>
      </w:r>
      <w:proofErr w:type="gramStart"/>
      <w:r w:rsidRPr="00514125">
        <w:t>services;</w:t>
      </w:r>
      <w:proofErr w:type="gramEnd"/>
    </w:p>
    <w:p w14:paraId="3468BA35" w14:textId="77777777" w:rsidR="00147F18" w:rsidRPr="00514125" w:rsidRDefault="00373E09" w:rsidP="00147F18">
      <w:r w:rsidRPr="00514125">
        <w:rPr>
          <w:i/>
          <w:iCs/>
        </w:rPr>
        <w:t>g)</w:t>
      </w:r>
      <w:r w:rsidRPr="00514125">
        <w:tab/>
        <w:t>that the frequency bands 18.1-18.6 GHz (space-to-Earth), 18.8-20.2 GHz (space-to-Earth) and 27.5-30 GHz (Earth-to-space) are also allocated to terrestrial and space services used by a variety of different systems, and these existing services and their future development need to be protected, without the imposition of undue constraints, from the operation of satellite-to-satellite links,</w:t>
      </w:r>
    </w:p>
    <w:p w14:paraId="30BC5334" w14:textId="77777777" w:rsidR="00147F18" w:rsidRPr="00514125" w:rsidRDefault="00373E09" w:rsidP="00147F18">
      <w:pPr>
        <w:pStyle w:val="Call"/>
      </w:pPr>
      <w:r w:rsidRPr="00514125">
        <w:t>recognizing</w:t>
      </w:r>
    </w:p>
    <w:p w14:paraId="43D0C476" w14:textId="77777777" w:rsidR="00147F18" w:rsidRPr="00514125" w:rsidRDefault="00373E09" w:rsidP="00147F18">
      <w:r w:rsidRPr="00514125">
        <w:rPr>
          <w:i/>
          <w:iCs/>
        </w:rPr>
        <w:t>a)</w:t>
      </w:r>
      <w:r w:rsidRPr="00514125">
        <w:tab/>
        <w:t xml:space="preserve">that any course of action taken under this Resolution with respect to satellite-to-satellite links has no impact on the coordination requirements with other services which are otherwise subject to coordination, regardless of date of </w:t>
      </w:r>
      <w:proofErr w:type="gramStart"/>
      <w:r w:rsidRPr="00514125">
        <w:t>receipt;</w:t>
      </w:r>
      <w:proofErr w:type="gramEnd"/>
    </w:p>
    <w:p w14:paraId="3B0DC327" w14:textId="77777777" w:rsidR="00147F18" w:rsidRPr="004E311B" w:rsidRDefault="00373E09" w:rsidP="00147F18">
      <w:r w:rsidRPr="00514125">
        <w:rPr>
          <w:i/>
          <w:iCs/>
        </w:rPr>
        <w:t>b)</w:t>
      </w:r>
      <w:r w:rsidRPr="00514125">
        <w:tab/>
        <w:t xml:space="preserve">that any course of action taken under this Resolution has no impact on the original date of receipt of the frequency assignments of the GSO FSS satellite network or the non-GSO FSS </w:t>
      </w:r>
      <w:r w:rsidRPr="00514125">
        <w:lastRenderedPageBreak/>
        <w:t>system with which non-GSO space stations communicate or on the coordination requirements of that satellite network,</w:t>
      </w:r>
    </w:p>
    <w:p w14:paraId="1A04724E" w14:textId="77777777" w:rsidR="00B86473" w:rsidRPr="00514125" w:rsidRDefault="00B86473" w:rsidP="00B86473">
      <w:pPr>
        <w:rPr>
          <w:rFonts w:eastAsia="BatangChe"/>
          <w:szCs w:val="24"/>
          <w:lang w:val="en-US"/>
        </w:rPr>
      </w:pPr>
      <w:r w:rsidRPr="00514125">
        <w:rPr>
          <w:rFonts w:eastAsiaTheme="minorEastAsia"/>
          <w:i/>
          <w:iCs/>
          <w:lang w:eastAsia="zh-CN"/>
          <w:rPrChange w:id="729" w:author="Lenovo" w:date="2023-08-19T10:07:00Z">
            <w:rPr>
              <w:rFonts w:eastAsiaTheme="minorEastAsia"/>
              <w:i/>
              <w:iCs/>
              <w:highlight w:val="cyan"/>
              <w:lang w:eastAsia="zh-CN"/>
            </w:rPr>
          </w:rPrChange>
        </w:rPr>
        <w:t>c)</w:t>
      </w:r>
      <w:r w:rsidRPr="00514125">
        <w:rPr>
          <w:rFonts w:eastAsiaTheme="minorEastAsia"/>
          <w:i/>
          <w:iCs/>
          <w:lang w:eastAsia="zh-CN"/>
          <w:rPrChange w:id="730" w:author="Lenovo" w:date="2023-08-19T10:07:00Z">
            <w:rPr>
              <w:rFonts w:eastAsiaTheme="minorEastAsia"/>
              <w:i/>
              <w:iCs/>
              <w:highlight w:val="cyan"/>
              <w:lang w:eastAsia="zh-CN"/>
            </w:rPr>
          </w:rPrChange>
        </w:rPr>
        <w:tab/>
      </w:r>
      <w:r w:rsidRPr="00514125">
        <w:rPr>
          <w:rFonts w:eastAsia="BatangChe"/>
          <w:szCs w:val="24"/>
          <w:lang w:val="en-US"/>
          <w:rPrChange w:id="731" w:author="Lenovo" w:date="2023-08-19T10:07:00Z">
            <w:rPr>
              <w:rFonts w:eastAsia="BatangChe"/>
              <w:szCs w:val="24"/>
              <w:highlight w:val="cyan"/>
              <w:lang w:val="en-US"/>
            </w:rPr>
          </w:rPrChange>
        </w:rPr>
        <w:t xml:space="preserve">that the necessary elements consisting of interference management mechanism, and the function of NCMC and their relations with each other and sequence of actions together with estimated time for that action/function are needed for the proper and factual operation of the non-GSO subject to this agenda </w:t>
      </w:r>
      <w:proofErr w:type="gramStart"/>
      <w:r w:rsidRPr="00514125">
        <w:rPr>
          <w:rFonts w:eastAsia="BatangChe"/>
          <w:szCs w:val="24"/>
          <w:lang w:val="en-US"/>
          <w:rPrChange w:id="732" w:author="Lenovo" w:date="2023-08-19T10:07:00Z">
            <w:rPr>
              <w:rFonts w:eastAsia="BatangChe"/>
              <w:szCs w:val="24"/>
              <w:highlight w:val="cyan"/>
              <w:lang w:val="en-US"/>
            </w:rPr>
          </w:rPrChange>
        </w:rPr>
        <w:t>item;</w:t>
      </w:r>
      <w:proofErr w:type="gramEnd"/>
    </w:p>
    <w:p w14:paraId="37A1EA96" w14:textId="77777777" w:rsidR="00147F18" w:rsidRPr="00514125" w:rsidRDefault="00373E09" w:rsidP="00147F18">
      <w:pPr>
        <w:pStyle w:val="Call"/>
      </w:pPr>
      <w:r w:rsidRPr="00514125">
        <w:t>resolves</w:t>
      </w:r>
    </w:p>
    <w:p w14:paraId="59B14492" w14:textId="77777777" w:rsidR="00147F18" w:rsidRPr="00514125" w:rsidRDefault="00373E09" w:rsidP="00147F18">
      <w:pPr>
        <w:keepNext/>
      </w:pPr>
      <w:r w:rsidRPr="00514125">
        <w:t>1</w:t>
      </w:r>
      <w:r w:rsidRPr="00514125">
        <w:tab/>
        <w:t>that, for a non-GSO space station subject to this Resolution communicating with a GSO or non-GSO FSS space station within the frequency bands 18.1-18.6 GHz,</w:t>
      </w:r>
      <w:r w:rsidRPr="00514125" w:rsidDel="00973282">
        <w:t xml:space="preserve"> </w:t>
      </w:r>
      <w:r w:rsidRPr="00514125">
        <w:t>18.8-20.2 GHz and 27.5-30 GHz, or parts thereof, the following conditions shall apply:</w:t>
      </w:r>
    </w:p>
    <w:p w14:paraId="00A08B35" w14:textId="77777777" w:rsidR="00147F18" w:rsidRPr="00514125" w:rsidRDefault="00373E09" w:rsidP="00147F18">
      <w:r w:rsidRPr="00514125">
        <w:t>1.1</w:t>
      </w:r>
      <w:r w:rsidRPr="00514125">
        <w:tab/>
        <w:t xml:space="preserve">the non-GSO space station transmitting in the frequency band 27.5-30 GHz and receiving in the frequency bands 18.1-18.6 GHz and 18.8-20.2 GHz, or parts thereof, shall only operate space-to-space links when its apogee altitude is lower than the minimum operational altitude of the GSO or non-GSO FSS space station it communicates with and when the off-nadir angle between this GSO or non-GSO FSS space station and the non-GSO space station it communicates with is less than or equal to </w:t>
      </w:r>
      <w:proofErr w:type="spellStart"/>
      <w:r w:rsidRPr="00514125">
        <w:t>θ</w:t>
      </w:r>
      <w:r w:rsidRPr="00514125">
        <w:rPr>
          <w:i/>
          <w:iCs/>
          <w:vertAlign w:val="subscript"/>
        </w:rPr>
        <w:t>Max</w:t>
      </w:r>
      <w:proofErr w:type="spellEnd"/>
      <w:r w:rsidRPr="00514125">
        <w:t xml:space="preserve"> (as defined in Annex 1 to this Resolution);</w:t>
      </w:r>
    </w:p>
    <w:p w14:paraId="2A090E87" w14:textId="77777777" w:rsidR="00147F18" w:rsidRPr="00514125" w:rsidRDefault="00373E09" w:rsidP="00147F18">
      <w:r w:rsidRPr="00514125">
        <w:t>1.2</w:t>
      </w:r>
      <w:r w:rsidRPr="00514125">
        <w:tab/>
        <w:t xml:space="preserve">the GSO/non-GSO FSS space station receiving in the frequency band 27.5-30 GHz and transmitting in the frequency bands 18.1-18.6 GHz and 18.8-20.2 GHz, or parts thereof, shall only operate space-to-space links when its minimum operational altitude is higher than the apogee altitude of the non-GSO space station with which it </w:t>
      </w:r>
      <w:proofErr w:type="gramStart"/>
      <w:r w:rsidRPr="00514125">
        <w:t>communicates;</w:t>
      </w:r>
      <w:proofErr w:type="gramEnd"/>
    </w:p>
    <w:p w14:paraId="387F1335" w14:textId="77777777" w:rsidR="00147F18" w:rsidRPr="00514125" w:rsidRDefault="00373E09" w:rsidP="00147F18">
      <w:r w:rsidRPr="00514125">
        <w:t>1.3</w:t>
      </w:r>
      <w:r w:rsidRPr="00514125">
        <w:tab/>
        <w:t xml:space="preserve">that the use of space-to-space links by GSO or non-GSO space stations transmitting in the frequency bands 18.1-18.6 GHz and 18.8-20.2 GHz and receiving in the frequency band 27.5-30 GHz is limited to those with recorded assignments in the relevant FSS (space-to-Earth) and (Earth-to-space) allocations in these </w:t>
      </w:r>
      <w:proofErr w:type="gramStart"/>
      <w:r w:rsidRPr="00514125">
        <w:t>bands;</w:t>
      </w:r>
      <w:proofErr w:type="gramEnd"/>
    </w:p>
    <w:p w14:paraId="7E10A623" w14:textId="77777777" w:rsidR="00147F18" w:rsidRPr="00514125" w:rsidRDefault="00373E09" w:rsidP="00147F18">
      <w:pPr>
        <w:keepNext/>
      </w:pPr>
      <w:r w:rsidRPr="00514125">
        <w:t>2</w:t>
      </w:r>
      <w:r w:rsidRPr="00514125">
        <w:tab/>
        <w:t xml:space="preserve">that for a non-GSO space station transmitting in the space-to-space direction in the frequency band 27.5-30 GHz, the following conditions shall apply: </w:t>
      </w:r>
    </w:p>
    <w:p w14:paraId="5FC298FB" w14:textId="77777777" w:rsidR="00147F18" w:rsidRPr="00514125" w:rsidRDefault="00373E09" w:rsidP="00147F18">
      <w:r w:rsidRPr="00514125">
        <w:t>2.1</w:t>
      </w:r>
      <w:r w:rsidRPr="00514125">
        <w:tab/>
        <w:t xml:space="preserve">this non-GSO space station shall only transmit when within the cone whose apex is the GSO or non-GSO receiving space station and whose angle is </w:t>
      </w:r>
      <w:proofErr w:type="spellStart"/>
      <w:r w:rsidRPr="00514125">
        <w:t>θ</w:t>
      </w:r>
      <w:r w:rsidRPr="00514125">
        <w:rPr>
          <w:i/>
          <w:iCs/>
          <w:vertAlign w:val="subscript"/>
        </w:rPr>
        <w:t>Max</w:t>
      </w:r>
      <w:proofErr w:type="spellEnd"/>
      <w:r w:rsidRPr="00514125">
        <w:t xml:space="preserve"> (as defined in Annex 1 to this Resolution</w:t>
      </w:r>
      <w:proofErr w:type="gramStart"/>
      <w:r w:rsidRPr="00514125">
        <w:t>);</w:t>
      </w:r>
      <w:proofErr w:type="gramEnd"/>
    </w:p>
    <w:p w14:paraId="4773B039" w14:textId="77777777" w:rsidR="00147F18" w:rsidRPr="00514125" w:rsidRDefault="00373E09" w:rsidP="00147F18">
      <w:r w:rsidRPr="00514125">
        <w:t>2.2</w:t>
      </w:r>
      <w:r w:rsidRPr="00514125">
        <w:tab/>
        <w:t xml:space="preserve">the emissions of this non-GSO space station shall remain within the envelope of the notified/recorded characteristics of the associated transmitting FSS earth stations of the GSO FSS network or non-GSO FSS </w:t>
      </w:r>
      <w:proofErr w:type="gramStart"/>
      <w:r w:rsidRPr="00514125">
        <w:t>system;</w:t>
      </w:r>
      <w:proofErr w:type="gramEnd"/>
    </w:p>
    <w:p w14:paraId="3C3C48C8" w14:textId="77777777" w:rsidR="00147F18" w:rsidRPr="00514125" w:rsidRDefault="00373E09" w:rsidP="00147F18">
      <w:pPr>
        <w:rPr>
          <w:rPrChange w:id="733" w:author="Lenovo" w:date="2023-08-19T10:07:00Z">
            <w:rPr>
              <w:highlight w:val="cyan"/>
            </w:rPr>
          </w:rPrChange>
        </w:rPr>
      </w:pPr>
      <w:r w:rsidRPr="00514125">
        <w:t>2.3</w:t>
      </w:r>
      <w:r w:rsidRPr="00514125">
        <w:tab/>
        <w:t>(</w:t>
      </w:r>
      <w:r w:rsidRPr="00514125">
        <w:rPr>
          <w:i/>
          <w:iCs/>
        </w:rPr>
        <w:t>Option 1</w:t>
      </w:r>
      <w:r w:rsidRPr="00514125">
        <w:t>): this non-GSO space station</w:t>
      </w:r>
      <w:r w:rsidRPr="00514125">
        <w:rPr>
          <w:i/>
          <w:iCs/>
        </w:rPr>
        <w:t xml:space="preserve"> </w:t>
      </w:r>
      <w:r w:rsidRPr="00514125">
        <w:t>shall comply with the provisions contained in Annex 2 to this Resolution for protection of terrestrial services in the frequency band 27.5-29.5 </w:t>
      </w:r>
      <w:proofErr w:type="gramStart"/>
      <w:r w:rsidRPr="00514125">
        <w:t>GHz;</w:t>
      </w:r>
      <w:proofErr w:type="gramEnd"/>
    </w:p>
    <w:p w14:paraId="6FC104D5" w14:textId="77777777" w:rsidR="00147F18" w:rsidRPr="00514125" w:rsidRDefault="00373E09" w:rsidP="00147F18">
      <w:r w:rsidRPr="00514125">
        <w:tab/>
        <w:t>(</w:t>
      </w:r>
      <w:r w:rsidRPr="00514125">
        <w:rPr>
          <w:i/>
          <w:iCs/>
        </w:rPr>
        <w:t>Option 2</w:t>
      </w:r>
      <w:r w:rsidRPr="00514125">
        <w:t>): this non-GSO space station</w:t>
      </w:r>
      <w:r w:rsidRPr="00514125">
        <w:rPr>
          <w:i/>
          <w:iCs/>
        </w:rPr>
        <w:t xml:space="preserve"> </w:t>
      </w:r>
      <w:r w:rsidRPr="00514125">
        <w:t xml:space="preserve">shall not cause unacceptable interference to terrestrial services in the frequency band 27.5-29.5 GHz, and Annex 2 to this Resolution shall </w:t>
      </w:r>
      <w:proofErr w:type="gramStart"/>
      <w:r w:rsidRPr="00514125">
        <w:t>apply;</w:t>
      </w:r>
      <w:proofErr w:type="gramEnd"/>
    </w:p>
    <w:p w14:paraId="5AE359F6" w14:textId="77777777" w:rsidR="00147F18" w:rsidRPr="00514125" w:rsidDel="00F827A5" w:rsidRDefault="00373E09" w:rsidP="00147F18">
      <w:pPr>
        <w:rPr>
          <w:del w:id="734" w:author="DG 1.17" w:date="2023-08-17T00:32:00Z"/>
        </w:rPr>
      </w:pPr>
      <w:del w:id="735" w:author="DG 1.17" w:date="2023-08-17T00:32:00Z">
        <w:r w:rsidRPr="00514125" w:rsidDel="00F827A5">
          <w:rPr>
            <w:rPrChange w:id="736" w:author="Lenovo" w:date="2023-08-19T10:07:00Z">
              <w:rPr>
                <w:highlight w:val="cyan"/>
              </w:rPr>
            </w:rPrChange>
          </w:rPr>
          <w:tab/>
          <w:delText>(</w:delText>
        </w:r>
        <w:r w:rsidRPr="00514125" w:rsidDel="00F827A5">
          <w:rPr>
            <w:i/>
            <w:iCs/>
            <w:rPrChange w:id="737" w:author="Lenovo" w:date="2023-08-19T10:07:00Z">
              <w:rPr>
                <w:i/>
                <w:iCs/>
                <w:highlight w:val="cyan"/>
              </w:rPr>
            </w:rPrChange>
          </w:rPr>
          <w:delText>Option 3</w:delText>
        </w:r>
        <w:r w:rsidRPr="00514125" w:rsidDel="00F827A5">
          <w:rPr>
            <w:rPrChange w:id="738" w:author="Lenovo" w:date="2023-08-19T10:07:00Z">
              <w:rPr>
                <w:highlight w:val="cyan"/>
              </w:rPr>
            </w:rPrChange>
          </w:rPr>
          <w:delText>): this non-GSO space station</w:delText>
        </w:r>
        <w:r w:rsidRPr="00514125" w:rsidDel="00F827A5">
          <w:rPr>
            <w:i/>
            <w:iCs/>
            <w:rPrChange w:id="739" w:author="Lenovo" w:date="2023-08-19T10:07:00Z">
              <w:rPr>
                <w:i/>
                <w:iCs/>
                <w:highlight w:val="cyan"/>
              </w:rPr>
            </w:rPrChange>
          </w:rPr>
          <w:delText xml:space="preserve"> </w:delText>
        </w:r>
        <w:r w:rsidRPr="00514125" w:rsidDel="00F827A5">
          <w:rPr>
            <w:rPrChange w:id="740" w:author="Lenovo" w:date="2023-08-19T10:07:00Z">
              <w:rPr>
                <w:highlight w:val="cyan"/>
              </w:rPr>
            </w:rPrChange>
          </w:rPr>
          <w:delText>shall not cause unacceptable interference to the terrestrial services in the frequency band 27.5-29.5 GHz, and Annex 2 to this Resolution shall apply, and in the frequency band 29.5-30 GHz, with respect to the terrestrial service on the territory of administrations listed in footnote No. </w:delText>
        </w:r>
        <w:r w:rsidRPr="00514125" w:rsidDel="00F827A5">
          <w:rPr>
            <w:rStyle w:val="Artref"/>
            <w:bCs/>
            <w:rPrChange w:id="741" w:author="Lenovo" w:date="2023-08-19T10:07:00Z">
              <w:rPr>
                <w:rStyle w:val="Artref"/>
                <w:bCs/>
                <w:highlight w:val="cyan"/>
              </w:rPr>
            </w:rPrChange>
          </w:rPr>
          <w:delText>5.542</w:delText>
        </w:r>
        <w:r w:rsidRPr="00514125" w:rsidDel="00F827A5">
          <w:rPr>
            <w:rPrChange w:id="742" w:author="Lenovo" w:date="2023-08-19T10:07:00Z">
              <w:rPr>
                <w:highlight w:val="cyan"/>
              </w:rPr>
            </w:rPrChange>
          </w:rPr>
          <w:delText>, Annex 2 shall also apply;</w:delText>
        </w:r>
      </w:del>
    </w:p>
    <w:p w14:paraId="5EFF1280" w14:textId="77777777" w:rsidR="00FD3DFD" w:rsidRPr="00514125" w:rsidRDefault="00FD3DFD" w:rsidP="00FD3DFD">
      <w:pPr>
        <w:rPr>
          <w:ins w:id="743" w:author="DG 1.17" w:date="2023-08-17T00:31:00Z"/>
          <w:rFonts w:eastAsiaTheme="minorEastAsia"/>
          <w:lang w:eastAsia="zh-CN"/>
        </w:rPr>
      </w:pPr>
      <w:ins w:id="744" w:author="DG 1.17" w:date="2023-08-17T00:31:00Z">
        <w:r w:rsidRPr="00514125">
          <w:rPr>
            <w:rFonts w:eastAsiaTheme="minorEastAsia"/>
            <w:b/>
            <w:bCs/>
            <w:lang w:eastAsia="zh-CN"/>
            <w:rPrChange w:id="745" w:author="Lenovo" w:date="2023-08-19T10:07:00Z">
              <w:rPr>
                <w:rFonts w:eastAsiaTheme="minorEastAsia"/>
                <w:b/>
                <w:bCs/>
                <w:highlight w:val="cyan"/>
                <w:lang w:eastAsia="zh-CN"/>
              </w:rPr>
            </w:rPrChange>
          </w:rPr>
          <w:t>Reasons:</w:t>
        </w:r>
        <w:r w:rsidRPr="00514125">
          <w:rPr>
            <w:rFonts w:eastAsiaTheme="minorEastAsia"/>
            <w:lang w:eastAsia="zh-CN"/>
            <w:rPrChange w:id="746" w:author="Lenovo" w:date="2023-08-19T10:07:00Z">
              <w:rPr>
                <w:rFonts w:eastAsiaTheme="minorEastAsia"/>
                <w:highlight w:val="cyan"/>
                <w:lang w:eastAsia="zh-CN"/>
              </w:rPr>
            </w:rPrChange>
          </w:rPr>
          <w:t xml:space="preserve"> APT Members is open to either Option 1 or 2.</w:t>
        </w:r>
      </w:ins>
    </w:p>
    <w:p w14:paraId="7A75940F" w14:textId="77777777" w:rsidR="00B1278F" w:rsidRPr="00514125" w:rsidRDefault="00B1278F" w:rsidP="00147F18">
      <w:pPr>
        <w:rPr>
          <w:rFonts w:eastAsiaTheme="minorEastAsia"/>
          <w:lang w:eastAsia="zh-CN"/>
        </w:rPr>
      </w:pPr>
    </w:p>
    <w:p w14:paraId="0BBE024E" w14:textId="77777777" w:rsidR="00DF0B9C" w:rsidRPr="00514125" w:rsidRDefault="00DF0B9C" w:rsidP="00DF0B9C">
      <w:pPr>
        <w:tabs>
          <w:tab w:val="clear" w:pos="1134"/>
          <w:tab w:val="clear" w:pos="1871"/>
          <w:tab w:val="clear" w:pos="2268"/>
        </w:tabs>
        <w:overflowPunct/>
        <w:autoSpaceDE/>
        <w:autoSpaceDN/>
        <w:adjustRightInd/>
        <w:spacing w:before="0"/>
        <w:textAlignment w:val="auto"/>
        <w:rPr>
          <w:rFonts w:eastAsia="BatangChe"/>
          <w:szCs w:val="24"/>
          <w:lang w:val="en-US"/>
        </w:rPr>
      </w:pPr>
      <w:r w:rsidRPr="00514125">
        <w:rPr>
          <w:rFonts w:eastAsia="BatangChe"/>
          <w:szCs w:val="24"/>
          <w:lang w:val="en-US"/>
        </w:rPr>
        <w:lastRenderedPageBreak/>
        <w:t>2.3</w:t>
      </w:r>
      <w:r w:rsidRPr="00514125">
        <w:rPr>
          <w:rFonts w:eastAsia="BatangChe"/>
          <w:i/>
          <w:iCs/>
          <w:szCs w:val="24"/>
          <w:lang w:val="en-US"/>
        </w:rPr>
        <w:t>bis</w:t>
      </w:r>
      <w:r w:rsidRPr="00514125">
        <w:rPr>
          <w:rFonts w:eastAsia="BatangChe"/>
          <w:szCs w:val="24"/>
          <w:lang w:val="en-US"/>
        </w:rPr>
        <w:tab/>
        <w:t xml:space="preserve">the requirement to not cause unacceptable interference to terrestrial services shall not release the notifying administration of its obligation as contained in </w:t>
      </w:r>
      <w:r w:rsidRPr="00514125">
        <w:rPr>
          <w:rFonts w:eastAsia="BatangChe"/>
          <w:i/>
          <w:iCs/>
          <w:szCs w:val="24"/>
          <w:lang w:val="en-US"/>
        </w:rPr>
        <w:t>resolves</w:t>
      </w:r>
      <w:r w:rsidRPr="00514125">
        <w:rPr>
          <w:rFonts w:eastAsia="BatangChe"/>
          <w:szCs w:val="24"/>
          <w:lang w:val="en-US"/>
        </w:rPr>
        <w:t xml:space="preserve"> 2.3 </w:t>
      </w:r>
      <w:proofErr w:type="gramStart"/>
      <w:r w:rsidRPr="00514125">
        <w:rPr>
          <w:rFonts w:eastAsia="BatangChe"/>
          <w:szCs w:val="24"/>
          <w:lang w:val="en-US"/>
        </w:rPr>
        <w:t>above;</w:t>
      </w:r>
      <w:proofErr w:type="gramEnd"/>
    </w:p>
    <w:p w14:paraId="136B31BF" w14:textId="77777777" w:rsidR="00147F18" w:rsidRPr="00514125" w:rsidRDefault="00373E09" w:rsidP="00053997">
      <w:r w:rsidRPr="00514125">
        <w:t>2.4</w:t>
      </w:r>
      <w:r w:rsidRPr="00514125">
        <w:tab/>
      </w:r>
      <w:r w:rsidRPr="00514125">
        <w:rPr>
          <w:i/>
          <w:iCs/>
        </w:rPr>
        <w:t>(Option 1):</w:t>
      </w:r>
      <w:r w:rsidRPr="00514125">
        <w:t xml:space="preserve"> this non-GSO space station shall comply with the provisions contained in Annex 4 to this </w:t>
      </w:r>
      <w:proofErr w:type="gramStart"/>
      <w:r w:rsidRPr="00514125">
        <w:t>Resolution;</w:t>
      </w:r>
      <w:proofErr w:type="gramEnd"/>
    </w:p>
    <w:p w14:paraId="126023D6" w14:textId="77777777" w:rsidR="00147F18" w:rsidRPr="00514125" w:rsidRDefault="00373E09">
      <w:r w:rsidRPr="00514125">
        <w:tab/>
      </w:r>
      <w:r w:rsidRPr="00514125">
        <w:rPr>
          <w:i/>
          <w:iCs/>
        </w:rPr>
        <w:t>(Option 2)</w:t>
      </w:r>
      <w:r w:rsidRPr="00514125">
        <w:t xml:space="preserve">: this non-GSO shall not cause unacceptable interference to or otherwise impose constraints on the operation or the development of non-GSO FSS systems, and protect non-GSO FSS space stations by complying with the provisions contained in Annex 4 to this </w:t>
      </w:r>
      <w:proofErr w:type="gramStart"/>
      <w:r w:rsidRPr="00514125">
        <w:t>Resolution;</w:t>
      </w:r>
      <w:proofErr w:type="gramEnd"/>
    </w:p>
    <w:p w14:paraId="0D4B8C1B" w14:textId="77777777" w:rsidR="002E0176" w:rsidRPr="00514125" w:rsidRDefault="002E0176" w:rsidP="002E0176">
      <w:pPr>
        <w:rPr>
          <w:rFonts w:eastAsiaTheme="minorEastAsia"/>
          <w:lang w:eastAsia="zh-CN"/>
        </w:rPr>
      </w:pPr>
      <w:ins w:id="747" w:author="DG 1.17" w:date="2023-08-16T00:27:00Z">
        <w:r w:rsidRPr="00514125">
          <w:rPr>
            <w:rFonts w:eastAsiaTheme="minorEastAsia"/>
            <w:b/>
            <w:bCs/>
            <w:lang w:eastAsia="zh-CN"/>
            <w:rPrChange w:id="748" w:author="Lenovo" w:date="2023-08-19T10:07:00Z">
              <w:rPr>
                <w:rFonts w:eastAsiaTheme="minorEastAsia"/>
                <w:b/>
                <w:bCs/>
                <w:highlight w:val="cyan"/>
                <w:lang w:eastAsia="zh-CN"/>
              </w:rPr>
            </w:rPrChange>
          </w:rPr>
          <w:t xml:space="preserve">Reasons: </w:t>
        </w:r>
        <w:r w:rsidRPr="00514125">
          <w:rPr>
            <w:rFonts w:eastAsiaTheme="minorEastAsia"/>
            <w:lang w:eastAsia="zh-CN"/>
            <w:rPrChange w:id="749" w:author="Lenovo" w:date="2023-08-19T10:07:00Z">
              <w:rPr>
                <w:rFonts w:eastAsiaTheme="minorEastAsia"/>
                <w:highlight w:val="cyan"/>
                <w:lang w:eastAsia="zh-CN"/>
              </w:rPr>
            </w:rPrChange>
          </w:rPr>
          <w:t xml:space="preserve">APT Members agreed to keep both options of </w:t>
        </w:r>
        <w:r w:rsidRPr="00514125">
          <w:rPr>
            <w:rFonts w:eastAsiaTheme="minorEastAsia"/>
            <w:i/>
            <w:iCs/>
            <w:lang w:eastAsia="zh-CN"/>
            <w:rPrChange w:id="750" w:author="Lenovo" w:date="2023-08-19T10:07:00Z">
              <w:rPr>
                <w:rFonts w:eastAsiaTheme="minorEastAsia"/>
                <w:i/>
                <w:iCs/>
                <w:highlight w:val="cyan"/>
                <w:lang w:eastAsia="zh-CN"/>
              </w:rPr>
            </w:rPrChange>
          </w:rPr>
          <w:t>resolves</w:t>
        </w:r>
        <w:r w:rsidRPr="00514125">
          <w:rPr>
            <w:rFonts w:eastAsiaTheme="minorEastAsia"/>
            <w:lang w:eastAsia="zh-CN"/>
            <w:rPrChange w:id="751" w:author="Lenovo" w:date="2023-08-19T10:07:00Z">
              <w:rPr>
                <w:rFonts w:eastAsiaTheme="minorEastAsia"/>
                <w:highlight w:val="cyan"/>
                <w:lang w:eastAsia="zh-CN"/>
              </w:rPr>
            </w:rPrChange>
          </w:rPr>
          <w:t xml:space="preserve"> 2.</w:t>
        </w:r>
      </w:ins>
      <w:ins w:id="752" w:author="DG 1.17" w:date="2023-08-16T00:29:00Z">
        <w:r w:rsidRPr="00514125">
          <w:rPr>
            <w:rFonts w:eastAsiaTheme="minorEastAsia"/>
            <w:lang w:eastAsia="zh-CN"/>
            <w:rPrChange w:id="753" w:author="Lenovo" w:date="2023-08-19T10:07:00Z">
              <w:rPr>
                <w:rFonts w:eastAsiaTheme="minorEastAsia"/>
                <w:highlight w:val="cyan"/>
                <w:lang w:eastAsia="zh-CN"/>
              </w:rPr>
            </w:rPrChange>
          </w:rPr>
          <w:t>4</w:t>
        </w:r>
      </w:ins>
    </w:p>
    <w:p w14:paraId="264AA69A" w14:textId="77777777" w:rsidR="006C5B6E" w:rsidRPr="00514125" w:rsidRDefault="006C5B6E" w:rsidP="00147F18"/>
    <w:p w14:paraId="18E61DAA" w14:textId="77777777" w:rsidR="00147F18" w:rsidRPr="00514125" w:rsidRDefault="00373E09" w:rsidP="00577722">
      <w:pPr>
        <w:rPr>
          <w:iCs/>
          <w:rPrChange w:id="754" w:author="Lenovo" w:date="2023-08-19T10:07:00Z">
            <w:rPr>
              <w:iCs/>
              <w:highlight w:val="cyan"/>
            </w:rPr>
          </w:rPrChange>
        </w:rPr>
      </w:pPr>
      <w:r w:rsidRPr="00514125">
        <w:t>2.5</w:t>
      </w:r>
      <w:r w:rsidRPr="00514125">
        <w:tab/>
      </w:r>
      <w:r w:rsidRPr="00514125">
        <w:rPr>
          <w:i/>
          <w:iCs/>
        </w:rPr>
        <w:t>Option 1:</w:t>
      </w:r>
      <w:r w:rsidRPr="00514125">
        <w:t xml:space="preserve"> the emissions of this non-GSO space station shall not produce a power flux-density at any point in the GSO arc greater than the power flux-density produced by earth stations associated with satellite network/system with which they </w:t>
      </w:r>
      <w:proofErr w:type="gramStart"/>
      <w:r w:rsidRPr="00514125">
        <w:t>communicate;</w:t>
      </w:r>
      <w:proofErr w:type="gramEnd"/>
    </w:p>
    <w:p w14:paraId="4F0CD3AE" w14:textId="77777777" w:rsidR="00147F18" w:rsidRPr="00514125" w:rsidDel="005875F7" w:rsidRDefault="00373E09">
      <w:pPr>
        <w:rPr>
          <w:del w:id="755" w:author="DG 1.17" w:date="2023-08-17T00:33:00Z"/>
          <w:rPrChange w:id="756" w:author="Lenovo" w:date="2023-08-19T10:07:00Z">
            <w:rPr>
              <w:del w:id="757" w:author="DG 1.17" w:date="2023-08-17T00:33:00Z"/>
              <w:highlight w:val="cyan"/>
            </w:rPr>
          </w:rPrChange>
        </w:rPr>
      </w:pPr>
      <w:del w:id="758" w:author="DG 1.17" w:date="2023-08-17T00:33:00Z">
        <w:r w:rsidRPr="00514125" w:rsidDel="005875F7">
          <w:rPr>
            <w:i/>
            <w:iCs/>
            <w:rPrChange w:id="759" w:author="Lenovo" w:date="2023-08-19T10:07:00Z">
              <w:rPr>
                <w:i/>
                <w:iCs/>
                <w:highlight w:val="cyan"/>
              </w:rPr>
            </w:rPrChange>
          </w:rPr>
          <w:tab/>
          <w:delText>Option 2</w:delText>
        </w:r>
        <w:r w:rsidRPr="00514125" w:rsidDel="005875F7">
          <w:rPr>
            <w:rPrChange w:id="760" w:author="Lenovo" w:date="2023-08-19T10:07:00Z">
              <w:rPr>
                <w:highlight w:val="cyan"/>
              </w:rPr>
            </w:rPrChange>
          </w:rPr>
          <w:delText>: the emissions of this non-GSO space station shall comply with the provisions contained in Annex 5 to this Resolution for protection of GSO space stations;</w:delText>
        </w:r>
      </w:del>
    </w:p>
    <w:p w14:paraId="3A219AA5" w14:textId="77777777" w:rsidR="00147F18" w:rsidRPr="00514125" w:rsidRDefault="00373E09">
      <w:r w:rsidRPr="00514125">
        <w:rPr>
          <w:i/>
          <w:iCs/>
        </w:rPr>
        <w:tab/>
        <w:t xml:space="preserve">Option </w:t>
      </w:r>
      <w:del w:id="761" w:author="DG 1.17" w:date="2023-08-18T10:12:00Z">
        <w:r w:rsidRPr="00514125" w:rsidDel="00BA761A">
          <w:rPr>
            <w:i/>
            <w:iCs/>
          </w:rPr>
          <w:delText>3</w:delText>
        </w:r>
      </w:del>
      <w:ins w:id="762" w:author="DG 1.17" w:date="2023-08-18T10:12:00Z">
        <w:r w:rsidR="00BA761A" w:rsidRPr="00514125">
          <w:rPr>
            <w:i/>
            <w:iCs/>
          </w:rPr>
          <w:t>2</w:t>
        </w:r>
      </w:ins>
      <w:r w:rsidRPr="00514125">
        <w:t xml:space="preserve">: shall not produce a power flux-density at any point in the GSO arc greater than the power flux-density produced by earth stations associated with the satellite network/system with which they communicate as determined in Annex 5 to this </w:t>
      </w:r>
      <w:proofErr w:type="gramStart"/>
      <w:r w:rsidRPr="00514125">
        <w:t>Resolution;</w:t>
      </w:r>
      <w:proofErr w:type="gramEnd"/>
    </w:p>
    <w:p w14:paraId="36367D04" w14:textId="77777777" w:rsidR="00995B5C" w:rsidRPr="00514125" w:rsidRDefault="00995B5C" w:rsidP="00995B5C">
      <w:pPr>
        <w:rPr>
          <w:ins w:id="763" w:author="DG 1.17" w:date="2023-08-17T00:33:00Z"/>
          <w:rFonts w:eastAsiaTheme="minorEastAsia"/>
          <w:lang w:eastAsia="zh-CN"/>
        </w:rPr>
      </w:pPr>
      <w:ins w:id="764" w:author="DG 1.17" w:date="2023-08-17T00:33:00Z">
        <w:r w:rsidRPr="00514125">
          <w:rPr>
            <w:rFonts w:eastAsiaTheme="minorEastAsia"/>
            <w:b/>
            <w:bCs/>
            <w:lang w:eastAsia="zh-CN"/>
            <w:rPrChange w:id="765" w:author="Lenovo" w:date="2023-08-19T10:07:00Z">
              <w:rPr>
                <w:rFonts w:eastAsiaTheme="minorEastAsia"/>
                <w:b/>
                <w:bCs/>
                <w:highlight w:val="cyan"/>
                <w:lang w:eastAsia="zh-CN"/>
              </w:rPr>
            </w:rPrChange>
          </w:rPr>
          <w:t>Reasons:</w:t>
        </w:r>
        <w:r w:rsidRPr="00514125">
          <w:rPr>
            <w:rFonts w:eastAsiaTheme="minorEastAsia"/>
            <w:lang w:eastAsia="zh-CN"/>
            <w:rPrChange w:id="766" w:author="Lenovo" w:date="2023-08-19T10:07:00Z">
              <w:rPr>
                <w:rFonts w:eastAsiaTheme="minorEastAsia"/>
                <w:highlight w:val="cyan"/>
                <w:lang w:eastAsia="zh-CN"/>
              </w:rPr>
            </w:rPrChange>
          </w:rPr>
          <w:t xml:space="preserve"> APT Members is open to either Option 1 or </w:t>
        </w:r>
      </w:ins>
      <w:ins w:id="767" w:author="DG 1.17" w:date="2023-08-18T10:13:00Z">
        <w:r w:rsidR="00BA761A" w:rsidRPr="00514125">
          <w:rPr>
            <w:rFonts w:eastAsiaTheme="minorEastAsia"/>
            <w:lang w:eastAsia="zh-CN"/>
            <w:rPrChange w:id="768" w:author="Lenovo" w:date="2023-08-19T10:07:00Z">
              <w:rPr>
                <w:rFonts w:eastAsiaTheme="minorEastAsia"/>
                <w:highlight w:val="cyan"/>
                <w:lang w:eastAsia="zh-CN"/>
              </w:rPr>
            </w:rPrChange>
          </w:rPr>
          <w:t>2</w:t>
        </w:r>
      </w:ins>
      <w:ins w:id="769" w:author="DG 1.17" w:date="2023-08-17T00:33:00Z">
        <w:r w:rsidRPr="00514125">
          <w:rPr>
            <w:rFonts w:eastAsiaTheme="minorEastAsia"/>
            <w:lang w:eastAsia="zh-CN"/>
            <w:rPrChange w:id="770" w:author="Lenovo" w:date="2023-08-19T10:07:00Z">
              <w:rPr>
                <w:rFonts w:eastAsiaTheme="minorEastAsia"/>
                <w:highlight w:val="cyan"/>
                <w:lang w:eastAsia="zh-CN"/>
              </w:rPr>
            </w:rPrChange>
          </w:rPr>
          <w:t>.</w:t>
        </w:r>
      </w:ins>
    </w:p>
    <w:p w14:paraId="6366CA75" w14:textId="77777777" w:rsidR="00956BDE" w:rsidRPr="00514125" w:rsidRDefault="00956BDE" w:rsidP="00147F18">
      <w:pPr>
        <w:rPr>
          <w:b/>
          <w:bCs/>
        </w:rPr>
      </w:pPr>
    </w:p>
    <w:p w14:paraId="7971D9B2" w14:textId="77777777" w:rsidR="00147F18" w:rsidRPr="00514125" w:rsidRDefault="00373E09" w:rsidP="00147F18">
      <w:pPr>
        <w:keepNext/>
      </w:pPr>
      <w:r w:rsidRPr="00514125">
        <w:t>3</w:t>
      </w:r>
      <w:r w:rsidRPr="00514125">
        <w:tab/>
        <w:t>that for a space station transmitting in the space-to-space direction in the frequency bands 18.1-18.6 GHz and 18.8-20.2 GHz or parts thereof, the following conditions shall apply:</w:t>
      </w:r>
    </w:p>
    <w:p w14:paraId="1FB970C9" w14:textId="77777777" w:rsidR="00147F18" w:rsidRPr="00514125" w:rsidRDefault="00373E09" w:rsidP="00147F18">
      <w:r w:rsidRPr="00514125">
        <w:t>3.1</w:t>
      </w:r>
      <w:r w:rsidRPr="00514125">
        <w:tab/>
        <w:t xml:space="preserve">this non-GSO or GSO space station shall only transmit when the non-GSO receiving space station is within the cone whose apex is the GSO or non-GSO transmitting space station and whose angle is </w:t>
      </w:r>
      <w:proofErr w:type="spellStart"/>
      <w:r w:rsidRPr="00514125">
        <w:t>θ</w:t>
      </w:r>
      <w:r w:rsidRPr="00514125">
        <w:rPr>
          <w:i/>
          <w:iCs/>
          <w:vertAlign w:val="subscript"/>
        </w:rPr>
        <w:t>Max</w:t>
      </w:r>
      <w:proofErr w:type="spellEnd"/>
      <w:r w:rsidRPr="00514125">
        <w:t xml:space="preserve"> (as defined in Annex 1 to this Resolution</w:t>
      </w:r>
      <w:proofErr w:type="gramStart"/>
      <w:r w:rsidRPr="00514125">
        <w:t>);</w:t>
      </w:r>
      <w:proofErr w:type="gramEnd"/>
    </w:p>
    <w:p w14:paraId="282890E2" w14:textId="77777777" w:rsidR="00147F18" w:rsidRPr="00514125" w:rsidRDefault="00373E09" w:rsidP="00147F18">
      <w:r w:rsidRPr="00514125">
        <w:t>3.2</w:t>
      </w:r>
      <w:r w:rsidRPr="00514125">
        <w:tab/>
        <w:t xml:space="preserve">the transmissions shall remain within the envelope of the notified/recorded characteristics of transmitting GSO FSS or non-GSO FSS towards its associated FSS earth </w:t>
      </w:r>
      <w:proofErr w:type="gramStart"/>
      <w:r w:rsidRPr="00514125">
        <w:t>stations;</w:t>
      </w:r>
      <w:proofErr w:type="gramEnd"/>
      <w:r w:rsidRPr="00514125">
        <w:t xml:space="preserve"> </w:t>
      </w:r>
    </w:p>
    <w:p w14:paraId="374AFAFB" w14:textId="77777777" w:rsidR="00147F18" w:rsidRPr="00514125" w:rsidRDefault="00373E09" w:rsidP="00147F18">
      <w:r w:rsidRPr="00514125">
        <w:t>3.3</w:t>
      </w:r>
      <w:r w:rsidRPr="00514125">
        <w:tab/>
        <w:t>with respect to the Earth exploration-satellite service (EESS) (passive) operating in the frequency band 18.6-18.8 GHz, any non-GSO FSS system with an orbital apogee of less than 20 000 km communicating with lower orbiting non-GSO space stations in the frequency bands 18.3-18.6 GHz and 18.8-19.1 GHz and for which the complete notification information has been received by the Radiocommunication Bureau (BR) after 1 January 2025 shall comply with the provisions indicated in Annex 3 to this Resolution;</w:t>
      </w:r>
    </w:p>
    <w:p w14:paraId="528B3098" w14:textId="77777777" w:rsidR="00147F18" w:rsidRPr="00514125" w:rsidDel="00672DC3" w:rsidRDefault="00373E09" w:rsidP="00147F18">
      <w:pPr>
        <w:rPr>
          <w:del w:id="771" w:author="DG 1.17" w:date="2023-08-16T18:04:00Z"/>
        </w:rPr>
      </w:pPr>
      <w:del w:id="772" w:author="DG 1.17" w:date="2023-08-16T18:04:00Z">
        <w:r w:rsidRPr="00514125" w:rsidDel="00672DC3">
          <w:rPr>
            <w:i/>
            <w:iCs/>
            <w:u w:val="single"/>
            <w:rPrChange w:id="773" w:author="Lenovo" w:date="2023-08-19T10:07:00Z">
              <w:rPr>
                <w:i/>
                <w:iCs/>
                <w:highlight w:val="cyan"/>
                <w:u w:val="single"/>
              </w:rPr>
            </w:rPrChange>
          </w:rPr>
          <w:delText>Alternative non-GSO FSS hard limits</w:delText>
        </w:r>
      </w:del>
    </w:p>
    <w:p w14:paraId="40D42703" w14:textId="77777777" w:rsidR="00147F18" w:rsidRPr="00514125" w:rsidRDefault="00373E09" w:rsidP="00147F18">
      <w:r w:rsidRPr="00514125">
        <w:t>3.4</w:t>
      </w:r>
      <w:r w:rsidRPr="00514125">
        <w:tab/>
        <w:t xml:space="preserve">for space-to-space links in the frequency band 19.3-19.7 GHz, or parts thereof, </w:t>
      </w:r>
    </w:p>
    <w:p w14:paraId="25E9783B" w14:textId="77777777" w:rsidR="00147F18" w:rsidRPr="00514125" w:rsidRDefault="00373E09" w:rsidP="00147F18">
      <w:pPr>
        <w:rPr>
          <w:rPrChange w:id="774" w:author="Lenovo" w:date="2023-08-19T10:07:00Z">
            <w:rPr>
              <w:highlight w:val="cyan"/>
            </w:rPr>
          </w:rPrChange>
        </w:rPr>
      </w:pPr>
      <w:r w:rsidRPr="00514125">
        <w:tab/>
      </w:r>
      <w:del w:id="775" w:author="DG 1.17" w:date="2023-08-17T00:34:00Z">
        <w:r w:rsidRPr="00514125" w:rsidDel="00C96B87">
          <w:rPr>
            <w:i/>
            <w:iCs/>
            <w:u w:val="single"/>
            <w:rPrChange w:id="776" w:author="Lenovo" w:date="2023-08-19T10:07:00Z">
              <w:rPr>
                <w:i/>
                <w:iCs/>
                <w:highlight w:val="cyan"/>
                <w:u w:val="single"/>
              </w:rPr>
            </w:rPrChange>
          </w:rPr>
          <w:delText>Option 1</w:delText>
        </w:r>
        <w:r w:rsidRPr="00514125" w:rsidDel="00C96B87">
          <w:rPr>
            <w:i/>
            <w:iCs/>
            <w:rPrChange w:id="777" w:author="Lenovo" w:date="2023-08-19T10:07:00Z">
              <w:rPr>
                <w:i/>
                <w:iCs/>
                <w:highlight w:val="cyan"/>
              </w:rPr>
            </w:rPrChange>
          </w:rPr>
          <w:delText>:</w:delText>
        </w:r>
        <w:r w:rsidRPr="00514125" w:rsidDel="00C96B87">
          <w:rPr>
            <w:rPrChange w:id="778" w:author="Lenovo" w:date="2023-08-19T10:07:00Z">
              <w:rPr>
                <w:highlight w:val="cyan"/>
              </w:rPr>
            </w:rPrChange>
          </w:rPr>
          <w:delText xml:space="preserve"> a GSO or non-GSO space station communicating with a non-GSO space station shall not produce a power flux-density on the surface of the Earth towards a non-GSO mobile satellite gateway station that exceeds −148 dB(W/(m</w:delText>
        </w:r>
        <w:r w:rsidRPr="00514125" w:rsidDel="00C96B87">
          <w:rPr>
            <w:vertAlign w:val="superscript"/>
            <w:rPrChange w:id="779" w:author="Lenovo" w:date="2023-08-19T10:07:00Z">
              <w:rPr>
                <w:highlight w:val="cyan"/>
                <w:vertAlign w:val="superscript"/>
              </w:rPr>
            </w:rPrChange>
          </w:rPr>
          <w:delText>2</w:delText>
        </w:r>
        <w:r w:rsidRPr="00514125" w:rsidDel="00C96B87">
          <w:rPr>
            <w:rPrChange w:id="780" w:author="Lenovo" w:date="2023-08-19T10:07:00Z">
              <w:rPr>
                <w:highlight w:val="cyan"/>
              </w:rPr>
            </w:rPrChange>
          </w:rPr>
          <w:delText> · MHz));</w:delText>
        </w:r>
      </w:del>
    </w:p>
    <w:p w14:paraId="08B6369F" w14:textId="77777777" w:rsidR="00147F18" w:rsidRPr="00514125" w:rsidRDefault="00373E09" w:rsidP="00147F18">
      <w:r w:rsidRPr="00514125">
        <w:rPr>
          <w:i/>
          <w:iCs/>
        </w:rPr>
        <w:tab/>
      </w:r>
      <w:del w:id="781" w:author="DG 1.17" w:date="2023-08-18T10:13:00Z">
        <w:r w:rsidRPr="00514125" w:rsidDel="00114D8A">
          <w:rPr>
            <w:i/>
            <w:iCs/>
            <w:u w:val="single"/>
            <w:rPrChange w:id="782" w:author="Lenovo" w:date="2023-08-19T10:07:00Z">
              <w:rPr>
                <w:i/>
                <w:iCs/>
                <w:highlight w:val="cyan"/>
                <w:u w:val="single"/>
              </w:rPr>
            </w:rPrChange>
          </w:rPr>
          <w:delText>Option 2</w:delText>
        </w:r>
        <w:r w:rsidRPr="00514125" w:rsidDel="00114D8A">
          <w:rPr>
            <w:i/>
            <w:iCs/>
            <w:rPrChange w:id="783" w:author="Lenovo" w:date="2023-08-19T10:07:00Z">
              <w:rPr>
                <w:i/>
                <w:iCs/>
                <w:highlight w:val="cyan"/>
              </w:rPr>
            </w:rPrChange>
          </w:rPr>
          <w:delText>:</w:delText>
        </w:r>
      </w:del>
      <w:r w:rsidRPr="00514125">
        <w:t>a GSO or non-GSO space station communicating with a non-GSO space station shall not produce a power flux-density on the surface of the Earth towards a non-GSO mobile satellite gateway station site that exceeds −148 </w:t>
      </w:r>
      <w:bookmarkStart w:id="784" w:name="_Hlk143242704"/>
      <w:r w:rsidRPr="00514125">
        <w:rPr>
          <w:rPrChange w:id="785" w:author="Lenovo" w:date="2023-08-19T10:07:00Z">
            <w:rPr>
              <w:highlight w:val="cyan"/>
            </w:rPr>
          </w:rPrChange>
        </w:rPr>
        <w:t>dB</w:t>
      </w:r>
      <w:ins w:id="786" w:author="DG 1.17" w:date="2023-08-16T18:03:00Z">
        <w:r w:rsidR="00672DC3" w:rsidRPr="00514125">
          <w:rPr>
            <w:rPrChange w:id="787" w:author="Lenovo" w:date="2023-08-19T10:07:00Z">
              <w:rPr>
                <w:highlight w:val="cyan"/>
              </w:rPr>
            </w:rPrChange>
          </w:rPr>
          <w:t xml:space="preserve"> or TBD </w:t>
        </w:r>
      </w:ins>
      <w:r w:rsidRPr="00514125">
        <w:t>(W</w:t>
      </w:r>
      <w:proofErr w:type="gramStart"/>
      <w:r w:rsidRPr="00514125">
        <w:t>/(</w:t>
      </w:r>
      <w:proofErr w:type="gramEnd"/>
      <w:r w:rsidRPr="00514125">
        <w:t>m</w:t>
      </w:r>
      <w:r w:rsidRPr="00514125">
        <w:rPr>
          <w:vertAlign w:val="superscript"/>
        </w:rPr>
        <w:t>2</w:t>
      </w:r>
      <w:r w:rsidRPr="00514125">
        <w:t> · MHz))</w:t>
      </w:r>
      <w:bookmarkEnd w:id="784"/>
      <w:r w:rsidRPr="00514125">
        <w:t xml:space="preserve">. This limit may be exceeded at the site of a non-GSO mobile satellite gateway station of any country whose administration has so agreed as long as these limits are unchanged in cross-border </w:t>
      </w:r>
      <w:proofErr w:type="gramStart"/>
      <w:r w:rsidRPr="00514125">
        <w:t>applications;</w:t>
      </w:r>
      <w:proofErr w:type="gramEnd"/>
    </w:p>
    <w:p w14:paraId="515A144E" w14:textId="77777777" w:rsidR="00147F18" w:rsidRPr="00514125" w:rsidDel="00C96B87" w:rsidRDefault="00373E09" w:rsidP="00C96B87">
      <w:pPr>
        <w:rPr>
          <w:del w:id="788" w:author="DG 1.17" w:date="2023-08-17T00:35:00Z"/>
          <w:rPrChange w:id="789" w:author="Lenovo" w:date="2023-08-19T10:07:00Z">
            <w:rPr>
              <w:del w:id="790" w:author="DG 1.17" w:date="2023-08-17T00:35:00Z"/>
              <w:highlight w:val="cyan"/>
            </w:rPr>
          </w:rPrChange>
        </w:rPr>
      </w:pPr>
      <w:r w:rsidRPr="00514125">
        <w:lastRenderedPageBreak/>
        <w:tab/>
      </w:r>
      <w:del w:id="791" w:author="DG 1.17" w:date="2023-08-17T00:35:00Z">
        <w:r w:rsidRPr="00514125" w:rsidDel="00C96B87">
          <w:rPr>
            <w:i/>
            <w:iCs/>
            <w:u w:val="single"/>
            <w:rPrChange w:id="792" w:author="Lenovo" w:date="2023-08-19T10:07:00Z">
              <w:rPr>
                <w:i/>
                <w:iCs/>
                <w:highlight w:val="cyan"/>
                <w:u w:val="single"/>
              </w:rPr>
            </w:rPrChange>
          </w:rPr>
          <w:delText>Option 3</w:delText>
        </w:r>
        <w:r w:rsidRPr="00514125" w:rsidDel="00C96B87">
          <w:rPr>
            <w:i/>
            <w:iCs/>
            <w:rPrChange w:id="793" w:author="Lenovo" w:date="2023-08-19T10:07:00Z">
              <w:rPr>
                <w:i/>
                <w:iCs/>
                <w:highlight w:val="cyan"/>
              </w:rPr>
            </w:rPrChange>
          </w:rPr>
          <w:delText>:</w:delText>
        </w:r>
        <w:r w:rsidRPr="00514125" w:rsidDel="00C96B87">
          <w:rPr>
            <w:rPrChange w:id="794" w:author="Lenovo" w:date="2023-08-19T10:07:00Z">
              <w:rPr>
                <w:highlight w:val="cyan"/>
              </w:rPr>
            </w:rPrChange>
          </w:rPr>
          <w:delText xml:space="preserve"> a GSO or non-GSO space station communicating with a non-GSO space station shall not produce a power flux-density on the surface of the Earth towards a non-GSO mobile satellite gateway station that exceeds TBD dB(W/(m</w:delText>
        </w:r>
        <w:r w:rsidRPr="00514125" w:rsidDel="00C96B87">
          <w:rPr>
            <w:vertAlign w:val="superscript"/>
            <w:rPrChange w:id="795" w:author="Lenovo" w:date="2023-08-19T10:07:00Z">
              <w:rPr>
                <w:highlight w:val="cyan"/>
                <w:vertAlign w:val="superscript"/>
              </w:rPr>
            </w:rPrChange>
          </w:rPr>
          <w:delText>2</w:delText>
        </w:r>
        <w:r w:rsidRPr="00514125" w:rsidDel="00C96B87">
          <w:rPr>
            <w:rPrChange w:id="796" w:author="Lenovo" w:date="2023-08-19T10:07:00Z">
              <w:rPr>
                <w:highlight w:val="cyan"/>
              </w:rPr>
            </w:rPrChange>
          </w:rPr>
          <w:delText> · MHz));</w:delText>
        </w:r>
      </w:del>
    </w:p>
    <w:p w14:paraId="07C9C410" w14:textId="77777777" w:rsidR="00147F18" w:rsidRPr="00514125" w:rsidRDefault="00373E09" w:rsidP="00C96B87">
      <w:del w:id="797" w:author="DG 1.17" w:date="2023-08-17T00:35:00Z">
        <w:r w:rsidRPr="00514125" w:rsidDel="00C96B87">
          <w:rPr>
            <w:i/>
            <w:iCs/>
            <w:rPrChange w:id="798" w:author="Lenovo" w:date="2023-08-19T10:07:00Z">
              <w:rPr>
                <w:i/>
                <w:iCs/>
                <w:highlight w:val="cyan"/>
              </w:rPr>
            </w:rPrChange>
          </w:rPr>
          <w:tab/>
        </w:r>
        <w:r w:rsidRPr="00514125" w:rsidDel="00C96B87">
          <w:rPr>
            <w:i/>
            <w:iCs/>
            <w:u w:val="single"/>
            <w:rPrChange w:id="799" w:author="Lenovo" w:date="2023-08-19T10:07:00Z">
              <w:rPr>
                <w:i/>
                <w:iCs/>
                <w:strike/>
                <w:highlight w:val="magenta"/>
                <w:u w:val="single"/>
              </w:rPr>
            </w:rPrChange>
          </w:rPr>
          <w:delText>Option 4</w:delText>
        </w:r>
        <w:r w:rsidRPr="00514125" w:rsidDel="00C96B87">
          <w:rPr>
            <w:i/>
            <w:iCs/>
            <w:rPrChange w:id="800" w:author="Lenovo" w:date="2023-08-19T10:07:00Z">
              <w:rPr>
                <w:i/>
                <w:iCs/>
                <w:strike/>
                <w:highlight w:val="magenta"/>
              </w:rPr>
            </w:rPrChange>
          </w:rPr>
          <w:delText>:</w:delText>
        </w:r>
        <w:r w:rsidRPr="00514125" w:rsidDel="00C96B87">
          <w:rPr>
            <w:rPrChange w:id="801" w:author="Lenovo" w:date="2023-08-19T10:07:00Z">
              <w:rPr>
                <w:strike/>
                <w:highlight w:val="magenta"/>
              </w:rPr>
            </w:rPrChange>
          </w:rPr>
          <w:delText xml:space="preserve"> a GSO or non-GSO space station communicating with a non-GSO space station shall not produce a power flux-density on the surface of the Earth towards a non-GSO mobile satellite gateway station site that exceeds TBD dB(W/(m</w:delText>
        </w:r>
        <w:r w:rsidRPr="00514125" w:rsidDel="00C96B87">
          <w:rPr>
            <w:vertAlign w:val="superscript"/>
            <w:rPrChange w:id="802" w:author="Lenovo" w:date="2023-08-19T10:07:00Z">
              <w:rPr>
                <w:strike/>
                <w:highlight w:val="magenta"/>
                <w:vertAlign w:val="superscript"/>
              </w:rPr>
            </w:rPrChange>
          </w:rPr>
          <w:delText>2</w:delText>
        </w:r>
        <w:r w:rsidRPr="00514125" w:rsidDel="00C96B87">
          <w:rPr>
            <w:rPrChange w:id="803" w:author="Lenovo" w:date="2023-08-19T10:07:00Z">
              <w:rPr>
                <w:strike/>
                <w:highlight w:val="magenta"/>
              </w:rPr>
            </w:rPrChange>
          </w:rPr>
          <w:delText> · MHz)). This limit may be exceeded at the site of a non-GSO mobile satellite gateway station of any country whose administration has so agreed as long as these limits are unchanged in cross-border applications;</w:delText>
        </w:r>
      </w:del>
    </w:p>
    <w:p w14:paraId="6273577A" w14:textId="77777777" w:rsidR="0038673A" w:rsidRPr="00514125" w:rsidRDefault="0038673A" w:rsidP="0038673A">
      <w:pPr>
        <w:pStyle w:val="Reasons"/>
        <w:rPr>
          <w:ins w:id="804" w:author="DG 1.17" w:date="2023-08-17T01:45:00Z"/>
        </w:rPr>
      </w:pPr>
      <w:ins w:id="805" w:author="DG 1.17" w:date="2023-08-17T01:45:00Z">
        <w:r w:rsidRPr="00514125">
          <w:rPr>
            <w:b/>
            <w:rPrChange w:id="806" w:author="Lenovo" w:date="2023-08-19T10:07:00Z">
              <w:rPr>
                <w:b/>
                <w:highlight w:val="cyan"/>
              </w:rPr>
            </w:rPrChange>
          </w:rPr>
          <w:t>Reasons:</w:t>
        </w:r>
        <w:r w:rsidRPr="00514125">
          <w:rPr>
            <w:rPrChange w:id="807" w:author="Lenovo" w:date="2023-08-19T10:07:00Z">
              <w:rPr>
                <w:highlight w:val="cyan"/>
              </w:rPr>
            </w:rPrChange>
          </w:rPr>
          <w:tab/>
          <w:t>APT Members are of the view that the protection of notified NGSO MSS feeder link earth station based on hard limit</w:t>
        </w:r>
        <w:del w:id="808" w:author="ZHANG Bo" w:date="2023-08-18T09:17:00Z">
          <w:r w:rsidRPr="00514125" w:rsidDel="002744B7">
            <w:rPr>
              <w:rPrChange w:id="809" w:author="Lenovo" w:date="2023-08-19T10:07:00Z">
                <w:rPr>
                  <w:highlight w:val="cyan"/>
                </w:rPr>
              </w:rPrChange>
            </w:rPr>
            <w:delText xml:space="preserve"> </w:delText>
          </w:r>
        </w:del>
        <w:r w:rsidRPr="00514125">
          <w:rPr>
            <w:rPrChange w:id="810" w:author="Lenovo" w:date="2023-08-19T10:07:00Z">
              <w:rPr>
                <w:highlight w:val="cyan"/>
              </w:rPr>
            </w:rPrChange>
          </w:rPr>
          <w:t xml:space="preserve">, where the number -148 </w:t>
        </w:r>
      </w:ins>
      <w:ins w:id="811" w:author="DG 1.17" w:date="2023-08-18T09:37:00Z">
        <w:r w:rsidR="006E60F9" w:rsidRPr="00514125">
          <w:rPr>
            <w:rPrChange w:id="812" w:author="Lenovo" w:date="2023-08-19T10:07:00Z">
              <w:rPr>
                <w:highlight w:val="cyan"/>
              </w:rPr>
            </w:rPrChange>
          </w:rPr>
          <w:t>dB (W</w:t>
        </w:r>
        <w:proofErr w:type="gramStart"/>
        <w:r w:rsidR="006E60F9" w:rsidRPr="00514125">
          <w:rPr>
            <w:rPrChange w:id="813" w:author="Lenovo" w:date="2023-08-19T10:07:00Z">
              <w:rPr>
                <w:highlight w:val="cyan"/>
              </w:rPr>
            </w:rPrChange>
          </w:rPr>
          <w:t>/(</w:t>
        </w:r>
        <w:proofErr w:type="gramEnd"/>
        <w:r w:rsidR="006E60F9" w:rsidRPr="00514125">
          <w:rPr>
            <w:rPrChange w:id="814" w:author="Lenovo" w:date="2023-08-19T10:07:00Z">
              <w:rPr>
                <w:highlight w:val="cyan"/>
              </w:rPr>
            </w:rPrChange>
          </w:rPr>
          <w:t>m</w:t>
        </w:r>
        <w:r w:rsidR="006E60F9" w:rsidRPr="00514125">
          <w:rPr>
            <w:vertAlign w:val="superscript"/>
            <w:rPrChange w:id="815" w:author="Lenovo" w:date="2023-08-19T10:07:00Z">
              <w:rPr>
                <w:highlight w:val="cyan"/>
                <w:vertAlign w:val="superscript"/>
              </w:rPr>
            </w:rPrChange>
          </w:rPr>
          <w:t>2</w:t>
        </w:r>
        <w:r w:rsidR="006E60F9" w:rsidRPr="00514125">
          <w:rPr>
            <w:rPrChange w:id="816" w:author="Lenovo" w:date="2023-08-19T10:07:00Z">
              <w:rPr>
                <w:highlight w:val="cyan"/>
              </w:rPr>
            </w:rPrChange>
          </w:rPr>
          <w:t xml:space="preserve"> · MHz)) </w:t>
        </w:r>
      </w:ins>
      <w:ins w:id="817" w:author="DG 1.17" w:date="2023-08-17T01:45:00Z">
        <w:r w:rsidRPr="00514125">
          <w:rPr>
            <w:rPrChange w:id="818" w:author="Lenovo" w:date="2023-08-19T10:07:00Z">
              <w:rPr>
                <w:highlight w:val="cyan"/>
              </w:rPr>
            </w:rPrChange>
          </w:rPr>
          <w:t>could be further reviewed.</w:t>
        </w:r>
      </w:ins>
    </w:p>
    <w:p w14:paraId="7DEFCFF6" w14:textId="77777777" w:rsidR="00261A38" w:rsidRPr="00514125" w:rsidRDefault="00261A38" w:rsidP="00147F18">
      <w:pPr>
        <w:rPr>
          <w:lang w:eastAsia="ja-JP"/>
        </w:rPr>
      </w:pPr>
    </w:p>
    <w:p w14:paraId="740A1F1A" w14:textId="77777777" w:rsidR="00147F18" w:rsidRPr="00514125" w:rsidRDefault="00373E09" w:rsidP="00147F18">
      <w:r w:rsidRPr="00514125">
        <w:t>4</w:t>
      </w:r>
      <w:r w:rsidRPr="00514125">
        <w:tab/>
        <w:t xml:space="preserve">that non-GSO space stations receiving in the frequency bands 18.1-18.6 GHz and 18.8-20.2 GHz, or parts thereof, shall not claim protection from FSS, mobile-satellite service (MSS) networks and systems and </w:t>
      </w:r>
      <w:proofErr w:type="spellStart"/>
      <w:r w:rsidRPr="00514125">
        <w:t>MetSat</w:t>
      </w:r>
      <w:proofErr w:type="spellEnd"/>
      <w:r w:rsidRPr="00514125">
        <w:t xml:space="preserve"> as well as terrestrial services operating in conformity with the Radio </w:t>
      </w:r>
      <w:proofErr w:type="gramStart"/>
      <w:r w:rsidRPr="00514125">
        <w:t>Regulations;</w:t>
      </w:r>
      <w:proofErr w:type="gramEnd"/>
    </w:p>
    <w:p w14:paraId="435829B2" w14:textId="77777777" w:rsidR="00147F18" w:rsidRPr="00514125" w:rsidRDefault="00373E09" w:rsidP="00147F18">
      <w:pPr>
        <w:rPr>
          <w:ins w:id="819" w:author="DG 1.17" w:date="2023-08-16T18:45:00Z"/>
        </w:rPr>
      </w:pPr>
      <w:r w:rsidRPr="00514125">
        <w:t>5</w:t>
      </w:r>
      <w:r w:rsidRPr="00514125">
        <w:tab/>
        <w:t xml:space="preserve">that space stations receiving space-to-space transmissions in the frequency band 27.5-30 GHz from non-GSO space stations shall, for these inter-satellite links, not claim protection from FSS and MSS networks and systems as well as terrestrial services operating in conformity with the Radio </w:t>
      </w:r>
      <w:proofErr w:type="gramStart"/>
      <w:r w:rsidRPr="00514125">
        <w:t>Regulations;</w:t>
      </w:r>
      <w:proofErr w:type="gramEnd"/>
    </w:p>
    <w:p w14:paraId="2844783E" w14:textId="77777777" w:rsidR="003B3AC2" w:rsidRPr="00514125" w:rsidDel="00BC3B69" w:rsidRDefault="003B3AC2" w:rsidP="00147F18">
      <w:pPr>
        <w:rPr>
          <w:del w:id="820" w:author="DG 1.17" w:date="2023-08-17T00:38:00Z"/>
        </w:rPr>
      </w:pPr>
    </w:p>
    <w:p w14:paraId="65C5AF8C" w14:textId="77777777" w:rsidR="00147F18" w:rsidRPr="00514125" w:rsidRDefault="00373E09" w:rsidP="00147F18">
      <w:pPr>
        <w:rPr>
          <w:ins w:id="821" w:author="DG 1.17" w:date="2023-08-16T18:28:00Z"/>
        </w:rPr>
      </w:pPr>
      <w:r w:rsidRPr="00514125">
        <w:t>6</w:t>
      </w:r>
      <w:r w:rsidRPr="00514125">
        <w:rPr>
          <w:i/>
          <w:iCs/>
        </w:rPr>
        <w:tab/>
      </w:r>
      <w:r w:rsidRPr="00514125">
        <w:t xml:space="preserve">that assignments to space-to-space links in the frequency bands 18.1-18.6 GHz, 18.8-20.2 GHz and 27.5-30 GHz shall not cause unacceptable interference to nor claim protection from GSO FSS services operating in the frequency band allocated to the </w:t>
      </w:r>
      <w:proofErr w:type="gramStart"/>
      <w:r w:rsidRPr="00514125">
        <w:t>FSS;</w:t>
      </w:r>
      <w:proofErr w:type="gramEnd"/>
    </w:p>
    <w:p w14:paraId="6BEC8392" w14:textId="77777777" w:rsidR="00BC3B69" w:rsidRPr="00514125" w:rsidRDefault="00BC3B69" w:rsidP="00BC3B69">
      <w:pPr>
        <w:rPr>
          <w:rFonts w:eastAsiaTheme="minorEastAsia"/>
          <w:i/>
          <w:iCs/>
          <w:lang w:eastAsia="zh-CN"/>
        </w:rPr>
      </w:pPr>
    </w:p>
    <w:p w14:paraId="6B805F96" w14:textId="77777777" w:rsidR="00BC3B69" w:rsidRPr="00514125" w:rsidDel="00483B60" w:rsidRDefault="00373E09" w:rsidP="00147F18">
      <w:pPr>
        <w:rPr>
          <w:del w:id="822" w:author="DG 1.17" w:date="2023-08-17T12:55:00Z"/>
          <w:lang w:eastAsia="zh-CN"/>
        </w:rPr>
      </w:pPr>
      <w:r w:rsidRPr="00514125">
        <w:rPr>
          <w:lang w:eastAsia="zh-CN"/>
        </w:rPr>
        <w:t>7</w:t>
      </w:r>
      <w:r w:rsidRPr="00514125">
        <w:rPr>
          <w:lang w:eastAsia="zh-CN"/>
        </w:rPr>
        <w:tab/>
      </w:r>
      <w:del w:id="823" w:author="DG 1.17" w:date="2023-08-17T14:24:00Z">
        <w:r w:rsidRPr="00514125" w:rsidDel="00C53CDF">
          <w:rPr>
            <w:i/>
            <w:iCs/>
            <w:lang w:eastAsia="zh-CN"/>
          </w:rPr>
          <w:delText>Option 1</w:delText>
        </w:r>
        <w:r w:rsidRPr="00514125" w:rsidDel="00C53CDF">
          <w:rPr>
            <w:lang w:eastAsia="zh-CN"/>
          </w:rPr>
          <w:delText xml:space="preserve">: </w:delText>
        </w:r>
      </w:del>
      <w:r w:rsidRPr="00514125">
        <w:rPr>
          <w:lang w:eastAsia="zh-CN"/>
        </w:rPr>
        <w:t xml:space="preserve">that </w:t>
      </w:r>
      <w:ins w:id="824" w:author="DG 1.17" w:date="2023-08-17T12:55:00Z">
        <w:r w:rsidR="00483B60" w:rsidRPr="00514125">
          <w:rPr>
            <w:rFonts w:eastAsia="BatangChe"/>
            <w:szCs w:val="24"/>
            <w:lang w:val="en-US"/>
            <w:rPrChange w:id="825" w:author="Lenovo" w:date="2023-08-19T10:07:00Z">
              <w:rPr>
                <w:rFonts w:eastAsia="BatangChe"/>
                <w:szCs w:val="24"/>
                <w:highlight w:val="cyan"/>
                <w:lang w:val="en-US"/>
              </w:rPr>
            </w:rPrChange>
          </w:rPr>
          <w:t xml:space="preserve">the notifying administration shall be fully responsible for appropriate and necessary action(s) relating to interference management mechanism, and the function of NCMC and their relations with each other and sequence of actions together with estimated time for that action/function required for the proper and factual operation of NGSO subject to this agenda item in line with recognizing c) above, and </w:t>
        </w:r>
      </w:ins>
      <w:r w:rsidRPr="00514125">
        <w:rPr>
          <w:lang w:eastAsia="zh-CN"/>
        </w:rPr>
        <w:t>the implementation of this Resolution is conditioned on the development of the description of interference management system(s), monitoring facilities (NCMC), dealing with the cessation of transmission in order to provide a satisfactory resolution of the problem,</w:t>
      </w:r>
    </w:p>
    <w:p w14:paraId="36DFFEE5" w14:textId="77777777" w:rsidR="003F39DE" w:rsidRPr="00514125" w:rsidRDefault="00373E09" w:rsidP="00147F18">
      <w:pPr>
        <w:rPr>
          <w:lang w:eastAsia="zh-CN"/>
        </w:rPr>
      </w:pPr>
      <w:r w:rsidRPr="00514125">
        <w:rPr>
          <w:lang w:eastAsia="zh-CN"/>
        </w:rPr>
        <w:tab/>
      </w:r>
      <w:del w:id="826" w:author="DG 1.17" w:date="2023-08-17T14:24:00Z">
        <w:r w:rsidRPr="00514125" w:rsidDel="00C53CDF">
          <w:rPr>
            <w:i/>
            <w:iCs/>
            <w:lang w:eastAsia="zh-CN"/>
          </w:rPr>
          <w:delText>Option 2</w:delText>
        </w:r>
        <w:r w:rsidRPr="00514125" w:rsidDel="00C53CDF">
          <w:rPr>
            <w:lang w:eastAsia="zh-CN"/>
          </w:rPr>
          <w:delText xml:space="preserve">: this option proposes that this </w:delText>
        </w:r>
        <w:r w:rsidRPr="00514125" w:rsidDel="00C53CDF">
          <w:rPr>
            <w:i/>
            <w:iCs/>
            <w:lang w:eastAsia="zh-CN"/>
          </w:rPr>
          <w:delText xml:space="preserve">resolves </w:delText>
        </w:r>
        <w:r w:rsidRPr="00514125" w:rsidDel="00C53CDF">
          <w:rPr>
            <w:lang w:eastAsia="zh-CN"/>
          </w:rPr>
          <w:delText>7 is not required,</w:delText>
        </w:r>
      </w:del>
    </w:p>
    <w:p w14:paraId="4A426557" w14:textId="77777777" w:rsidR="00D60589" w:rsidRPr="00514125" w:rsidRDefault="00D60589" w:rsidP="00A86EDB">
      <w:pPr>
        <w:tabs>
          <w:tab w:val="clear" w:pos="1134"/>
          <w:tab w:val="clear" w:pos="1871"/>
          <w:tab w:val="clear" w:pos="2268"/>
        </w:tabs>
        <w:overflowPunct/>
        <w:autoSpaceDE/>
        <w:autoSpaceDN/>
        <w:adjustRightInd/>
        <w:spacing w:before="0"/>
        <w:textAlignment w:val="auto"/>
        <w:rPr>
          <w:ins w:id="827" w:author="DG 1.17" w:date="2023-08-16T16:21:00Z"/>
          <w:rFonts w:eastAsia="BatangChe"/>
          <w:szCs w:val="24"/>
          <w:lang w:eastAsia="zh-CN"/>
        </w:rPr>
      </w:pPr>
    </w:p>
    <w:p w14:paraId="25F425AB" w14:textId="77777777" w:rsidR="00E32EE7" w:rsidRPr="00E231AB" w:rsidRDefault="00E32EE7" w:rsidP="00E32EE7">
      <w:pPr>
        <w:tabs>
          <w:tab w:val="clear" w:pos="1134"/>
          <w:tab w:val="clear" w:pos="1871"/>
          <w:tab w:val="clear" w:pos="2268"/>
        </w:tabs>
        <w:overflowPunct/>
        <w:autoSpaceDE/>
        <w:autoSpaceDN/>
        <w:adjustRightInd/>
        <w:spacing w:before="0" w:afterLines="50" w:after="120"/>
        <w:jc w:val="both"/>
        <w:textAlignment w:val="auto"/>
        <w:rPr>
          <w:ins w:id="828" w:author="Lenovo" w:date="2023-08-23T14:34:00Z"/>
          <w:rFonts w:eastAsia="BatangChe"/>
          <w:szCs w:val="24"/>
          <w:lang w:val="en-US"/>
        </w:rPr>
      </w:pPr>
      <w:ins w:id="829" w:author="Lenovo" w:date="2023-08-23T14:34:00Z">
        <w:r w:rsidRPr="00E231AB">
          <w:rPr>
            <w:rFonts w:eastAsia="BatangChe"/>
            <w:szCs w:val="24"/>
            <w:lang w:val="en-US"/>
          </w:rPr>
          <w:t>8</w:t>
        </w:r>
        <w:r w:rsidRPr="00E231AB">
          <w:rPr>
            <w:rFonts w:eastAsia="BatangChe"/>
            <w:szCs w:val="24"/>
            <w:lang w:val="en-US"/>
          </w:rPr>
          <w:tab/>
          <w:t xml:space="preserve">For the implementation of </w:t>
        </w:r>
        <w:r w:rsidRPr="00E231AB">
          <w:rPr>
            <w:rFonts w:eastAsia="BatangChe"/>
            <w:i/>
            <w:iCs/>
            <w:szCs w:val="24"/>
            <w:lang w:val="en-US"/>
          </w:rPr>
          <w:t>resolves</w:t>
        </w:r>
        <w:r w:rsidRPr="00E231AB">
          <w:rPr>
            <w:rFonts w:eastAsia="BatangChe"/>
            <w:szCs w:val="24"/>
            <w:lang w:val="en-US"/>
          </w:rPr>
          <w:t xml:space="preserve"> 6, the following actions need to be </w:t>
        </w:r>
        <w:proofErr w:type="gramStart"/>
        <w:r w:rsidRPr="00E231AB">
          <w:rPr>
            <w:rFonts w:eastAsia="BatangChe"/>
            <w:szCs w:val="24"/>
            <w:lang w:val="en-US"/>
          </w:rPr>
          <w:t>pursued;</w:t>
        </w:r>
        <w:proofErr w:type="gramEnd"/>
      </w:ins>
    </w:p>
    <w:p w14:paraId="2255DD07" w14:textId="77777777" w:rsidR="00E32EE7" w:rsidRPr="00E231AB" w:rsidRDefault="00E32EE7" w:rsidP="00E32EE7">
      <w:pPr>
        <w:tabs>
          <w:tab w:val="clear" w:pos="1134"/>
          <w:tab w:val="clear" w:pos="1871"/>
          <w:tab w:val="clear" w:pos="2268"/>
        </w:tabs>
        <w:overflowPunct/>
        <w:autoSpaceDE/>
        <w:autoSpaceDN/>
        <w:adjustRightInd/>
        <w:spacing w:before="0" w:afterLines="50" w:after="120"/>
        <w:jc w:val="both"/>
        <w:textAlignment w:val="auto"/>
        <w:rPr>
          <w:ins w:id="830" w:author="Lenovo" w:date="2023-08-23T14:34:00Z"/>
          <w:rFonts w:eastAsia="BatangChe"/>
          <w:szCs w:val="24"/>
          <w:lang w:val="en-US"/>
        </w:rPr>
      </w:pPr>
      <w:ins w:id="831" w:author="Lenovo" w:date="2023-08-23T14:34:00Z">
        <w:r w:rsidRPr="00E231AB">
          <w:rPr>
            <w:rFonts w:eastAsia="BatangChe"/>
            <w:szCs w:val="24"/>
            <w:lang w:val="en-US"/>
          </w:rPr>
          <w:t>a)</w:t>
        </w:r>
        <w:r w:rsidRPr="00E231AB">
          <w:rPr>
            <w:rFonts w:eastAsia="BatangChe"/>
            <w:szCs w:val="24"/>
            <w:lang w:val="en-US"/>
          </w:rPr>
          <w:tab/>
          <w:t xml:space="preserve">The notifying administration of the inter-satellite assignments submitting Appendix 4 information / data elements shall also send a firm objective, measurable, </w:t>
        </w:r>
        <w:proofErr w:type="gramStart"/>
        <w:r w:rsidRPr="00E231AB">
          <w:rPr>
            <w:rFonts w:eastAsia="BatangChe"/>
            <w:szCs w:val="24"/>
            <w:lang w:val="en-US"/>
          </w:rPr>
          <w:t>enforceable</w:t>
        </w:r>
        <w:proofErr w:type="gramEnd"/>
        <w:r w:rsidRPr="00E231AB">
          <w:rPr>
            <w:rFonts w:eastAsia="BatangChe"/>
            <w:szCs w:val="24"/>
            <w:lang w:val="en-US"/>
          </w:rPr>
          <w:t xml:space="preserve"> and actionable commitment </w:t>
        </w:r>
        <w:r w:rsidRPr="00E231AB">
          <w:rPr>
            <w:rFonts w:eastAsia="BatangChe"/>
            <w:szCs w:val="24"/>
            <w:lang w:val="en-US" w:eastAsia="zh-CN"/>
          </w:rPr>
          <w:t>that in case of reported unacceptable interference</w:t>
        </w:r>
        <w:r w:rsidRPr="00E231AB">
          <w:rPr>
            <w:rFonts w:eastAsiaTheme="minorEastAsia"/>
            <w:szCs w:val="24"/>
            <w:lang w:val="en-US" w:eastAsia="zh-CN"/>
          </w:rPr>
          <w:t>, it</w:t>
        </w:r>
        <w:r w:rsidRPr="00E231AB">
          <w:rPr>
            <w:rFonts w:eastAsia="BatangChe"/>
            <w:szCs w:val="24"/>
            <w:lang w:val="en-US" w:eastAsia="zh-CN"/>
          </w:rPr>
          <w:t xml:space="preserve"> shall immediately cease the interference or reduce it to an acceptable level,</w:t>
        </w:r>
      </w:ins>
    </w:p>
    <w:p w14:paraId="530D0918" w14:textId="77777777" w:rsidR="00E32EE7" w:rsidRPr="00E231AB" w:rsidRDefault="00E32EE7" w:rsidP="00E32EE7">
      <w:pPr>
        <w:tabs>
          <w:tab w:val="clear" w:pos="1134"/>
          <w:tab w:val="clear" w:pos="1871"/>
          <w:tab w:val="clear" w:pos="2268"/>
        </w:tabs>
        <w:overflowPunct/>
        <w:autoSpaceDE/>
        <w:autoSpaceDN/>
        <w:adjustRightInd/>
        <w:spacing w:before="0" w:afterLines="50" w:after="120"/>
        <w:jc w:val="both"/>
        <w:textAlignment w:val="auto"/>
        <w:rPr>
          <w:ins w:id="832" w:author="Lenovo" w:date="2023-08-23T14:34:00Z"/>
          <w:rFonts w:eastAsia="BatangChe"/>
          <w:szCs w:val="24"/>
          <w:lang w:val="en-US" w:eastAsia="zh-CN"/>
        </w:rPr>
      </w:pPr>
      <w:ins w:id="833" w:author="Lenovo" w:date="2023-08-23T14:34:00Z">
        <w:r w:rsidRPr="00E231AB">
          <w:rPr>
            <w:rFonts w:eastAsia="BatangChe"/>
            <w:szCs w:val="24"/>
            <w:lang w:val="en-US" w:eastAsia="zh-CN"/>
          </w:rPr>
          <w:t>b)</w:t>
        </w:r>
        <w:r w:rsidRPr="00E231AB">
          <w:rPr>
            <w:rFonts w:eastAsia="BatangChe"/>
            <w:szCs w:val="24"/>
            <w:lang w:val="en-US" w:eastAsia="zh-CN"/>
          </w:rPr>
          <w:tab/>
          <w:t>in the commitment the notifying administration shall state that</w:t>
        </w:r>
        <w:r w:rsidRPr="00E231AB" w:rsidDel="00114D8A">
          <w:rPr>
            <w:rFonts w:eastAsia="BatangChe"/>
            <w:szCs w:val="24"/>
            <w:lang w:val="en-US" w:eastAsia="zh-CN"/>
          </w:rPr>
          <w:t xml:space="preserve"> </w:t>
        </w:r>
        <w:r w:rsidRPr="00E231AB">
          <w:rPr>
            <w:rFonts w:eastAsia="BatangChe"/>
            <w:szCs w:val="24"/>
            <w:lang w:val="en-US" w:eastAsia="zh-CN"/>
          </w:rPr>
          <w:t>in case of no action is taken in regard with obligation referred to in a) above the Bureau shall send a reminder and request that administration to comply with the requirements referred to in commitment,</w:t>
        </w:r>
      </w:ins>
    </w:p>
    <w:p w14:paraId="3622B65C" w14:textId="77777777" w:rsidR="00E32EE7" w:rsidRPr="00514125" w:rsidRDefault="00E32EE7" w:rsidP="00E32EE7">
      <w:pPr>
        <w:tabs>
          <w:tab w:val="clear" w:pos="1134"/>
          <w:tab w:val="clear" w:pos="1871"/>
          <w:tab w:val="clear" w:pos="2268"/>
        </w:tabs>
        <w:overflowPunct/>
        <w:autoSpaceDE/>
        <w:autoSpaceDN/>
        <w:adjustRightInd/>
        <w:spacing w:before="0" w:afterLines="50" w:after="120"/>
        <w:jc w:val="both"/>
        <w:textAlignment w:val="auto"/>
        <w:rPr>
          <w:ins w:id="834" w:author="Lenovo" w:date="2023-08-23T14:34:00Z"/>
          <w:rFonts w:eastAsia="BatangChe"/>
          <w:szCs w:val="24"/>
          <w:lang w:val="en-US" w:eastAsia="zh-CN"/>
        </w:rPr>
      </w:pPr>
      <w:ins w:id="835" w:author="Lenovo" w:date="2023-08-23T14:34:00Z">
        <w:r w:rsidRPr="00E231AB">
          <w:rPr>
            <w:rFonts w:eastAsia="BatangChe"/>
            <w:szCs w:val="24"/>
            <w:lang w:val="en-US" w:eastAsia="zh-CN"/>
          </w:rPr>
          <w:lastRenderedPageBreak/>
          <w:t>c)</w:t>
        </w:r>
        <w:r w:rsidRPr="00E231AB">
          <w:rPr>
            <w:rFonts w:eastAsia="BatangChe"/>
            <w:szCs w:val="24"/>
            <w:lang w:val="en-US" w:eastAsia="zh-CN"/>
          </w:rPr>
          <w:tab/>
          <w:t xml:space="preserve">Should the </w:t>
        </w:r>
        <w:proofErr w:type="gramStart"/>
        <w:r w:rsidRPr="00E231AB">
          <w:rPr>
            <w:rFonts w:eastAsia="BatangChe"/>
            <w:szCs w:val="24"/>
            <w:lang w:val="en-US" w:eastAsia="zh-CN"/>
          </w:rPr>
          <w:t>interference  continued</w:t>
        </w:r>
        <w:proofErr w:type="gramEnd"/>
        <w:r w:rsidRPr="00E231AB">
          <w:rPr>
            <w:rFonts w:eastAsia="BatangChe"/>
            <w:szCs w:val="24"/>
            <w:lang w:val="en-US" w:eastAsia="zh-CN"/>
          </w:rPr>
          <w:t xml:space="preserve"> to persist  after the  expiry  of 30 days period  from the dispatch date of the above-mentioned reminder, the Bureau shall submit the case to the subsequent meeting of the RRB for review and necessary action, as appropriate.</w:t>
        </w:r>
      </w:ins>
    </w:p>
    <w:p w14:paraId="1348FDC5" w14:textId="77777777" w:rsidR="00E83EB7" w:rsidRPr="00E32EE7" w:rsidRDefault="00E83EB7" w:rsidP="00A86EDB">
      <w:pPr>
        <w:tabs>
          <w:tab w:val="clear" w:pos="1134"/>
          <w:tab w:val="clear" w:pos="1871"/>
          <w:tab w:val="clear" w:pos="2268"/>
        </w:tabs>
        <w:overflowPunct/>
        <w:autoSpaceDE/>
        <w:autoSpaceDN/>
        <w:adjustRightInd/>
        <w:spacing w:before="0"/>
        <w:textAlignment w:val="auto"/>
        <w:rPr>
          <w:ins w:id="836" w:author="DG 1.17" w:date="2023-08-16T16:21:00Z"/>
          <w:rFonts w:eastAsiaTheme="minorEastAsia"/>
          <w:szCs w:val="24"/>
          <w:lang w:val="en-US" w:eastAsia="zh-CN"/>
        </w:rPr>
      </w:pPr>
    </w:p>
    <w:p w14:paraId="723C3406" w14:textId="77777777" w:rsidR="00147F18" w:rsidRPr="00514125" w:rsidRDefault="00373E09" w:rsidP="00147F18">
      <w:pPr>
        <w:pStyle w:val="Call"/>
      </w:pPr>
      <w:r w:rsidRPr="00514125">
        <w:t xml:space="preserve">resolves </w:t>
      </w:r>
      <w:proofErr w:type="gramStart"/>
      <w:r w:rsidRPr="00514125">
        <w:t>further</w:t>
      </w:r>
      <w:proofErr w:type="gramEnd"/>
    </w:p>
    <w:p w14:paraId="0AA4B2A2" w14:textId="77777777" w:rsidR="00147F18" w:rsidRPr="00514125" w:rsidRDefault="00A86EDB" w:rsidP="00A86EDB">
      <w:pPr>
        <w:keepNext/>
      </w:pPr>
      <w:r w:rsidRPr="00514125">
        <w:t>1</w:t>
      </w:r>
      <w:r w:rsidRPr="00514125">
        <w:tab/>
      </w:r>
      <w:r w:rsidR="00373E09" w:rsidRPr="00514125">
        <w:t xml:space="preserve">that, </w:t>
      </w:r>
      <w:ins w:id="837" w:author="DG 1.17" w:date="2023-08-17T00:52:00Z">
        <w:r w:rsidR="00F46DBC" w:rsidRPr="00514125">
          <w:rPr>
            <w:rPrChange w:id="838" w:author="Lenovo" w:date="2023-08-19T10:07:00Z">
              <w:rPr>
                <w:highlight w:val="cyan"/>
              </w:rPr>
            </w:rPrChange>
          </w:rPr>
          <w:t>also for the implementation of</w:t>
        </w:r>
      </w:ins>
      <w:del w:id="839" w:author="DG 1.17" w:date="2023-08-17T00:52:00Z">
        <w:r w:rsidR="00373E09" w:rsidRPr="00514125" w:rsidDel="00F46DBC">
          <w:rPr>
            <w:rPrChange w:id="840" w:author="Lenovo" w:date="2023-08-19T10:07:00Z">
              <w:rPr>
                <w:highlight w:val="cyan"/>
              </w:rPr>
            </w:rPrChange>
          </w:rPr>
          <w:delText>subject to</w:delText>
        </w:r>
      </w:del>
      <w:r w:rsidR="00373E09" w:rsidRPr="00514125">
        <w:t xml:space="preserve"> this Resolution:</w:t>
      </w:r>
    </w:p>
    <w:p w14:paraId="6B65AC6B" w14:textId="77777777" w:rsidR="00147F18" w:rsidRPr="00514125" w:rsidRDefault="00373E09" w:rsidP="00147F18">
      <w:pPr>
        <w:pStyle w:val="enumlev1"/>
      </w:pPr>
      <w:r w:rsidRPr="00514125">
        <w:rPr>
          <w:i/>
          <w:iCs/>
        </w:rPr>
        <w:t>a)</w:t>
      </w:r>
      <w:r w:rsidRPr="00514125">
        <w:tab/>
        <w:t>the notifying administration of the non-GSO system choosing to operate satellite-to-satellite links and receiving in the frequency bands 27.5-28.6 GHz and 29.5-30.0 GHz shall indicate to the BR the commitment that the equivalent power flux-density produced at any point in the geostationary-satellite orbit by emissions from all combined operations of space-to-space and associated earth station transmissions shall not exceed the limits given in Table </w:t>
      </w:r>
      <w:r w:rsidRPr="00514125">
        <w:rPr>
          <w:rStyle w:val="Artref"/>
          <w:b/>
        </w:rPr>
        <w:t>22</w:t>
      </w:r>
      <w:r w:rsidRPr="00514125">
        <w:rPr>
          <w:rStyle w:val="Artref"/>
          <w:b/>
        </w:rPr>
        <w:noBreakHyphen/>
      </w:r>
      <w:proofErr w:type="gramStart"/>
      <w:r w:rsidRPr="00514125">
        <w:rPr>
          <w:rStyle w:val="Artref"/>
          <w:b/>
        </w:rPr>
        <w:t>2</w:t>
      </w:r>
      <w:r w:rsidRPr="00514125">
        <w:t>;</w:t>
      </w:r>
      <w:proofErr w:type="gramEnd"/>
    </w:p>
    <w:p w14:paraId="36946E39" w14:textId="77777777" w:rsidR="00147F18" w:rsidRPr="00514125" w:rsidRDefault="00373E09" w:rsidP="00147F18">
      <w:pPr>
        <w:pStyle w:val="enumlev1"/>
      </w:pPr>
      <w:r w:rsidRPr="00514125">
        <w:rPr>
          <w:i/>
          <w:iCs/>
        </w:rPr>
        <w:t>b)</w:t>
      </w:r>
      <w:r w:rsidRPr="00514125">
        <w:tab/>
        <w:t>the notifying administration of the non-GSO space station/stations transmitting in the frequency band 27.5-30 GHz towards a GSO network and receiving in the frequency bands 18.1-18.6 GHz and 18.8-20.2 GHz shall send to the BR the relevant Appendix </w:t>
      </w:r>
      <w:r w:rsidRPr="00514125">
        <w:rPr>
          <w:rStyle w:val="Appref"/>
          <w:b/>
        </w:rPr>
        <w:t>4</w:t>
      </w:r>
      <w:r w:rsidRPr="00514125">
        <w:t xml:space="preserve"> </w:t>
      </w:r>
      <w:del w:id="841" w:author="DG 1.17" w:date="2023-08-17T00:46:00Z">
        <w:r w:rsidRPr="00514125" w:rsidDel="00BC3B69">
          <w:delText>([</w:delText>
        </w:r>
        <w:r w:rsidRPr="00514125" w:rsidDel="00BC3B69">
          <w:rPr>
            <w:i/>
            <w:iCs/>
          </w:rPr>
          <w:delText xml:space="preserve">alternative non-GSO FSS hard limit: </w:delText>
        </w:r>
      </w:del>
      <w:r w:rsidRPr="00514125">
        <w:t>advance publication</w:t>
      </w:r>
      <w:ins w:id="842" w:author="DG 1.17" w:date="2023-08-17T00:46:00Z">
        <w:r w:rsidR="00BC3B69" w:rsidRPr="00514125" w:rsidDel="00BC3B69">
          <w:t xml:space="preserve"> </w:t>
        </w:r>
      </w:ins>
      <w:del w:id="843" w:author="DG 1.17" w:date="2023-08-17T00:46:00Z">
        <w:r w:rsidRPr="00514125" w:rsidDel="00BC3B69">
          <w:delText>][</w:delText>
        </w:r>
        <w:r w:rsidRPr="00514125" w:rsidDel="00BC3B69">
          <w:rPr>
            <w:i/>
            <w:iCs/>
            <w:rPrChange w:id="844" w:author="Lenovo" w:date="2023-08-19T10:07:00Z">
              <w:rPr>
                <w:i/>
                <w:iCs/>
                <w:strike/>
                <w:highlight w:val="green"/>
              </w:rPr>
            </w:rPrChange>
          </w:rPr>
          <w:delText>alternative non-GSO FSS coordination:</w:delText>
        </w:r>
        <w:r w:rsidRPr="00514125" w:rsidDel="00BC3B69">
          <w:rPr>
            <w:rPrChange w:id="845" w:author="Lenovo" w:date="2023-08-19T10:07:00Z">
              <w:rPr>
                <w:strike/>
                <w:highlight w:val="green"/>
              </w:rPr>
            </w:rPrChange>
          </w:rPr>
          <w:delText xml:space="preserve"> coordination]</w:delText>
        </w:r>
      </w:del>
      <w:del w:id="846" w:author="DG 1.17" w:date="2023-08-17T00:54:00Z">
        <w:r w:rsidRPr="00514125" w:rsidDel="00A77FB5">
          <w:rPr>
            <w:rPrChange w:id="847" w:author="Lenovo" w:date="2023-08-19T10:07:00Z">
              <w:rPr>
                <w:highlight w:val="cyan"/>
              </w:rPr>
            </w:rPrChange>
          </w:rPr>
          <w:delText>)</w:delText>
        </w:r>
      </w:del>
      <w:r w:rsidRPr="00514125">
        <w:t>information containing the characteristics of the non-GSO space station/stations and the associated name of the notified GSO FSS network with which it intends to communicate;</w:t>
      </w:r>
    </w:p>
    <w:p w14:paraId="7755432A" w14:textId="77777777" w:rsidR="00147F18" w:rsidRPr="00514125" w:rsidRDefault="00373E09" w:rsidP="00147F18">
      <w:pPr>
        <w:pStyle w:val="enumlev1"/>
      </w:pPr>
      <w:r w:rsidRPr="00514125">
        <w:rPr>
          <w:i/>
          <w:iCs/>
        </w:rPr>
        <w:t>c)</w:t>
      </w:r>
      <w:r w:rsidRPr="00514125">
        <w:tab/>
        <w:t>the notifying administration of the non-GSO space station/stations transmitting in the frequency bands 27.5-29.1 GHz and 29.5-30.0 GHz towards a non-GSO system and receiving in the frequency bands 18.1-18.6 GHz and 18.8-20.2 GHz shall send to the BR the relevant Appendix </w:t>
      </w:r>
      <w:r w:rsidRPr="00514125">
        <w:rPr>
          <w:rStyle w:val="Appref"/>
          <w:bCs/>
        </w:rPr>
        <w:t>4</w:t>
      </w:r>
      <w:r w:rsidRPr="00514125">
        <w:t xml:space="preserve"> </w:t>
      </w:r>
      <w:del w:id="848" w:author="DG 1.17" w:date="2023-08-17T00:53:00Z">
        <w:r w:rsidRPr="00514125" w:rsidDel="00A77FB5">
          <w:rPr>
            <w:rPrChange w:id="849" w:author="Lenovo" w:date="2023-08-19T10:07:00Z">
              <w:rPr>
                <w:highlight w:val="cyan"/>
              </w:rPr>
            </w:rPrChange>
          </w:rPr>
          <w:delText>([</w:delText>
        </w:r>
        <w:r w:rsidRPr="00514125" w:rsidDel="00A77FB5">
          <w:rPr>
            <w:i/>
            <w:iCs/>
            <w:rPrChange w:id="850" w:author="Lenovo" w:date="2023-08-19T10:07:00Z">
              <w:rPr>
                <w:i/>
                <w:iCs/>
                <w:highlight w:val="cyan"/>
              </w:rPr>
            </w:rPrChange>
          </w:rPr>
          <w:delText>alternative non-GSO FSS hard limit:</w:delText>
        </w:r>
      </w:del>
      <w:del w:id="851" w:author="DG 1.17" w:date="2023-08-17T00:54:00Z">
        <w:r w:rsidRPr="00514125" w:rsidDel="00A77FB5">
          <w:rPr>
            <w:i/>
            <w:iCs/>
          </w:rPr>
          <w:delText xml:space="preserve"> </w:delText>
        </w:r>
      </w:del>
      <w:r w:rsidRPr="00514125">
        <w:t>advance publication</w:t>
      </w:r>
      <w:del w:id="852" w:author="DG 1.17" w:date="2023-08-17T00:54:00Z">
        <w:r w:rsidRPr="00514125" w:rsidDel="00A77FB5">
          <w:rPr>
            <w:rPrChange w:id="853" w:author="Lenovo" w:date="2023-08-19T10:07:00Z">
              <w:rPr>
                <w:highlight w:val="cyan"/>
              </w:rPr>
            </w:rPrChange>
          </w:rPr>
          <w:delText>][</w:delText>
        </w:r>
        <w:r w:rsidRPr="00514125" w:rsidDel="00A77FB5">
          <w:rPr>
            <w:i/>
            <w:iCs/>
            <w:rPrChange w:id="854" w:author="Lenovo" w:date="2023-08-19T10:07:00Z">
              <w:rPr>
                <w:i/>
                <w:iCs/>
                <w:strike/>
                <w:highlight w:val="green"/>
              </w:rPr>
            </w:rPrChange>
          </w:rPr>
          <w:delText>alternative non-GSO FSS coordination:</w:delText>
        </w:r>
        <w:r w:rsidRPr="00514125" w:rsidDel="00A77FB5">
          <w:rPr>
            <w:rPrChange w:id="855" w:author="Lenovo" w:date="2023-08-19T10:07:00Z">
              <w:rPr>
                <w:strike/>
                <w:highlight w:val="green"/>
              </w:rPr>
            </w:rPrChange>
          </w:rPr>
          <w:delText xml:space="preserve"> coordination])</w:delText>
        </w:r>
      </w:del>
      <w:r w:rsidRPr="00514125">
        <w:t xml:space="preserve"> information containing the characteristics of the non-GSO space station/stations and the associated name of the notified non-GSO FSS system(s) with which it intends to communicate;</w:t>
      </w:r>
    </w:p>
    <w:p w14:paraId="1CFEA6E2" w14:textId="77777777" w:rsidR="00147F18" w:rsidRPr="00514125" w:rsidRDefault="00373E09" w:rsidP="00147F18">
      <w:pPr>
        <w:pStyle w:val="enumlev1"/>
      </w:pPr>
      <w:r w:rsidRPr="00514125">
        <w:rPr>
          <w:i/>
          <w:iCs/>
        </w:rPr>
        <w:t>d)</w:t>
      </w:r>
      <w:r w:rsidRPr="00514125">
        <w:tab/>
        <w:t>the notifying administration for the non-GSO space station transmitting in the space-to-space direction in the frequency band 27.5-30 GHz shall provide to the BR, when submitting Appendix </w:t>
      </w:r>
      <w:r w:rsidRPr="00514125">
        <w:rPr>
          <w:rStyle w:val="Appref"/>
          <w:bCs/>
        </w:rPr>
        <w:t>4</w:t>
      </w:r>
      <w:r w:rsidRPr="00514125">
        <w:t xml:space="preserve"> data, an objective, measurable and enforceable </w:t>
      </w:r>
      <w:ins w:id="856" w:author="DG 1.17" w:date="2023-08-17T02:00:00Z">
        <w:r w:rsidR="0082783C" w:rsidRPr="00514125">
          <w:rPr>
            <w:rPrChange w:id="857" w:author="Lenovo" w:date="2023-08-19T10:07:00Z">
              <w:rPr>
                <w:highlight w:val="cyan"/>
              </w:rPr>
            </w:rPrChange>
          </w:rPr>
          <w:t xml:space="preserve">firm </w:t>
        </w:r>
      </w:ins>
      <w:r w:rsidRPr="00514125">
        <w:t xml:space="preserve">commitment that, upon receiving a report of unacceptable interference, the notifying administration will follow the procedures </w:t>
      </w:r>
      <w:ins w:id="858" w:author="DG 1.17" w:date="2023-08-17T02:01:00Z">
        <w:r w:rsidR="0082783C" w:rsidRPr="00514125">
          <w:rPr>
            <w:rPrChange w:id="859" w:author="Lenovo" w:date="2023-08-19T10:07:00Z">
              <w:rPr>
                <w:highlight w:val="cyan"/>
              </w:rPr>
            </w:rPrChange>
          </w:rPr>
          <w:t xml:space="preserve">as contained </w:t>
        </w:r>
      </w:ins>
      <w:r w:rsidRPr="00514125">
        <w:t xml:space="preserve">in </w:t>
      </w:r>
      <w:r w:rsidRPr="00514125">
        <w:rPr>
          <w:i/>
          <w:iCs/>
        </w:rPr>
        <w:t>resolves further</w:t>
      </w:r>
      <w:r w:rsidRPr="00514125">
        <w:t> </w:t>
      </w:r>
      <w:proofErr w:type="gramStart"/>
      <w:r w:rsidRPr="00514125">
        <w:t>2;</w:t>
      </w:r>
      <w:proofErr w:type="gramEnd"/>
    </w:p>
    <w:p w14:paraId="7054F30E" w14:textId="77777777" w:rsidR="00147F18" w:rsidRPr="00514125" w:rsidRDefault="00373E09" w:rsidP="00147F18">
      <w:pPr>
        <w:keepNext/>
      </w:pPr>
      <w:r w:rsidRPr="00514125">
        <w:t>2</w:t>
      </w:r>
      <w:r w:rsidRPr="00514125">
        <w:tab/>
      </w:r>
      <w:r w:rsidRPr="00514125">
        <w:rPr>
          <w:lang w:eastAsia="zh-CN"/>
        </w:rPr>
        <w:t xml:space="preserve">that, in case of unacceptable interference caused by a </w:t>
      </w:r>
      <w:r w:rsidRPr="00514125">
        <w:t>non-GSO space station</w:t>
      </w:r>
      <w:r w:rsidRPr="00514125">
        <w:rPr>
          <w:lang w:eastAsia="zh-CN"/>
        </w:rPr>
        <w:t xml:space="preserve"> transmitting </w:t>
      </w:r>
      <w:r w:rsidRPr="00514125">
        <w:t>in the frequency band 27.5-30 GHz or parts thereof</w:t>
      </w:r>
      <w:r w:rsidRPr="00514125">
        <w:rPr>
          <w:lang w:eastAsia="zh-CN"/>
        </w:rPr>
        <w:t>:</w:t>
      </w:r>
    </w:p>
    <w:p w14:paraId="05FD60D1" w14:textId="77777777" w:rsidR="00147F18" w:rsidRPr="00514125" w:rsidRDefault="00373E09" w:rsidP="00147F18">
      <w:pPr>
        <w:pStyle w:val="enumlev1"/>
      </w:pPr>
      <w:r w:rsidRPr="00514125">
        <w:rPr>
          <w:i/>
          <w:iCs/>
        </w:rPr>
        <w:t>a)</w:t>
      </w:r>
      <w:r w:rsidRPr="00514125">
        <w:tab/>
        <w:t xml:space="preserve">the notifying administration for </w:t>
      </w:r>
      <w:bookmarkStart w:id="860" w:name="_Hlk100132718"/>
      <w:r w:rsidRPr="00514125">
        <w:t>that non-GSO space station</w:t>
      </w:r>
      <w:bookmarkEnd w:id="860"/>
      <w:r w:rsidRPr="00514125">
        <w:t xml:space="preserve"> shall cooperate with an investigation on the matter and provide, to the extent of its ability, any required information on the operation of the transmitting space station and a point of contact to provide such </w:t>
      </w:r>
      <w:proofErr w:type="gramStart"/>
      <w:r w:rsidRPr="00514125">
        <w:t>information;</w:t>
      </w:r>
      <w:proofErr w:type="gramEnd"/>
    </w:p>
    <w:p w14:paraId="6477E7CC" w14:textId="77777777" w:rsidR="00147F18" w:rsidRPr="00514125" w:rsidRDefault="00373E09" w:rsidP="00147F18">
      <w:pPr>
        <w:pStyle w:val="enumlev1"/>
      </w:pPr>
      <w:r w:rsidRPr="00514125">
        <w:rPr>
          <w:i/>
          <w:iCs/>
        </w:rPr>
        <w:t>b)</w:t>
      </w:r>
      <w:r w:rsidRPr="00514125">
        <w:tab/>
        <w:t xml:space="preserve">the notifying administration for </w:t>
      </w:r>
      <w:bookmarkStart w:id="861" w:name="_Hlk100132812"/>
      <w:r w:rsidRPr="00514125">
        <w:t xml:space="preserve">that non-GSO </w:t>
      </w:r>
      <w:bookmarkEnd w:id="861"/>
      <w:r w:rsidRPr="00514125">
        <w:t xml:space="preserve">space station and the notifying administration of the GSO or non-GSO space station receiving these space-to-space transmissions shall, jointly or individually, as the case may be, upon receipt of a report of unacceptable interference, take the required action to eliminate or reduce interference to an acceptable </w:t>
      </w:r>
      <w:proofErr w:type="gramStart"/>
      <w:r w:rsidRPr="00514125">
        <w:t>level;</w:t>
      </w:r>
      <w:proofErr w:type="gramEnd"/>
    </w:p>
    <w:p w14:paraId="67046DF3" w14:textId="77777777" w:rsidR="00147F18" w:rsidRPr="00514125" w:rsidRDefault="00373E09" w:rsidP="00147F18">
      <w:pPr>
        <w:pStyle w:val="enumlev1"/>
      </w:pPr>
      <w:r w:rsidRPr="00514125">
        <w:rPr>
          <w:i/>
          <w:iCs/>
        </w:rPr>
        <w:t>c)</w:t>
      </w:r>
      <w:r w:rsidRPr="00514125">
        <w:tab/>
        <w:t xml:space="preserve">in case of continued unacceptable interference despite of the firm commitment to remove that, the assignment causing interference shall be submitted to the Radio Regulations Board for </w:t>
      </w:r>
      <w:proofErr w:type="gramStart"/>
      <w:r w:rsidRPr="00514125">
        <w:t>review;</w:t>
      </w:r>
      <w:proofErr w:type="gramEnd"/>
    </w:p>
    <w:p w14:paraId="2FFAF23F" w14:textId="77777777" w:rsidR="00147F18" w:rsidRPr="00514125" w:rsidRDefault="00373E09" w:rsidP="00147F18">
      <w:pPr>
        <w:keepNext/>
        <w:rPr>
          <w:lang w:eastAsia="zh-CN"/>
        </w:rPr>
      </w:pPr>
      <w:r w:rsidRPr="00514125">
        <w:rPr>
          <w:lang w:eastAsia="zh-CN"/>
        </w:rPr>
        <w:lastRenderedPageBreak/>
        <w:t>3</w:t>
      </w:r>
      <w:r w:rsidRPr="00514125">
        <w:rPr>
          <w:lang w:eastAsia="zh-CN"/>
        </w:rPr>
        <w:tab/>
      </w:r>
      <w:bookmarkStart w:id="862" w:name="_Hlk100751548"/>
      <w:bookmarkStart w:id="863" w:name="_Hlk100751643"/>
      <w:r w:rsidRPr="00514125">
        <w:rPr>
          <w:lang w:eastAsia="zh-CN"/>
        </w:rPr>
        <w:t xml:space="preserve">that the </w:t>
      </w:r>
      <w:r w:rsidRPr="00514125">
        <w:t xml:space="preserve">notifying </w:t>
      </w:r>
      <w:r w:rsidRPr="00514125">
        <w:rPr>
          <w:lang w:eastAsia="zh-CN"/>
        </w:rPr>
        <w:t>administration for the GSO or non-GSO FSS receiving space-to-space transmissions in the frequency band 27.5-30 GHz shall ensure that:</w:t>
      </w:r>
    </w:p>
    <w:bookmarkEnd w:id="862"/>
    <w:p w14:paraId="492C351A" w14:textId="77777777" w:rsidR="00147F18" w:rsidRPr="00514125" w:rsidRDefault="00373E09" w:rsidP="00147F18">
      <w:pPr>
        <w:pStyle w:val="enumlev1"/>
      </w:pPr>
      <w:r w:rsidRPr="00514125">
        <w:rPr>
          <w:i/>
          <w:iCs/>
        </w:rPr>
        <w:t>a)</w:t>
      </w:r>
      <w:r w:rsidRPr="00514125">
        <w:tab/>
        <w:t xml:space="preserve">the non-GSO space stations transmitting in these frequency bands employed techniques to maintain pointing accuracy with the associated receiving space station and avoid tracking inadvertently adjacent GSO space stations of any other notifying administration or space stations in a non-GSO system of any other notifying </w:t>
      </w:r>
      <w:proofErr w:type="gramStart"/>
      <w:r w:rsidRPr="00514125">
        <w:t>administration;</w:t>
      </w:r>
      <w:proofErr w:type="gramEnd"/>
    </w:p>
    <w:p w14:paraId="3FFDF499" w14:textId="77777777" w:rsidR="00147F18" w:rsidRPr="00514125" w:rsidRDefault="00373E09" w:rsidP="00147F18">
      <w:pPr>
        <w:pStyle w:val="enumlev1"/>
      </w:pPr>
      <w:r w:rsidRPr="00514125">
        <w:rPr>
          <w:i/>
          <w:iCs/>
        </w:rPr>
        <w:t>b)</w:t>
      </w:r>
      <w:r w:rsidRPr="00514125">
        <w:tab/>
        <w:t xml:space="preserve">all necessary measures are taken so that non-GSO transmitting space stations in these frequency bands are subject to permanent monitoring and control by a network control and monitoring centre (NCMC) or equivalent facility and are capable of receiving and acting upon at least “enable transmission” and “disable transmission” commands from the NCMC or equivalent </w:t>
      </w:r>
      <w:proofErr w:type="gramStart"/>
      <w:r w:rsidRPr="00514125">
        <w:t>facility;</w:t>
      </w:r>
      <w:proofErr w:type="gramEnd"/>
    </w:p>
    <w:p w14:paraId="0C9D565F" w14:textId="77777777" w:rsidR="00147F18" w:rsidRPr="00514125" w:rsidRDefault="00373E09" w:rsidP="00147F18">
      <w:pPr>
        <w:pStyle w:val="enumlev1"/>
      </w:pPr>
      <w:r w:rsidRPr="00514125">
        <w:rPr>
          <w:i/>
          <w:iCs/>
        </w:rPr>
        <w:t>c)</w:t>
      </w:r>
      <w:r w:rsidRPr="00514125">
        <w:tab/>
        <w:t>a permanent point of contact is provided for the purpose of tracing any cases of unacceptable interference from non-GSO transmitting space stations in these frequency bands in the [</w:t>
      </w:r>
      <w:r w:rsidRPr="00514125">
        <w:rPr>
          <w:i/>
          <w:iCs/>
        </w:rPr>
        <w:t>Alternative FSS:</w:t>
      </w:r>
      <w:r w:rsidRPr="00514125">
        <w:t xml:space="preserve"> FSS (space-to-space</w:t>
      </w:r>
      <w:proofErr w:type="gramStart"/>
      <w:r w:rsidRPr="00514125">
        <w:t>)][</w:t>
      </w:r>
      <w:proofErr w:type="gramEnd"/>
      <w:r w:rsidRPr="00514125">
        <w:rPr>
          <w:i/>
          <w:iCs/>
        </w:rPr>
        <w:t>Alternative ISS</w:t>
      </w:r>
      <w:r w:rsidRPr="00514125">
        <w:t>: ISS] service and to immediately respond to requests from the focal point</w:t>
      </w:r>
      <w:bookmarkEnd w:id="863"/>
      <w:r w:rsidRPr="00514125">
        <w:t>;</w:t>
      </w:r>
    </w:p>
    <w:p w14:paraId="0B072440" w14:textId="77777777" w:rsidR="00147F18" w:rsidRPr="00514125" w:rsidRDefault="00373E09" w:rsidP="00147F18">
      <w:r w:rsidRPr="00514125">
        <w:t>4</w:t>
      </w:r>
      <w:r w:rsidRPr="00514125">
        <w:tab/>
      </w:r>
      <w:r w:rsidRPr="00514125">
        <w:rPr>
          <w:lang w:eastAsia="zh-CN"/>
        </w:rPr>
        <w:t xml:space="preserve">that, upon examination of the information submitted by the notifying administration under </w:t>
      </w:r>
      <w:r w:rsidRPr="00514125">
        <w:rPr>
          <w:i/>
          <w:iCs/>
          <w:lang w:eastAsia="zh-CN"/>
        </w:rPr>
        <w:t>resolves further </w:t>
      </w:r>
      <w:r w:rsidRPr="00514125">
        <w:rPr>
          <w:lang w:eastAsia="zh-CN"/>
        </w:rPr>
        <w:t>1</w:t>
      </w:r>
      <w:r w:rsidRPr="00514125">
        <w:rPr>
          <w:i/>
          <w:iCs/>
          <w:lang w:eastAsia="zh-CN"/>
        </w:rPr>
        <w:t>b)</w:t>
      </w:r>
      <w:r w:rsidRPr="00514125">
        <w:rPr>
          <w:lang w:eastAsia="zh-CN"/>
        </w:rPr>
        <w:t xml:space="preserve"> or 1</w:t>
      </w:r>
      <w:r w:rsidRPr="00514125">
        <w:rPr>
          <w:i/>
          <w:iCs/>
          <w:lang w:eastAsia="zh-CN"/>
        </w:rPr>
        <w:t>c)</w:t>
      </w:r>
      <w:r w:rsidRPr="00514125">
        <w:rPr>
          <w:lang w:eastAsia="zh-CN"/>
        </w:rPr>
        <w:t>, if no recorded frequency assignments with typical earth stations for the relevant frequency bands can be identified for the GSO FSS network or non-GSO FSS system with which the notifying administration</w:t>
      </w:r>
      <w:ins w:id="864" w:author="DG 1.17" w:date="2023-08-17T01:29:00Z">
        <w:r w:rsidR="00C850FE" w:rsidRPr="00514125">
          <w:rPr>
            <w:lang w:eastAsia="zh-CN"/>
          </w:rPr>
          <w:t xml:space="preserve"> of</w:t>
        </w:r>
      </w:ins>
      <w:del w:id="865" w:author="DG 1.17" w:date="2023-08-17T01:29:00Z">
        <w:r w:rsidRPr="00514125" w:rsidDel="00C850FE">
          <w:rPr>
            <w:lang w:eastAsia="zh-CN"/>
            <w:rPrChange w:id="866" w:author="Lenovo" w:date="2023-08-19T10:07:00Z">
              <w:rPr>
                <w:highlight w:val="cyan"/>
                <w:lang w:eastAsia="zh-CN"/>
              </w:rPr>
            </w:rPrChange>
          </w:rPr>
          <w:delText>’s</w:delText>
        </w:r>
      </w:del>
      <w:r w:rsidRPr="00514125">
        <w:rPr>
          <w:lang w:eastAsia="zh-CN"/>
        </w:rPr>
        <w:t xml:space="preserve"> non-GSO space station intends to communicate, the BR shall return the information to the notifying administration with an unfavourable finding</w:t>
      </w:r>
      <w:r w:rsidRPr="00514125">
        <w:t>,</w:t>
      </w:r>
    </w:p>
    <w:p w14:paraId="2C066565" w14:textId="77777777" w:rsidR="00147F18" w:rsidRPr="00514125" w:rsidRDefault="00373E09" w:rsidP="00147F18">
      <w:pPr>
        <w:pStyle w:val="Call"/>
      </w:pPr>
      <w:r w:rsidRPr="00514125">
        <w:t>instructs the Director of the Radiocommunication Bureau</w:t>
      </w:r>
    </w:p>
    <w:p w14:paraId="0C6CABBC" w14:textId="77777777" w:rsidR="00147F18" w:rsidRPr="00514125" w:rsidRDefault="00373E09" w:rsidP="00147F18">
      <w:pPr>
        <w:rPr>
          <w:lang w:eastAsia="zh-CN"/>
        </w:rPr>
      </w:pPr>
      <w:r w:rsidRPr="00514125">
        <w:rPr>
          <w:lang w:eastAsia="zh-CN"/>
        </w:rPr>
        <w:t>1</w:t>
      </w:r>
      <w:r w:rsidRPr="00514125">
        <w:rPr>
          <w:lang w:eastAsia="zh-CN"/>
        </w:rPr>
        <w:tab/>
        <w:t xml:space="preserve">to take all necessary actions to facilitate the implementation of this Resolution, together with providing any assistance for the resolution of interference, if and when </w:t>
      </w:r>
      <w:proofErr w:type="gramStart"/>
      <w:r w:rsidRPr="00514125">
        <w:rPr>
          <w:lang w:eastAsia="zh-CN"/>
        </w:rPr>
        <w:t>required;</w:t>
      </w:r>
      <w:proofErr w:type="gramEnd"/>
      <w:r w:rsidRPr="00514125">
        <w:rPr>
          <w:lang w:eastAsia="zh-CN"/>
        </w:rPr>
        <w:t xml:space="preserve"> </w:t>
      </w:r>
    </w:p>
    <w:p w14:paraId="40050F2F" w14:textId="77777777" w:rsidR="00147F18" w:rsidRPr="00514125" w:rsidRDefault="00373E09" w:rsidP="00147F18">
      <w:pPr>
        <w:rPr>
          <w:lang w:eastAsia="zh-CN"/>
        </w:rPr>
      </w:pPr>
      <w:r w:rsidRPr="00514125">
        <w:rPr>
          <w:lang w:eastAsia="zh-CN"/>
        </w:rPr>
        <w:t>2</w:t>
      </w:r>
      <w:r w:rsidRPr="00514125">
        <w:rPr>
          <w:lang w:eastAsia="zh-CN"/>
        </w:rPr>
        <w:tab/>
        <w:t xml:space="preserve">to report to future world radiocommunication conferences any difficulties or inconsistencies encountered in the implementation of this </w:t>
      </w:r>
      <w:proofErr w:type="gramStart"/>
      <w:r w:rsidRPr="00514125">
        <w:rPr>
          <w:lang w:eastAsia="zh-CN"/>
        </w:rPr>
        <w:t>Resolution;</w:t>
      </w:r>
      <w:proofErr w:type="gramEnd"/>
    </w:p>
    <w:p w14:paraId="1D244748" w14:textId="77777777" w:rsidR="00147F18" w:rsidRPr="00514125" w:rsidRDefault="00373E09" w:rsidP="00147F18">
      <w:pPr>
        <w:rPr>
          <w:lang w:eastAsia="zh-CN"/>
        </w:rPr>
      </w:pPr>
      <w:bookmarkStart w:id="867" w:name="_Toc119922778"/>
      <w:r w:rsidRPr="00514125">
        <w:rPr>
          <w:lang w:eastAsia="zh-CN"/>
        </w:rPr>
        <w:t>3</w:t>
      </w:r>
      <w:r w:rsidRPr="00514125">
        <w:rPr>
          <w:lang w:eastAsia="zh-CN"/>
        </w:rPr>
        <w:tab/>
        <w:t>to use the methodology given in the Appendix</w:t>
      </w:r>
      <w:r w:rsidRPr="00514125">
        <w:t xml:space="preserve"> </w:t>
      </w:r>
      <w:r w:rsidRPr="00514125">
        <w:rPr>
          <w:lang w:eastAsia="zh-CN"/>
        </w:rPr>
        <w:t>to Annex</w:t>
      </w:r>
      <w:r w:rsidRPr="00514125">
        <w:t> </w:t>
      </w:r>
      <w:r w:rsidRPr="00514125">
        <w:rPr>
          <w:lang w:eastAsia="zh-CN"/>
        </w:rPr>
        <w:t xml:space="preserve">2 of this Resolution when assessing compliance with the </w:t>
      </w:r>
      <w:proofErr w:type="spellStart"/>
      <w:r w:rsidRPr="00514125">
        <w:rPr>
          <w:lang w:eastAsia="zh-CN"/>
        </w:rPr>
        <w:t>pfd</w:t>
      </w:r>
      <w:proofErr w:type="spellEnd"/>
      <w:r w:rsidRPr="00514125">
        <w:rPr>
          <w:lang w:eastAsia="zh-CN"/>
        </w:rPr>
        <w:t xml:space="preserve"> limits in Annex</w:t>
      </w:r>
      <w:r w:rsidRPr="00514125">
        <w:t> </w:t>
      </w:r>
      <w:proofErr w:type="gramStart"/>
      <w:r w:rsidRPr="00514125">
        <w:rPr>
          <w:lang w:eastAsia="zh-CN"/>
        </w:rPr>
        <w:t>2;</w:t>
      </w:r>
      <w:proofErr w:type="gramEnd"/>
    </w:p>
    <w:p w14:paraId="13CF5A65" w14:textId="77777777" w:rsidR="00147F18" w:rsidRPr="00514125" w:rsidRDefault="00373E09" w:rsidP="00147F18">
      <w:pPr>
        <w:rPr>
          <w:lang w:eastAsia="zh-CN"/>
        </w:rPr>
      </w:pPr>
      <w:r w:rsidRPr="00514125">
        <w:rPr>
          <w:lang w:eastAsia="zh-CN"/>
        </w:rPr>
        <w:t>4</w:t>
      </w:r>
      <w:r w:rsidRPr="00514125">
        <w:rPr>
          <w:lang w:eastAsia="zh-CN"/>
        </w:rPr>
        <w:tab/>
        <w:t>to use the methodology given in Appendixes</w:t>
      </w:r>
      <w:r w:rsidRPr="00514125">
        <w:t> </w:t>
      </w:r>
      <w:r w:rsidRPr="00514125">
        <w:rPr>
          <w:lang w:eastAsia="zh-CN"/>
        </w:rPr>
        <w:t>1 to 3 to Annex</w:t>
      </w:r>
      <w:r w:rsidRPr="00514125">
        <w:t> </w:t>
      </w:r>
      <w:r w:rsidRPr="00514125">
        <w:rPr>
          <w:lang w:eastAsia="zh-CN"/>
        </w:rPr>
        <w:t>5 of this Resolution when assessing compliance with Annex</w:t>
      </w:r>
      <w:r w:rsidRPr="00514125">
        <w:t> </w:t>
      </w:r>
      <w:proofErr w:type="gramStart"/>
      <w:r w:rsidRPr="00514125">
        <w:rPr>
          <w:lang w:eastAsia="zh-CN"/>
        </w:rPr>
        <w:t>5;</w:t>
      </w:r>
      <w:proofErr w:type="gramEnd"/>
    </w:p>
    <w:p w14:paraId="14CB81E0" w14:textId="77777777" w:rsidR="00147F18" w:rsidRPr="00514125" w:rsidDel="00941576" w:rsidRDefault="00373E09" w:rsidP="00147F18">
      <w:pPr>
        <w:rPr>
          <w:del w:id="868" w:author="DG 1.17" w:date="2023-08-17T00:58:00Z"/>
          <w:lang w:eastAsia="zh-CN"/>
        </w:rPr>
      </w:pPr>
      <w:del w:id="869" w:author="DG 1.17" w:date="2023-08-17T00:58:00Z">
        <w:r w:rsidRPr="00514125" w:rsidDel="00941576">
          <w:rPr>
            <w:lang w:eastAsia="zh-CN"/>
            <w:rPrChange w:id="870" w:author="Lenovo" w:date="2023-08-19T10:07:00Z">
              <w:rPr>
                <w:highlight w:val="cyan"/>
                <w:lang w:eastAsia="zh-CN"/>
              </w:rPr>
            </w:rPrChange>
          </w:rPr>
          <w:delText>5</w:delText>
        </w:r>
        <w:r w:rsidRPr="00514125" w:rsidDel="00941576">
          <w:rPr>
            <w:lang w:eastAsia="zh-CN"/>
            <w:rPrChange w:id="871" w:author="Lenovo" w:date="2023-08-19T10:07:00Z">
              <w:rPr>
                <w:highlight w:val="cyan"/>
                <w:lang w:eastAsia="zh-CN"/>
              </w:rPr>
            </w:rPrChange>
          </w:rPr>
          <w:tab/>
        </w:r>
        <w:r w:rsidRPr="00514125" w:rsidDel="00941576">
          <w:rPr>
            <w:rPrChange w:id="872" w:author="Lenovo" w:date="2023-08-19T10:07:00Z">
              <w:rPr>
                <w:highlight w:val="cyan"/>
              </w:rPr>
            </w:rPrChange>
          </w:rPr>
          <w:delText>not to examine, under No. </w:delText>
        </w:r>
        <w:r w:rsidRPr="00514125" w:rsidDel="00941576">
          <w:rPr>
            <w:rStyle w:val="Artref"/>
            <w:bCs/>
            <w:rPrChange w:id="873" w:author="Lenovo" w:date="2023-08-19T10:07:00Z">
              <w:rPr>
                <w:rStyle w:val="Artref"/>
                <w:bCs/>
                <w:highlight w:val="cyan"/>
              </w:rPr>
            </w:rPrChange>
          </w:rPr>
          <w:delText>11.31</w:delText>
        </w:r>
        <w:r w:rsidRPr="00514125" w:rsidDel="00941576">
          <w:rPr>
            <w:rPrChange w:id="874" w:author="Lenovo" w:date="2023-08-19T10:07:00Z">
              <w:rPr>
                <w:highlight w:val="cyan"/>
              </w:rPr>
            </w:rPrChange>
          </w:rPr>
          <w:delText xml:space="preserve">, the conformity of non-GSO FSS systems with the provisions of </w:delText>
        </w:r>
        <w:r w:rsidRPr="00514125" w:rsidDel="00941576">
          <w:rPr>
            <w:i/>
            <w:iCs/>
            <w:rPrChange w:id="875" w:author="Lenovo" w:date="2023-08-19T10:07:00Z">
              <w:rPr>
                <w:i/>
                <w:iCs/>
                <w:highlight w:val="cyan"/>
              </w:rPr>
            </w:rPrChange>
          </w:rPr>
          <w:delText>resolves </w:delText>
        </w:r>
        <w:r w:rsidRPr="00514125" w:rsidDel="00941576">
          <w:rPr>
            <w:rPrChange w:id="876" w:author="Lenovo" w:date="2023-08-19T10:07:00Z">
              <w:rPr>
                <w:highlight w:val="cyan"/>
              </w:rPr>
            </w:rPrChange>
          </w:rPr>
          <w:delText>5 of this Resolution</w:delText>
        </w:r>
        <w:r w:rsidRPr="00514125" w:rsidDel="00941576">
          <w:rPr>
            <w:lang w:eastAsia="zh-CN"/>
            <w:rPrChange w:id="877" w:author="Lenovo" w:date="2023-08-19T10:07:00Z">
              <w:rPr>
                <w:highlight w:val="cyan"/>
                <w:lang w:eastAsia="zh-CN"/>
              </w:rPr>
            </w:rPrChange>
          </w:rPr>
          <w:delText>.</w:delText>
        </w:r>
      </w:del>
    </w:p>
    <w:p w14:paraId="5E423628" w14:textId="77777777" w:rsidR="00147F18" w:rsidRPr="00514125" w:rsidRDefault="00373E09" w:rsidP="00147F18">
      <w:pPr>
        <w:pStyle w:val="AnnexNo"/>
      </w:pPr>
      <w:r w:rsidRPr="00514125">
        <w:t>ANNEX 1 TO draft new RESOLUTION [A117-B] (WRC-23)</w:t>
      </w:r>
      <w:bookmarkEnd w:id="867"/>
    </w:p>
    <w:p w14:paraId="2D2476D2" w14:textId="77777777" w:rsidR="00147F18" w:rsidRPr="00514125" w:rsidRDefault="00373E09" w:rsidP="00147F18">
      <w:pPr>
        <w:pStyle w:val="Annextitle"/>
        <w:rPr>
          <w:lang w:eastAsia="zh-CN"/>
        </w:rPr>
      </w:pPr>
      <w:r w:rsidRPr="00514125">
        <w:rPr>
          <w:b w:val="0"/>
          <w:lang w:eastAsia="zh-CN"/>
        </w:rPr>
        <w:t>Determination of the off-nadir angle</w:t>
      </w:r>
    </w:p>
    <w:p w14:paraId="6AEF2B68" w14:textId="77777777" w:rsidR="00147F18" w:rsidRPr="00514125" w:rsidRDefault="00373E09" w:rsidP="00147F18">
      <w:pPr>
        <w:pStyle w:val="Normalaftertitle"/>
        <w:keepNext/>
      </w:pPr>
      <w:r w:rsidRPr="00514125">
        <w:t>1</w:t>
      </w:r>
      <w:r w:rsidRPr="00514125">
        <w:tab/>
        <w:t>A non-GSO space station transmitting in the frequency band 27.5-30 GHz and receiving in the frequency bands 18.1-18.6 GHz and 18.8-20.2 GHz shall only communicate with a non-GSO space station when the off-nadir angle between this non-GSO space station and the non-GSO space station with which it communicates is equal to or smaller than:</w:t>
      </w:r>
    </w:p>
    <w:p w14:paraId="74611BCE" w14:textId="77777777" w:rsidR="00147F18" w:rsidRPr="00514125" w:rsidRDefault="00373E09" w:rsidP="00147F18">
      <w:pPr>
        <w:pStyle w:val="Equation"/>
      </w:pPr>
      <w:r w:rsidRPr="00514125">
        <w:tab/>
      </w:r>
      <w:r w:rsidRPr="00514125">
        <w:tab/>
      </w:r>
      <w:r w:rsidR="00000000">
        <w:rPr>
          <w:position w:val="-36"/>
        </w:rPr>
        <w:pict w14:anchorId="020B8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487" o:spid="_x0000_s2068" type="#_x0000_t75" style="position:absolute;margin-left:0;margin-top:0;width:50pt;height:50pt;z-index:251657728;visibility:hidden;mso-position-horizontal-relative:text;mso-position-vertical-relative:text">
            <o:lock v:ext="edit" selection="t"/>
          </v:shape>
        </w:pict>
      </w:r>
      <w:r w:rsidRPr="0094383A">
        <w:rPr>
          <w:position w:val="-36"/>
        </w:rPr>
        <w:object w:dxaOrig="3320" w:dyaOrig="840" w14:anchorId="107F026A">
          <v:shape id="shape488" o:spid="_x0000_i1025" type="#_x0000_t75" style="width:167.9pt;height:43.8pt" o:ole="">
            <v:imagedata r:id="rId18" o:title=""/>
          </v:shape>
          <o:OLEObject Type="Embed" ProgID="Equation.DSMT4" ShapeID="shape488" DrawAspect="Content" ObjectID="_1754380187" r:id="rId19"/>
        </w:object>
      </w:r>
    </w:p>
    <w:p w14:paraId="4C74A4BF" w14:textId="77777777" w:rsidR="00147F18" w:rsidRPr="00514125" w:rsidRDefault="00373E09" w:rsidP="00147F18">
      <w:pPr>
        <w:keepNext/>
      </w:pPr>
      <w:proofErr w:type="gramStart"/>
      <w:r w:rsidRPr="00514125">
        <w:lastRenderedPageBreak/>
        <w:t>where</w:t>
      </w:r>
      <w:proofErr w:type="gramEnd"/>
      <w:r w:rsidRPr="00514125">
        <w:t xml:space="preserve"> </w:t>
      </w:r>
    </w:p>
    <w:p w14:paraId="31E1176B" w14:textId="77777777" w:rsidR="00147F18" w:rsidRPr="00514125" w:rsidRDefault="00373E09" w:rsidP="00147F18">
      <w:pPr>
        <w:pStyle w:val="Equationlegend"/>
      </w:pPr>
      <w:r w:rsidRPr="00514125">
        <w:tab/>
      </w:r>
      <w:proofErr w:type="spellStart"/>
      <w:r w:rsidRPr="00514125">
        <w:rPr>
          <w:i/>
          <w:iCs/>
        </w:rPr>
        <w:t>R</w:t>
      </w:r>
      <w:r w:rsidRPr="00514125">
        <w:rPr>
          <w:i/>
          <w:iCs/>
          <w:vertAlign w:val="subscript"/>
        </w:rPr>
        <w:t>Earth</w:t>
      </w:r>
      <w:proofErr w:type="spellEnd"/>
      <w:r w:rsidRPr="00514125">
        <w:t xml:space="preserve"> = </w:t>
      </w:r>
      <w:r w:rsidRPr="00514125">
        <w:tab/>
        <w:t>6 378 km</w:t>
      </w:r>
    </w:p>
    <w:p w14:paraId="234C2A28" w14:textId="77777777" w:rsidR="00147F18" w:rsidRPr="00514125" w:rsidRDefault="00373E09" w:rsidP="00147F18">
      <w:pPr>
        <w:pStyle w:val="Equationlegend"/>
      </w:pPr>
      <w:r w:rsidRPr="00514125">
        <w:tab/>
      </w:r>
      <w:proofErr w:type="spellStart"/>
      <w:r w:rsidRPr="00514125">
        <w:rPr>
          <w:i/>
          <w:iCs/>
        </w:rPr>
        <w:t>Alt</w:t>
      </w:r>
      <w:r w:rsidRPr="00514125">
        <w:rPr>
          <w:i/>
          <w:iCs/>
          <w:vertAlign w:val="subscript"/>
        </w:rPr>
        <w:t>Higher</w:t>
      </w:r>
      <w:proofErr w:type="spellEnd"/>
      <w:r w:rsidRPr="00514125">
        <w:t xml:space="preserve"> = </w:t>
      </w:r>
      <w:r w:rsidRPr="00514125">
        <w:tab/>
        <w:t>altitude of the non-GSO space station at higher orbital altitude in km.</w:t>
      </w:r>
    </w:p>
    <w:p w14:paraId="3BFA028B" w14:textId="77777777" w:rsidR="00147F18" w:rsidRPr="00514125" w:rsidRDefault="00147F18" w:rsidP="00147F18">
      <w:pPr>
        <w:pStyle w:val="Equationlegend"/>
        <w:spacing w:before="0"/>
      </w:pPr>
    </w:p>
    <w:p w14:paraId="01406950" w14:textId="77777777" w:rsidR="00147F18" w:rsidRPr="00514125" w:rsidRDefault="00373E09" w:rsidP="00147F18">
      <w:pPr>
        <w:pStyle w:val="Figure"/>
      </w:pPr>
      <w:r w:rsidRPr="0094383A">
        <w:rPr>
          <w:noProof/>
          <w:lang w:val="en-US" w:eastAsia="zh-CN"/>
        </w:rPr>
        <w:drawing>
          <wp:inline distT="0" distB="0" distL="0" distR="0" wp14:anchorId="738C6809" wp14:editId="6C8015B5">
            <wp:extent cx="6120765" cy="3442970"/>
            <wp:effectExtent l="0" t="0" r="0" b="5080"/>
            <wp:docPr id="491"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765" cy="3442970"/>
                    </a:xfrm>
                    <a:prstGeom prst="rect">
                      <a:avLst/>
                    </a:prstGeom>
                    <a:noFill/>
                    <a:ln>
                      <a:noFill/>
                    </a:ln>
                  </pic:spPr>
                </pic:pic>
              </a:graphicData>
            </a:graphic>
          </wp:inline>
        </w:drawing>
      </w:r>
    </w:p>
    <w:p w14:paraId="1F14DB3C" w14:textId="77777777" w:rsidR="00147F18" w:rsidRPr="00514125" w:rsidRDefault="00147F18" w:rsidP="00147F18">
      <w:pPr>
        <w:spacing w:before="240"/>
      </w:pPr>
    </w:p>
    <w:p w14:paraId="7E2B56F9" w14:textId="77777777" w:rsidR="00147F18" w:rsidRPr="00514125" w:rsidRDefault="00373E09" w:rsidP="00147F18">
      <w:pPr>
        <w:rPr>
          <w:i/>
          <w:iCs/>
        </w:rPr>
      </w:pPr>
      <w:r w:rsidRPr="00514125">
        <w:t>2</w:t>
      </w:r>
      <w:r w:rsidRPr="00514125">
        <w:tab/>
        <w:t>A non-GSO space station transmitting in the frequency band 27.5-30 GHz and receiving in the frequency bands 18.1-18.6 GHz and 18.8-20.2 GHz shall only communicate with a GSO space station when the off-nadir angle between this GSO space station and the non-GSO space station with which it communicates is equal to or smaller than:</w:t>
      </w:r>
      <w:r w:rsidRPr="00514125">
        <w:rPr>
          <w:i/>
          <w:iCs/>
        </w:rPr>
        <w:t xml:space="preserve"> </w:t>
      </w:r>
    </w:p>
    <w:p w14:paraId="5FB4936A" w14:textId="77777777" w:rsidR="00147F18" w:rsidRPr="00514125" w:rsidDel="00A02828" w:rsidRDefault="00373E09" w:rsidP="00147F18">
      <w:pPr>
        <w:rPr>
          <w:del w:id="878" w:author="DG 1.17" w:date="2023-08-17T00:59:00Z"/>
          <w:i/>
          <w:iCs/>
          <w:u w:val="single"/>
          <w:rPrChange w:id="879" w:author="Lenovo" w:date="2023-08-19T10:07:00Z">
            <w:rPr>
              <w:del w:id="880" w:author="DG 1.17" w:date="2023-08-17T00:59:00Z"/>
              <w:i/>
              <w:iCs/>
              <w:highlight w:val="cyan"/>
              <w:u w:val="single"/>
            </w:rPr>
          </w:rPrChange>
        </w:rPr>
      </w:pPr>
      <w:del w:id="881" w:author="DG 1.17" w:date="2023-08-17T00:59:00Z">
        <w:r w:rsidRPr="00514125" w:rsidDel="00A02828">
          <w:rPr>
            <w:i/>
            <w:iCs/>
            <w:u w:val="single"/>
            <w:rPrChange w:id="882" w:author="Lenovo" w:date="2023-08-19T10:07:00Z">
              <w:rPr>
                <w:i/>
                <w:iCs/>
                <w:highlight w:val="cyan"/>
                <w:u w:val="single"/>
              </w:rPr>
            </w:rPrChange>
          </w:rPr>
          <w:delText>Alternative GSO “expanded-cone”</w:delText>
        </w:r>
      </w:del>
    </w:p>
    <w:p w14:paraId="2D8842F8" w14:textId="77777777" w:rsidR="00147F18" w:rsidRPr="00514125" w:rsidDel="00A02828" w:rsidRDefault="00373E09" w:rsidP="00147F18">
      <w:pPr>
        <w:pStyle w:val="enumlev1"/>
        <w:keepNext/>
        <w:rPr>
          <w:del w:id="883" w:author="DG 1.17" w:date="2023-08-17T00:59:00Z"/>
          <w:rPrChange w:id="884" w:author="Lenovo" w:date="2023-08-19T10:07:00Z">
            <w:rPr>
              <w:del w:id="885" w:author="DG 1.17" w:date="2023-08-17T00:59:00Z"/>
              <w:highlight w:val="cyan"/>
            </w:rPr>
          </w:rPrChange>
        </w:rPr>
      </w:pPr>
      <w:del w:id="886" w:author="DG 1.17" w:date="2023-08-17T00:59:00Z">
        <w:r w:rsidRPr="00514125" w:rsidDel="00A02828">
          <w:rPr>
            <w:rPrChange w:id="887" w:author="Lenovo" w:date="2023-08-19T10:07:00Z">
              <w:rPr>
                <w:highlight w:val="cyan"/>
              </w:rPr>
            </w:rPrChange>
          </w:rPr>
          <w:delText>–</w:delText>
        </w:r>
        <w:r w:rsidRPr="00514125" w:rsidDel="00A02828">
          <w:rPr>
            <w:rPrChange w:id="888" w:author="Lenovo" w:date="2023-08-19T10:07:00Z">
              <w:rPr>
                <w:highlight w:val="cyan"/>
              </w:rPr>
            </w:rPrChange>
          </w:rPr>
          <w:tab/>
          <w:delText>if the altitude of the non-GSO space station is less than 2 000 km:</w:delText>
        </w:r>
      </w:del>
    </w:p>
    <w:p w14:paraId="5F7DE86D" w14:textId="77777777" w:rsidR="00147F18" w:rsidRPr="00514125" w:rsidDel="00A02828" w:rsidRDefault="00373E09" w:rsidP="00147F18">
      <w:pPr>
        <w:pStyle w:val="Equation"/>
        <w:rPr>
          <w:del w:id="889" w:author="DG 1.17" w:date="2023-08-17T00:59:00Z"/>
          <w:rPrChange w:id="890" w:author="Lenovo" w:date="2023-08-19T10:07:00Z">
            <w:rPr>
              <w:del w:id="891" w:author="DG 1.17" w:date="2023-08-17T00:59:00Z"/>
              <w:highlight w:val="yellow"/>
            </w:rPr>
          </w:rPrChange>
        </w:rPr>
      </w:pPr>
      <w:del w:id="892" w:author="DG 1.17" w:date="2023-08-17T00:59:00Z">
        <w:r w:rsidRPr="00514125" w:rsidDel="00A02828">
          <w:rPr>
            <w:rPrChange w:id="893" w:author="Lenovo" w:date="2023-08-19T10:07:00Z">
              <w:rPr>
                <w:highlight w:val="cyan"/>
              </w:rPr>
            </w:rPrChange>
          </w:rPr>
          <w:tab/>
        </w:r>
        <w:r w:rsidRPr="00514125" w:rsidDel="00A02828">
          <w:rPr>
            <w:rPrChange w:id="894" w:author="Lenovo" w:date="2023-08-19T10:07:00Z">
              <w:rPr>
                <w:highlight w:val="cyan"/>
              </w:rPr>
            </w:rPrChange>
          </w:rPr>
          <w:tab/>
        </w:r>
        <w:r w:rsidRPr="00E231AB" w:rsidDel="00A02828">
          <w:rPr>
            <w:position w:val="-32"/>
          </w:rPr>
          <w:object w:dxaOrig="3560" w:dyaOrig="760" w14:anchorId="08CDA516">
            <v:shape id="shape493" o:spid="_x0000_i1026" type="#_x0000_t75" style="width:179.55pt;height:40.45pt" o:ole="">
              <v:imagedata r:id="rId21" o:title=""/>
            </v:shape>
            <o:OLEObject Type="Embed" ProgID="Equation.DSMT4" ShapeID="shape493" DrawAspect="Content" ObjectID="_1754380188" r:id="rId22"/>
          </w:object>
        </w:r>
      </w:del>
    </w:p>
    <w:p w14:paraId="7C4A909C" w14:textId="77777777" w:rsidR="00147F18" w:rsidRPr="00514125" w:rsidDel="00A02828" w:rsidRDefault="00373E09" w:rsidP="00147F18">
      <w:pPr>
        <w:pStyle w:val="enumlev1"/>
        <w:keepNext/>
        <w:rPr>
          <w:del w:id="895" w:author="DG 1.17" w:date="2023-08-17T00:59:00Z"/>
          <w:rPrChange w:id="896" w:author="Lenovo" w:date="2023-08-19T10:07:00Z">
            <w:rPr>
              <w:del w:id="897" w:author="DG 1.17" w:date="2023-08-17T00:59:00Z"/>
              <w:highlight w:val="yellow"/>
            </w:rPr>
          </w:rPrChange>
        </w:rPr>
      </w:pPr>
      <w:del w:id="898" w:author="DG 1.17" w:date="2023-08-17T00:59:00Z">
        <w:r w:rsidRPr="00514125" w:rsidDel="00A02828">
          <w:rPr>
            <w:rPrChange w:id="899" w:author="Lenovo" w:date="2023-08-19T10:07:00Z">
              <w:rPr>
                <w:highlight w:val="yellow"/>
              </w:rPr>
            </w:rPrChange>
          </w:rPr>
          <w:delText>–</w:delText>
        </w:r>
        <w:r w:rsidRPr="00514125" w:rsidDel="00A02828">
          <w:rPr>
            <w:rPrChange w:id="900" w:author="Lenovo" w:date="2023-08-19T10:07:00Z">
              <w:rPr>
                <w:highlight w:val="yellow"/>
              </w:rPr>
            </w:rPrChange>
          </w:rPr>
          <w:tab/>
          <w:delText>if the altitude of the non-GSO space station is greater than or equal to 2 000 km:</w:delText>
        </w:r>
      </w:del>
    </w:p>
    <w:p w14:paraId="539AA9E8" w14:textId="77777777" w:rsidR="00147F18" w:rsidRPr="00514125" w:rsidDel="00A02828" w:rsidRDefault="00373E09" w:rsidP="00147F18">
      <w:pPr>
        <w:pStyle w:val="enumlev1"/>
        <w:keepNext/>
        <w:rPr>
          <w:del w:id="901" w:author="DG 1.17" w:date="2023-08-17T00:59:00Z"/>
          <w:i/>
          <w:iCs/>
          <w:u w:val="single"/>
        </w:rPr>
      </w:pPr>
      <w:del w:id="902" w:author="DG 1.17" w:date="2023-08-17T00:59:00Z">
        <w:r w:rsidRPr="00514125" w:rsidDel="00A02828">
          <w:rPr>
            <w:i/>
            <w:iCs/>
            <w:u w:val="single"/>
            <w:rPrChange w:id="903" w:author="Lenovo" w:date="2023-08-19T10:07:00Z">
              <w:rPr>
                <w:i/>
                <w:iCs/>
                <w:highlight w:val="yellow"/>
                <w:u w:val="single"/>
              </w:rPr>
            </w:rPrChange>
          </w:rPr>
          <w:delText>End of Alternative GSO “expanded-cone”</w:delText>
        </w:r>
      </w:del>
    </w:p>
    <w:p w14:paraId="6F74FF39" w14:textId="77777777" w:rsidR="00147F18" w:rsidRPr="00514125" w:rsidRDefault="00373E09" w:rsidP="00147F18">
      <w:pPr>
        <w:pStyle w:val="Equation"/>
      </w:pPr>
      <w:r w:rsidRPr="00514125">
        <w:tab/>
      </w:r>
      <w:r w:rsidRPr="00514125">
        <w:tab/>
      </w:r>
      <w:r w:rsidRPr="0094383A">
        <w:rPr>
          <w:position w:val="-32"/>
        </w:rPr>
        <w:object w:dxaOrig="3120" w:dyaOrig="760" w14:anchorId="5442F8DC">
          <v:shape id="shape496" o:spid="_x0000_i1027" type="#_x0000_t75" style="width:157.8pt;height:40.45pt" o:ole="">
            <v:imagedata r:id="rId23" o:title=""/>
          </v:shape>
          <o:OLEObject Type="Embed" ProgID="Equation.DSMT4" ShapeID="shape496" DrawAspect="Content" ObjectID="_1754380189" r:id="rId24"/>
        </w:object>
      </w:r>
    </w:p>
    <w:p w14:paraId="767014A8" w14:textId="77777777" w:rsidR="00147F18" w:rsidRPr="00514125" w:rsidRDefault="00373E09" w:rsidP="00147F18">
      <w:pPr>
        <w:keepNext/>
      </w:pPr>
      <w:r w:rsidRPr="00514125">
        <w:t>where:</w:t>
      </w:r>
    </w:p>
    <w:p w14:paraId="44D5610D" w14:textId="77777777" w:rsidR="00147F18" w:rsidRPr="00514125" w:rsidRDefault="00373E09" w:rsidP="00147F18">
      <w:pPr>
        <w:pStyle w:val="Equationlegend"/>
        <w:keepNext/>
      </w:pPr>
      <w:r w:rsidRPr="00514125">
        <w:tab/>
      </w:r>
      <w:proofErr w:type="spellStart"/>
      <w:r w:rsidRPr="00514125">
        <w:rPr>
          <w:i/>
          <w:iCs/>
        </w:rPr>
        <w:t>R</w:t>
      </w:r>
      <w:r w:rsidRPr="00514125">
        <w:rPr>
          <w:i/>
          <w:iCs/>
          <w:vertAlign w:val="subscript"/>
        </w:rPr>
        <w:t>Earth</w:t>
      </w:r>
      <w:proofErr w:type="spellEnd"/>
      <w:r w:rsidRPr="00514125">
        <w:rPr>
          <w:vertAlign w:val="subscript"/>
        </w:rPr>
        <w:t xml:space="preserve"> </w:t>
      </w:r>
      <w:r w:rsidRPr="00514125">
        <w:t xml:space="preserve">= </w:t>
      </w:r>
      <w:r w:rsidRPr="00514125">
        <w:tab/>
        <w:t xml:space="preserve">6 378 km </w:t>
      </w:r>
    </w:p>
    <w:p w14:paraId="48F8F87A" w14:textId="77777777" w:rsidR="00147F18" w:rsidRPr="00514125" w:rsidRDefault="00373E09" w:rsidP="00147F18">
      <w:pPr>
        <w:pStyle w:val="Equationlegend"/>
      </w:pPr>
      <w:r w:rsidRPr="00514125">
        <w:tab/>
      </w:r>
      <w:proofErr w:type="spellStart"/>
      <w:r w:rsidRPr="00514125">
        <w:rPr>
          <w:i/>
          <w:iCs/>
        </w:rPr>
        <w:t>Alt</w:t>
      </w:r>
      <w:r w:rsidRPr="00514125">
        <w:rPr>
          <w:i/>
          <w:iCs/>
          <w:vertAlign w:val="subscript"/>
        </w:rPr>
        <w:t>GSO</w:t>
      </w:r>
      <w:proofErr w:type="spellEnd"/>
      <w:r w:rsidRPr="00514125">
        <w:t xml:space="preserve"> = </w:t>
      </w:r>
      <w:r w:rsidRPr="00514125">
        <w:tab/>
        <w:t>altitude of the GSO space station in km.</w:t>
      </w:r>
    </w:p>
    <w:p w14:paraId="12614879" w14:textId="77777777" w:rsidR="00147F18" w:rsidRPr="00514125" w:rsidDel="00A02828" w:rsidRDefault="00373E09" w:rsidP="00147F18">
      <w:pPr>
        <w:rPr>
          <w:del w:id="904" w:author="DG 1.17" w:date="2023-08-17T01:03:00Z"/>
          <w:i/>
          <w:iCs/>
          <w:u w:val="single"/>
          <w:rPrChange w:id="905" w:author="Lenovo" w:date="2023-08-19T10:07:00Z">
            <w:rPr>
              <w:del w:id="906" w:author="DG 1.17" w:date="2023-08-17T01:03:00Z"/>
              <w:i/>
              <w:iCs/>
              <w:highlight w:val="cyan"/>
              <w:u w:val="single"/>
            </w:rPr>
          </w:rPrChange>
        </w:rPr>
      </w:pPr>
      <w:del w:id="907" w:author="DG 1.17" w:date="2023-08-17T01:03:00Z">
        <w:r w:rsidRPr="00514125" w:rsidDel="00A02828">
          <w:rPr>
            <w:i/>
            <w:iCs/>
            <w:u w:val="single"/>
            <w:rPrChange w:id="908" w:author="Lenovo" w:date="2023-08-19T10:07:00Z">
              <w:rPr>
                <w:i/>
                <w:iCs/>
                <w:highlight w:val="cyan"/>
                <w:u w:val="single"/>
              </w:rPr>
            </w:rPrChange>
          </w:rPr>
          <w:delText>Alternative GSO “expanded-cone”</w:delText>
        </w:r>
      </w:del>
    </w:p>
    <w:p w14:paraId="39260FDE" w14:textId="77777777" w:rsidR="00147F18" w:rsidRPr="00514125" w:rsidDel="00A02828" w:rsidRDefault="00373E09" w:rsidP="00147F18">
      <w:pPr>
        <w:pStyle w:val="Equationlegend"/>
        <w:rPr>
          <w:del w:id="909" w:author="DG 1.17" w:date="2023-08-17T01:03:00Z"/>
          <w:rPrChange w:id="910" w:author="Lenovo" w:date="2023-08-19T10:07:00Z">
            <w:rPr>
              <w:del w:id="911" w:author="DG 1.17" w:date="2023-08-17T01:03:00Z"/>
              <w:highlight w:val="cyan"/>
            </w:rPr>
          </w:rPrChange>
        </w:rPr>
      </w:pPr>
      <w:del w:id="912" w:author="DG 1.17" w:date="2023-08-17T01:03:00Z">
        <w:r w:rsidRPr="00514125" w:rsidDel="00A02828">
          <w:rPr>
            <w:rPrChange w:id="913" w:author="Lenovo" w:date="2023-08-19T10:07:00Z">
              <w:rPr>
                <w:highlight w:val="cyan"/>
              </w:rPr>
            </w:rPrChange>
          </w:rPr>
          <w:tab/>
        </w:r>
        <w:r w:rsidRPr="00514125" w:rsidDel="00A02828">
          <w:rPr>
            <w:i/>
            <w:iCs/>
            <w:rPrChange w:id="914" w:author="Lenovo" w:date="2023-08-19T10:07:00Z">
              <w:rPr>
                <w:i/>
                <w:iCs/>
                <w:highlight w:val="cyan"/>
              </w:rPr>
            </w:rPrChange>
          </w:rPr>
          <w:delText>Alt</w:delText>
        </w:r>
        <w:r w:rsidRPr="00514125" w:rsidDel="00A02828">
          <w:rPr>
            <w:i/>
            <w:iCs/>
            <w:vertAlign w:val="subscript"/>
            <w:rPrChange w:id="915" w:author="Lenovo" w:date="2023-08-19T10:07:00Z">
              <w:rPr>
                <w:i/>
                <w:iCs/>
                <w:highlight w:val="cyan"/>
                <w:vertAlign w:val="subscript"/>
              </w:rPr>
            </w:rPrChange>
          </w:rPr>
          <w:delText>non-GSO</w:delText>
        </w:r>
        <w:r w:rsidRPr="00514125" w:rsidDel="00A02828">
          <w:rPr>
            <w:rPrChange w:id="916" w:author="Lenovo" w:date="2023-08-19T10:07:00Z">
              <w:rPr>
                <w:highlight w:val="cyan"/>
              </w:rPr>
            </w:rPrChange>
          </w:rPr>
          <w:delText xml:space="preserve"> = </w:delText>
        </w:r>
        <w:r w:rsidRPr="00514125" w:rsidDel="00A02828">
          <w:rPr>
            <w:rPrChange w:id="917" w:author="Lenovo" w:date="2023-08-19T10:07:00Z">
              <w:rPr>
                <w:highlight w:val="cyan"/>
              </w:rPr>
            </w:rPrChange>
          </w:rPr>
          <w:tab/>
          <w:delText>altitude of the non-GSO space station in km.</w:delText>
        </w:r>
      </w:del>
    </w:p>
    <w:p w14:paraId="043B7D30" w14:textId="77777777" w:rsidR="00147F18" w:rsidRPr="00514125" w:rsidRDefault="00373E09" w:rsidP="00147F18">
      <w:pPr>
        <w:pStyle w:val="Figure"/>
        <w:rPr>
          <w:rPrChange w:id="918" w:author="Lenovo" w:date="2023-08-19T10:07:00Z">
            <w:rPr>
              <w:highlight w:val="yellow"/>
            </w:rPr>
          </w:rPrChange>
        </w:rPr>
      </w:pPr>
      <w:del w:id="919" w:author="DG 1.17" w:date="2023-08-17T01:03:00Z">
        <w:r w:rsidRPr="00E231AB" w:rsidDel="00A02828">
          <w:rPr>
            <w:noProof/>
            <w:lang w:val="en-US" w:eastAsia="zh-CN"/>
          </w:rPr>
          <w:lastRenderedPageBreak/>
          <w:drawing>
            <wp:inline distT="0" distB="0" distL="0" distR="0" wp14:anchorId="2851EEC8" wp14:editId="6A4246D8">
              <wp:extent cx="6120765" cy="3442970"/>
              <wp:effectExtent l="0" t="0" r="0" b="5080"/>
              <wp:docPr id="499"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765" cy="3442970"/>
                      </a:xfrm>
                      <a:prstGeom prst="rect">
                        <a:avLst/>
                      </a:prstGeom>
                      <a:noFill/>
                      <a:ln>
                        <a:noFill/>
                      </a:ln>
                    </pic:spPr>
                  </pic:pic>
                </a:graphicData>
              </a:graphic>
            </wp:inline>
          </w:drawing>
        </w:r>
      </w:del>
    </w:p>
    <w:p w14:paraId="793E3D20" w14:textId="77777777" w:rsidR="00147F18" w:rsidRPr="00514125" w:rsidDel="00A02828" w:rsidRDefault="00147F18" w:rsidP="00147F18">
      <w:pPr>
        <w:spacing w:before="0"/>
        <w:rPr>
          <w:del w:id="920" w:author="DG 1.17" w:date="2023-08-17T01:03:00Z"/>
          <w:rPrChange w:id="921" w:author="Lenovo" w:date="2023-08-19T10:07:00Z">
            <w:rPr>
              <w:del w:id="922" w:author="DG 1.17" w:date="2023-08-17T01:03:00Z"/>
              <w:highlight w:val="yellow"/>
            </w:rPr>
          </w:rPrChange>
        </w:rPr>
      </w:pPr>
    </w:p>
    <w:p w14:paraId="63BBF8A6" w14:textId="77777777" w:rsidR="00147F18" w:rsidRPr="00514125" w:rsidDel="00A02828" w:rsidRDefault="00373E09" w:rsidP="00147F18">
      <w:pPr>
        <w:rPr>
          <w:del w:id="923" w:author="DG 1.17" w:date="2023-08-17T01:00:00Z"/>
          <w:rPrChange w:id="924" w:author="Lenovo" w:date="2023-08-19T10:07:00Z">
            <w:rPr>
              <w:del w:id="925" w:author="DG 1.17" w:date="2023-08-17T01:00:00Z"/>
              <w:highlight w:val="cyan"/>
            </w:rPr>
          </w:rPrChange>
        </w:rPr>
      </w:pPr>
      <w:del w:id="926" w:author="DG 1.17" w:date="2023-08-17T01:00:00Z">
        <w:r w:rsidRPr="00514125" w:rsidDel="00A02828">
          <w:rPr>
            <w:rPrChange w:id="927" w:author="Lenovo" w:date="2023-08-19T10:07:00Z">
              <w:rPr>
                <w:highlight w:val="cyan"/>
              </w:rPr>
            </w:rPrChange>
          </w:rPr>
          <w:delText>3</w:delText>
        </w:r>
        <w:r w:rsidRPr="00514125" w:rsidDel="00A02828">
          <w:rPr>
            <w:rPrChange w:id="928" w:author="Lenovo" w:date="2023-08-19T10:07:00Z">
              <w:rPr>
                <w:highlight w:val="cyan"/>
              </w:rPr>
            </w:rPrChange>
          </w:rPr>
          <w:tab/>
          <w:delText>If the altitude of the non-GSO space station transmitting in the frequency band 27.5-30 GHz and receiving in the frequency bands 18.1-18.6 GHz and 18.8-20.2 GHz is less than 2 000 km, the angle between the vector from this space station to the centre of the Earth and the vector between this space station and the GSO space station, shall be at least 90°.</w:delText>
        </w:r>
      </w:del>
    </w:p>
    <w:p w14:paraId="3D3ED43E" w14:textId="77777777" w:rsidR="00147F18" w:rsidRPr="00514125" w:rsidDel="00A02828" w:rsidRDefault="00373E09" w:rsidP="00147F18">
      <w:pPr>
        <w:rPr>
          <w:del w:id="929" w:author="DG 1.17" w:date="2023-08-17T01:00:00Z"/>
          <w:i/>
          <w:iCs/>
          <w:u w:val="single"/>
        </w:rPr>
      </w:pPr>
      <w:del w:id="930" w:author="DG 1.17" w:date="2023-08-17T01:00:00Z">
        <w:r w:rsidRPr="00514125" w:rsidDel="00A02828">
          <w:rPr>
            <w:i/>
            <w:iCs/>
            <w:u w:val="single"/>
            <w:rPrChange w:id="931" w:author="Lenovo" w:date="2023-08-19T10:07:00Z">
              <w:rPr>
                <w:i/>
                <w:iCs/>
                <w:highlight w:val="cyan"/>
                <w:u w:val="single"/>
              </w:rPr>
            </w:rPrChange>
          </w:rPr>
          <w:delText>End of Alternative GSO “expanded-cone”</w:delText>
        </w:r>
      </w:del>
    </w:p>
    <w:p w14:paraId="2E61237E" w14:textId="77777777" w:rsidR="00C6612C" w:rsidRPr="00514125" w:rsidRDefault="00C6612C" w:rsidP="00C6612C">
      <w:pPr>
        <w:pStyle w:val="Reasons"/>
        <w:rPr>
          <w:ins w:id="932" w:author="DG 1.17" w:date="2023-08-17T01:28:00Z"/>
        </w:rPr>
      </w:pPr>
      <w:ins w:id="933" w:author="DG 1.17" w:date="2023-08-17T01:28:00Z">
        <w:r w:rsidRPr="00514125">
          <w:rPr>
            <w:b/>
            <w:rPrChange w:id="934" w:author="Lenovo" w:date="2023-08-19T10:07:00Z">
              <w:rPr>
                <w:b/>
                <w:highlight w:val="cyan"/>
              </w:rPr>
            </w:rPrChange>
          </w:rPr>
          <w:t>Reasons:</w:t>
        </w:r>
        <w:r w:rsidRPr="00514125">
          <w:rPr>
            <w:rPrChange w:id="935" w:author="Lenovo" w:date="2023-08-19T10:07:00Z">
              <w:rPr>
                <w:highlight w:val="cyan"/>
              </w:rPr>
            </w:rPrChange>
          </w:rPr>
          <w:t xml:space="preserve">  APT Members support keeping the inter-satellite operation within the cone of coverage.</w:t>
        </w:r>
      </w:ins>
    </w:p>
    <w:p w14:paraId="5F9B71DD" w14:textId="77777777" w:rsidR="00FA451F" w:rsidRPr="00514125" w:rsidRDefault="00FA451F" w:rsidP="00147F18">
      <w:pPr>
        <w:rPr>
          <w:u w:val="single"/>
        </w:rPr>
      </w:pPr>
    </w:p>
    <w:p w14:paraId="696C0400" w14:textId="77777777" w:rsidR="00147F18" w:rsidRPr="00514125" w:rsidRDefault="00373E09" w:rsidP="00147F18">
      <w:del w:id="936" w:author="DG 1.17" w:date="2023-08-17T01:04:00Z">
        <w:r w:rsidRPr="00514125" w:rsidDel="00A02828">
          <w:rPr>
            <w:rPrChange w:id="937" w:author="Lenovo" w:date="2023-08-19T10:07:00Z">
              <w:rPr>
                <w:highlight w:val="cyan"/>
              </w:rPr>
            </w:rPrChange>
          </w:rPr>
          <w:delText>4</w:delText>
        </w:r>
      </w:del>
      <w:ins w:id="938" w:author="DG 1.17" w:date="2023-08-17T01:04:00Z">
        <w:r w:rsidR="00A02828" w:rsidRPr="00514125">
          <w:rPr>
            <w:rPrChange w:id="939" w:author="Lenovo" w:date="2023-08-19T10:07:00Z">
              <w:rPr>
                <w:highlight w:val="cyan"/>
              </w:rPr>
            </w:rPrChange>
          </w:rPr>
          <w:t>3</w:t>
        </w:r>
      </w:ins>
      <w:r w:rsidRPr="00514125">
        <w:tab/>
        <w:t xml:space="preserve">In case the notified service area of the </w:t>
      </w:r>
      <w:del w:id="940" w:author="DG 1.17" w:date="2023-08-17T01:05:00Z">
        <w:r w:rsidRPr="00514125" w:rsidDel="00A02828">
          <w:rPr>
            <w:rPrChange w:id="941" w:author="Lenovo" w:date="2023-08-19T10:07:00Z">
              <w:rPr>
                <w:strike/>
                <w:highlight w:val="lightGray"/>
              </w:rPr>
            </w:rPrChange>
          </w:rPr>
          <w:delText>[</w:delText>
        </w:r>
        <w:r w:rsidRPr="00514125" w:rsidDel="00A02828">
          <w:rPr>
            <w:i/>
            <w:iCs/>
            <w:rPrChange w:id="942" w:author="Lenovo" w:date="2023-08-19T10:07:00Z">
              <w:rPr>
                <w:i/>
                <w:iCs/>
                <w:strike/>
                <w:highlight w:val="lightGray"/>
              </w:rPr>
            </w:rPrChange>
          </w:rPr>
          <w:delText>Alternative GSO “within the cone”:</w:delText>
        </w:r>
        <w:r w:rsidRPr="00514125" w:rsidDel="00A02828">
          <w:delText xml:space="preserve"> </w:delText>
        </w:r>
      </w:del>
      <w:r w:rsidRPr="00514125">
        <w:t>GSO or</w:t>
      </w:r>
      <w:del w:id="943" w:author="DG 1.17" w:date="2023-08-17T01:05:00Z">
        <w:r w:rsidRPr="00514125" w:rsidDel="00A02828">
          <w:rPr>
            <w:rPrChange w:id="944" w:author="Lenovo" w:date="2023-08-19T10:07:00Z">
              <w:rPr>
                <w:highlight w:val="cyan"/>
              </w:rPr>
            </w:rPrChange>
          </w:rPr>
          <w:delText>]</w:delText>
        </w:r>
      </w:del>
      <w:r w:rsidRPr="00514125">
        <w:t xml:space="preserve"> non-GSO network/system at higher orbital altitude is not global, the maximum off-nadir angle </w:t>
      </w:r>
      <w:proofErr w:type="spellStart"/>
      <w:r w:rsidRPr="00514125">
        <w:t>θ</w:t>
      </w:r>
      <w:r w:rsidRPr="00514125">
        <w:rPr>
          <w:i/>
          <w:iCs/>
          <w:vertAlign w:val="subscript"/>
        </w:rPr>
        <w:t>Max</w:t>
      </w:r>
      <w:proofErr w:type="spellEnd"/>
      <w:r w:rsidRPr="00514125">
        <w:t xml:space="preserve"> will vary at each azimuth according to the notified service area and there will be a specific maximum off-nadir angle associated to each azimuth based on the position in space of the FSS network/system at higher orbital altitude and the geographic coordinates (latitude, longitude) of the border of the notified service area at each azimuth, which are extracted from the Graphical Interference Management System (GIMS) database container that was submitted to the BR when notifying a specific non-global service area. </w:t>
      </w:r>
    </w:p>
    <w:p w14:paraId="6FE2503C" w14:textId="77777777" w:rsidR="00147F18" w:rsidRPr="00514125" w:rsidRDefault="00373E09" w:rsidP="00147F18">
      <w:pPr>
        <w:pStyle w:val="Equation"/>
      </w:pPr>
      <w:r w:rsidRPr="00514125">
        <w:tab/>
      </w:r>
      <w:r w:rsidRPr="00514125">
        <w:tab/>
      </w:r>
      <w:r w:rsidRPr="0094383A">
        <w:rPr>
          <w:position w:val="-50"/>
        </w:rPr>
        <w:object w:dxaOrig="5260" w:dyaOrig="1120" w14:anchorId="0BA4C4A8">
          <v:shape id="shape501" o:spid="_x0000_i1028" type="#_x0000_t75" style="width:263.5pt;height:59.15pt" o:ole="">
            <v:imagedata r:id="rId26" o:title=""/>
          </v:shape>
          <o:OLEObject Type="Embed" ProgID="Equation.DSMT4" ShapeID="shape501" DrawAspect="Content" ObjectID="_1754380190" r:id="rId27"/>
        </w:object>
      </w:r>
    </w:p>
    <w:p w14:paraId="582CFEA3" w14:textId="77777777" w:rsidR="00147F18" w:rsidRPr="00514125" w:rsidRDefault="00373E09" w:rsidP="00147F18">
      <w:pPr>
        <w:keepNext/>
      </w:pPr>
      <w:r w:rsidRPr="00514125">
        <w:t>with:</w:t>
      </w:r>
    </w:p>
    <w:p w14:paraId="5131A255" w14:textId="77777777" w:rsidR="00147F18" w:rsidRPr="00514125" w:rsidRDefault="00373E09" w:rsidP="00147F18">
      <w:pPr>
        <w:pStyle w:val="Equation"/>
      </w:pPr>
      <w:r w:rsidRPr="00514125">
        <w:tab/>
      </w:r>
      <w:r w:rsidRPr="00514125">
        <w:tab/>
      </w:r>
      <w:r w:rsidRPr="0094383A">
        <w:rPr>
          <w:position w:val="-16"/>
        </w:rPr>
        <w:object w:dxaOrig="4480" w:dyaOrig="540" w14:anchorId="4B1921FE">
          <v:shape id="shape504" o:spid="_x0000_i1029" type="#_x0000_t75" style="width:224.25pt;height:28.8pt" o:ole="">
            <v:imagedata r:id="rId28" o:title=""/>
          </v:shape>
          <o:OLEObject Type="Embed" ProgID="Equation.DSMT4" ShapeID="shape504" DrawAspect="Content" ObjectID="_1754380191" r:id="rId29"/>
        </w:object>
      </w:r>
    </w:p>
    <w:p w14:paraId="782D7F07" w14:textId="77777777" w:rsidR="00147F18" w:rsidRPr="00514125" w:rsidRDefault="00373E09" w:rsidP="00147F18">
      <w:pPr>
        <w:pStyle w:val="Equation"/>
      </w:pPr>
      <w:r w:rsidRPr="00514125">
        <w:tab/>
      </w:r>
      <w:r w:rsidRPr="00514125">
        <w:tab/>
      </w:r>
      <w:r w:rsidRPr="0094383A">
        <w:rPr>
          <w:position w:val="-14"/>
        </w:rPr>
        <w:object w:dxaOrig="4420" w:dyaOrig="400" w14:anchorId="1E39F99F">
          <v:shape id="shape507" o:spid="_x0000_i1030" type="#_x0000_t75" style="width:217.25pt;height:20.55pt" o:ole="">
            <v:imagedata r:id="rId30" o:title=""/>
          </v:shape>
          <o:OLEObject Type="Embed" ProgID="Equation.DSMT4" ShapeID="shape507" DrawAspect="Content" ObjectID="_1754380192" r:id="rId31"/>
        </w:object>
      </w:r>
    </w:p>
    <w:p w14:paraId="046F1BD1" w14:textId="77777777" w:rsidR="00147F18" w:rsidRPr="00514125" w:rsidRDefault="00373E09" w:rsidP="00147F18">
      <w:pPr>
        <w:pStyle w:val="Equation"/>
      </w:pPr>
      <w:r w:rsidRPr="00514125">
        <w:lastRenderedPageBreak/>
        <w:tab/>
      </w:r>
      <w:r w:rsidRPr="00514125">
        <w:tab/>
      </w:r>
      <w:r w:rsidRPr="0094383A">
        <w:rPr>
          <w:position w:val="-14"/>
        </w:rPr>
        <w:object w:dxaOrig="4300" w:dyaOrig="400" w14:anchorId="312A1544">
          <v:shape id="shape510" o:spid="_x0000_i1031" type="#_x0000_t75" style="width:210.8pt;height:20.55pt" o:ole="">
            <v:imagedata r:id="rId32" o:title=""/>
          </v:shape>
          <o:OLEObject Type="Embed" ProgID="Equation.DSMT4" ShapeID="shape510" DrawAspect="Content" ObjectID="_1754380193" r:id="rId33"/>
        </w:object>
      </w:r>
    </w:p>
    <w:p w14:paraId="358AE689" w14:textId="77777777" w:rsidR="00147F18" w:rsidRPr="00514125" w:rsidRDefault="00373E09" w:rsidP="00147F18">
      <w:pPr>
        <w:pStyle w:val="Equation"/>
      </w:pPr>
      <w:r w:rsidRPr="00514125">
        <w:tab/>
      </w:r>
      <w:r w:rsidRPr="00514125">
        <w:tab/>
      </w:r>
      <w:r w:rsidRPr="0094383A">
        <w:rPr>
          <w:position w:val="-14"/>
        </w:rPr>
        <w:object w:dxaOrig="2740" w:dyaOrig="400" w14:anchorId="367E96A3">
          <v:shape id="shape513" o:spid="_x0000_i1032" type="#_x0000_t75" style="width:136.35pt;height:21.75pt" o:ole="">
            <v:imagedata r:id="rId34" o:title=""/>
          </v:shape>
          <o:OLEObject Type="Embed" ProgID="Equation.DSMT4" ShapeID="shape513" DrawAspect="Content" ObjectID="_1754380194" r:id="rId35"/>
        </w:object>
      </w:r>
    </w:p>
    <w:p w14:paraId="2CBAE5CB" w14:textId="77777777" w:rsidR="00147F18" w:rsidRPr="00514125" w:rsidRDefault="00373E09" w:rsidP="00147F18">
      <w:pPr>
        <w:pStyle w:val="Equation"/>
      </w:pPr>
      <w:r w:rsidRPr="00514125">
        <w:tab/>
      </w:r>
      <w:r w:rsidRPr="00514125">
        <w:tab/>
      </w:r>
      <w:r w:rsidRPr="0094383A">
        <w:rPr>
          <w:position w:val="-18"/>
        </w:rPr>
        <w:object w:dxaOrig="4940" w:dyaOrig="480" w14:anchorId="3165C940">
          <v:shape id="shape516" o:spid="_x0000_i1033" type="#_x0000_t75" style="width:272.35pt;height:22.65pt" o:ole="">
            <v:imagedata r:id="rId36" o:title=""/>
          </v:shape>
          <o:OLEObject Type="Embed" ProgID="Equation.DSMT4" ShapeID="shape516" DrawAspect="Content" ObjectID="_1754380195" r:id="rId37"/>
        </w:object>
      </w:r>
    </w:p>
    <w:p w14:paraId="190E764A" w14:textId="77777777" w:rsidR="00147F18" w:rsidRPr="00514125" w:rsidRDefault="00373E09" w:rsidP="00147F18">
      <w:pPr>
        <w:pStyle w:val="Equation"/>
      </w:pPr>
      <w:r w:rsidRPr="00514125">
        <w:tab/>
      </w:r>
      <w:r w:rsidRPr="00514125">
        <w:tab/>
      </w:r>
      <w:r w:rsidRPr="0094383A">
        <w:rPr>
          <w:position w:val="-18"/>
        </w:rPr>
        <w:object w:dxaOrig="4819" w:dyaOrig="480" w14:anchorId="28E67484">
          <v:shape id="shape519" o:spid="_x0000_i1034" type="#_x0000_t75" style="width:268.4pt;height:22.65pt" o:ole="">
            <v:imagedata r:id="rId38" o:title=""/>
          </v:shape>
          <o:OLEObject Type="Embed" ProgID="Equation.DSMT4" ShapeID="shape519" DrawAspect="Content" ObjectID="_1754380196" r:id="rId39"/>
        </w:object>
      </w:r>
    </w:p>
    <w:p w14:paraId="5ADCAAAE" w14:textId="77777777" w:rsidR="00147F18" w:rsidRPr="00514125" w:rsidRDefault="00373E09" w:rsidP="00147F18">
      <w:pPr>
        <w:pStyle w:val="Equation"/>
      </w:pPr>
      <w:r w:rsidRPr="00514125">
        <w:tab/>
      </w:r>
      <w:r w:rsidRPr="00514125">
        <w:tab/>
      </w:r>
      <w:r w:rsidRPr="0094383A">
        <w:rPr>
          <w:position w:val="-18"/>
        </w:rPr>
        <w:object w:dxaOrig="3620" w:dyaOrig="480" w14:anchorId="2C10C4BF">
          <v:shape id="shape522" o:spid="_x0000_i1035" type="#_x0000_t75" style="width:202.2pt;height:22.65pt" o:ole="">
            <v:imagedata r:id="rId40" o:title=""/>
          </v:shape>
          <o:OLEObject Type="Embed" ProgID="Equation.DSMT4" ShapeID="shape522" DrawAspect="Content" ObjectID="_1754380197" r:id="rId41"/>
        </w:object>
      </w:r>
    </w:p>
    <w:p w14:paraId="5E8CBF15" w14:textId="77777777" w:rsidR="00147F18" w:rsidRPr="00514125" w:rsidRDefault="00373E09" w:rsidP="00147F18">
      <w:pPr>
        <w:keepNext/>
      </w:pPr>
      <w:r w:rsidRPr="00514125">
        <w:t>where:</w:t>
      </w:r>
    </w:p>
    <w:p w14:paraId="588B7BB8" w14:textId="77777777" w:rsidR="00147F18" w:rsidRPr="00514125" w:rsidRDefault="00373E09" w:rsidP="00147F18">
      <w:pPr>
        <w:pStyle w:val="Equationlegend"/>
      </w:pPr>
      <w:r w:rsidRPr="00514125">
        <w:tab/>
      </w:r>
      <w:proofErr w:type="spellStart"/>
      <w:r w:rsidRPr="00514125">
        <w:rPr>
          <w:i/>
          <w:iCs/>
        </w:rPr>
        <w:t>lat</w:t>
      </w:r>
      <w:r w:rsidRPr="00514125">
        <w:rPr>
          <w:i/>
          <w:iCs/>
          <w:vertAlign w:val="subscript"/>
        </w:rPr>
        <w:t>sab</w:t>
      </w:r>
      <w:proofErr w:type="spellEnd"/>
      <w:r w:rsidRPr="00514125">
        <w:t>(φ) =</w:t>
      </w:r>
      <w:r w:rsidRPr="00514125">
        <w:tab/>
        <w:t>latitude of the service area border for the azimuth φ</w:t>
      </w:r>
    </w:p>
    <w:p w14:paraId="7A161BAE" w14:textId="77777777" w:rsidR="00147F18" w:rsidRPr="00514125" w:rsidRDefault="00373E09" w:rsidP="00147F18">
      <w:pPr>
        <w:pStyle w:val="Equationlegend"/>
      </w:pPr>
      <w:r w:rsidRPr="00514125">
        <w:tab/>
      </w:r>
      <w:proofErr w:type="spellStart"/>
      <w:r w:rsidRPr="00514125">
        <w:rPr>
          <w:i/>
          <w:iCs/>
        </w:rPr>
        <w:t>lon</w:t>
      </w:r>
      <w:r w:rsidRPr="00514125">
        <w:rPr>
          <w:i/>
          <w:iCs/>
          <w:vertAlign w:val="subscript"/>
        </w:rPr>
        <w:t>sab</w:t>
      </w:r>
      <w:proofErr w:type="spellEnd"/>
      <w:r w:rsidRPr="00514125">
        <w:t>(φ) =</w:t>
      </w:r>
      <w:r w:rsidRPr="00514125">
        <w:tab/>
        <w:t>longitude of the service area border for the azimuth φ</w:t>
      </w:r>
    </w:p>
    <w:p w14:paraId="3D30DA3F" w14:textId="77777777" w:rsidR="00147F18" w:rsidRPr="00514125" w:rsidRDefault="00373E09" w:rsidP="00147F18">
      <w:pPr>
        <w:pStyle w:val="Equationlegend"/>
      </w:pPr>
      <w:r w:rsidRPr="00514125">
        <w:tab/>
      </w:r>
      <w:proofErr w:type="spellStart"/>
      <w:r w:rsidRPr="00514125">
        <w:rPr>
          <w:i/>
          <w:iCs/>
        </w:rPr>
        <w:t>lat</w:t>
      </w:r>
      <w:r w:rsidRPr="00514125">
        <w:rPr>
          <w:i/>
          <w:iCs/>
          <w:vertAlign w:val="subscript"/>
        </w:rPr>
        <w:t>SS</w:t>
      </w:r>
      <w:proofErr w:type="spellEnd"/>
      <w:r w:rsidRPr="00514125">
        <w:t xml:space="preserve"> = </w:t>
      </w:r>
      <w:r w:rsidRPr="00514125">
        <w:tab/>
        <w:t>latitude of the sub-satellite point of the GSO/non-GSO space station</w:t>
      </w:r>
    </w:p>
    <w:p w14:paraId="16317C6E" w14:textId="77777777" w:rsidR="00147F18" w:rsidRPr="00514125" w:rsidRDefault="00373E09" w:rsidP="00147F18">
      <w:pPr>
        <w:pStyle w:val="Equationlegend"/>
      </w:pPr>
      <w:r w:rsidRPr="00514125">
        <w:tab/>
      </w:r>
      <w:proofErr w:type="spellStart"/>
      <w:r w:rsidRPr="00514125">
        <w:rPr>
          <w:i/>
          <w:iCs/>
        </w:rPr>
        <w:t>lon</w:t>
      </w:r>
      <w:r w:rsidRPr="00514125">
        <w:rPr>
          <w:i/>
          <w:iCs/>
          <w:vertAlign w:val="subscript"/>
        </w:rPr>
        <w:t>SS</w:t>
      </w:r>
      <w:proofErr w:type="spellEnd"/>
      <w:r w:rsidRPr="00514125">
        <w:t xml:space="preserve"> = </w:t>
      </w:r>
      <w:r w:rsidRPr="00514125">
        <w:tab/>
        <w:t>longitude of the sub-satellite point of the GSO/non-GSO space station.</w:t>
      </w:r>
    </w:p>
    <w:p w14:paraId="037F3DC3" w14:textId="77777777" w:rsidR="00147F18" w:rsidRPr="00514125" w:rsidRDefault="00373E09" w:rsidP="00147F18">
      <w:pPr>
        <w:pStyle w:val="AnnexNo"/>
        <w:rPr>
          <w:lang w:eastAsia="zh-CN"/>
        </w:rPr>
      </w:pPr>
      <w:bookmarkStart w:id="945" w:name="_Toc119922779"/>
      <w:r w:rsidRPr="00514125">
        <w:rPr>
          <w:lang w:eastAsia="zh-CN"/>
        </w:rPr>
        <w:t>ANNEX 2 TO draft new RESOLUTION [A117-B] (WRC</w:t>
      </w:r>
      <w:r w:rsidRPr="00514125">
        <w:rPr>
          <w:lang w:eastAsia="zh-CN"/>
        </w:rPr>
        <w:noBreakHyphen/>
        <w:t>23)</w:t>
      </w:r>
      <w:bookmarkEnd w:id="945"/>
    </w:p>
    <w:p w14:paraId="4371255A" w14:textId="77777777" w:rsidR="00147F18" w:rsidRPr="00514125" w:rsidRDefault="00373E09" w:rsidP="00147F18">
      <w:pPr>
        <w:pStyle w:val="Annextitle"/>
        <w:rPr>
          <w:lang w:eastAsia="zh-CN"/>
        </w:rPr>
      </w:pPr>
      <w:r w:rsidRPr="00514125">
        <w:rPr>
          <w:lang w:eastAsia="zh-CN"/>
        </w:rPr>
        <w:t xml:space="preserve">Provisions for non-GSO space stations transmitting in the </w:t>
      </w:r>
      <w:r w:rsidRPr="00514125">
        <w:t xml:space="preserve">frequency </w:t>
      </w:r>
      <w:r w:rsidRPr="00514125">
        <w:br/>
        <w:t xml:space="preserve">bands </w:t>
      </w:r>
      <w:r w:rsidRPr="00514125">
        <w:rPr>
          <w:lang w:eastAsia="zh-CN"/>
        </w:rPr>
        <w:t xml:space="preserve">27.5-29.1 GHz and 29.1-29.5 GHz to protect terrestrial </w:t>
      </w:r>
      <w:r w:rsidRPr="00514125">
        <w:rPr>
          <w:lang w:eastAsia="zh-CN"/>
        </w:rPr>
        <w:br/>
        <w:t>services in the frequency band 27.5-29.5 </w:t>
      </w:r>
      <w:proofErr w:type="gramStart"/>
      <w:r w:rsidRPr="00514125">
        <w:rPr>
          <w:lang w:eastAsia="zh-CN"/>
        </w:rPr>
        <w:t>GHz</w:t>
      </w:r>
      <w:proofErr w:type="gramEnd"/>
    </w:p>
    <w:p w14:paraId="66B2BA6B" w14:textId="77777777" w:rsidR="00147F18" w:rsidRPr="00514125" w:rsidDel="00313513" w:rsidRDefault="00373E09" w:rsidP="00147F18">
      <w:pPr>
        <w:pStyle w:val="Note"/>
        <w:rPr>
          <w:del w:id="946" w:author="DG 1.17" w:date="2023-08-17T01:07:00Z"/>
          <w:i/>
          <w:iCs/>
        </w:rPr>
      </w:pPr>
      <w:del w:id="947" w:author="DG 1.17" w:date="2023-08-17T01:07:00Z">
        <w:r w:rsidRPr="00514125" w:rsidDel="00313513">
          <w:rPr>
            <w:i/>
            <w:iCs/>
            <w:rPrChange w:id="948" w:author="Lenovo" w:date="2023-08-19T10:07:00Z">
              <w:rPr>
                <w:i/>
                <w:iCs/>
                <w:highlight w:val="cyan"/>
              </w:rPr>
            </w:rPrChange>
          </w:rPr>
          <w:delText>Note: Some administrations are of the view that the pfd mask to protect terrestrial services from emissions from space stations should be included in Article 21 for compliance in the frequency band 27.5-29.5 GHz.</w:delText>
        </w:r>
      </w:del>
    </w:p>
    <w:p w14:paraId="71A69B12" w14:textId="77777777" w:rsidR="00147F18" w:rsidRPr="00514125" w:rsidRDefault="00373E09" w:rsidP="00147F18">
      <w:pPr>
        <w:pStyle w:val="Normalaftertitle"/>
        <w:keepNext/>
        <w:rPr>
          <w:lang w:eastAsia="zh-CN"/>
        </w:rPr>
      </w:pPr>
      <w:r w:rsidRPr="00514125">
        <w:rPr>
          <w:lang w:eastAsia="zh-CN"/>
        </w:rPr>
        <w:t xml:space="preserve">The maximum </w:t>
      </w:r>
      <w:proofErr w:type="spellStart"/>
      <w:r w:rsidRPr="00514125">
        <w:rPr>
          <w:lang w:eastAsia="zh-CN"/>
        </w:rPr>
        <w:t>pfd</w:t>
      </w:r>
      <w:proofErr w:type="spellEnd"/>
      <w:r w:rsidRPr="00514125">
        <w:rPr>
          <w:lang w:eastAsia="zh-CN"/>
        </w:rPr>
        <w:t xml:space="preserve"> produced at the surface of the Earth by emissions from a non-GSO space station transmitting in the </w:t>
      </w:r>
      <w:r w:rsidRPr="00514125">
        <w:t xml:space="preserve">frequency band </w:t>
      </w:r>
      <w:r w:rsidRPr="00514125">
        <w:rPr>
          <w:lang w:eastAsia="zh-CN"/>
        </w:rPr>
        <w:t>27.5-29.5 GHz shall not exceed:</w:t>
      </w:r>
    </w:p>
    <w:p w14:paraId="1F97F994" w14:textId="77777777" w:rsidR="00147F18" w:rsidRPr="00514125" w:rsidRDefault="00373E09" w:rsidP="00147F18">
      <w:pPr>
        <w:pStyle w:val="Headingi"/>
        <w:rPr>
          <w:lang w:eastAsia="ko-KR"/>
        </w:rPr>
      </w:pPr>
      <w:r w:rsidRPr="00514125">
        <w:rPr>
          <w:lang w:eastAsia="ko-KR"/>
        </w:rPr>
        <w:t>Option 1</w:t>
      </w:r>
    </w:p>
    <w:p w14:paraId="244E55F2"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(θ) = −115</w:t>
      </w:r>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w:t>
      </w:r>
      <w:r w:rsidRPr="00514125">
        <w:rPr>
          <w:lang w:eastAsia="zh-CN"/>
        </w:rPr>
        <w:sym w:font="Symbol" w:char="F0D7"/>
      </w:r>
      <w:r w:rsidRPr="00514125">
        <w:rPr>
          <w:lang w:eastAsia="zh-CN"/>
        </w:rPr>
        <w:t> 1 MHz)))</w:t>
      </w:r>
      <w:r w:rsidRPr="00514125">
        <w:rPr>
          <w:lang w:eastAsia="zh-CN"/>
        </w:rPr>
        <w:tab/>
        <w:t xml:space="preserve"> for</w:t>
      </w:r>
      <w:r w:rsidRPr="00514125">
        <w:rPr>
          <w:lang w:eastAsia="zh-CN"/>
        </w:rPr>
        <w:tab/>
        <w:t>0°</w:t>
      </w:r>
      <w:r w:rsidRPr="00514125">
        <w:rPr>
          <w:lang w:eastAsia="zh-CN"/>
        </w:rPr>
        <w:tab/>
        <w:t>≤ θ ≤ 5°</w:t>
      </w:r>
    </w:p>
    <w:p w14:paraId="6C43DAB6"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(θ) = −115 + 0.5(θ − 5)</w:t>
      </w:r>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w:t>
      </w:r>
      <w:r w:rsidRPr="00514125">
        <w:rPr>
          <w:lang w:eastAsia="zh-CN"/>
        </w:rPr>
        <w:sym w:font="Symbol" w:char="F0D7"/>
      </w:r>
      <w:r w:rsidRPr="00514125">
        <w:rPr>
          <w:lang w:eastAsia="zh-CN"/>
        </w:rPr>
        <w:t> 1 MHz)))</w:t>
      </w:r>
      <w:r w:rsidRPr="00514125">
        <w:rPr>
          <w:lang w:eastAsia="zh-CN"/>
        </w:rPr>
        <w:tab/>
        <w:t xml:space="preserve"> for</w:t>
      </w:r>
      <w:r w:rsidRPr="00514125">
        <w:rPr>
          <w:lang w:eastAsia="zh-CN"/>
        </w:rPr>
        <w:tab/>
        <w:t>5°</w:t>
      </w:r>
      <w:r w:rsidRPr="00514125">
        <w:rPr>
          <w:lang w:eastAsia="zh-CN"/>
        </w:rPr>
        <w:tab/>
        <w:t>≤ θ ≤ 25°</w:t>
      </w:r>
    </w:p>
    <w:p w14:paraId="022A61FF"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(θ) = −105</w:t>
      </w:r>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w:t>
      </w:r>
      <w:r w:rsidRPr="00514125">
        <w:rPr>
          <w:lang w:eastAsia="zh-CN"/>
        </w:rPr>
        <w:sym w:font="Symbol" w:char="F0D7"/>
      </w:r>
      <w:r w:rsidRPr="00514125">
        <w:rPr>
          <w:lang w:eastAsia="zh-CN"/>
        </w:rPr>
        <w:t> 1 MHz)))</w:t>
      </w:r>
      <w:r w:rsidRPr="00514125">
        <w:rPr>
          <w:lang w:eastAsia="zh-CN"/>
        </w:rPr>
        <w:tab/>
        <w:t xml:space="preserve"> for</w:t>
      </w:r>
      <w:r w:rsidRPr="00514125">
        <w:rPr>
          <w:lang w:eastAsia="zh-CN"/>
        </w:rPr>
        <w:tab/>
        <w:t>25°</w:t>
      </w:r>
      <w:r w:rsidRPr="00514125">
        <w:rPr>
          <w:lang w:eastAsia="zh-CN"/>
        </w:rPr>
        <w:tab/>
        <w:t>&lt; θ ≤ 90°</w:t>
      </w:r>
    </w:p>
    <w:p w14:paraId="2EFE1A14" w14:textId="77777777" w:rsidR="00147F18" w:rsidRPr="00514125" w:rsidRDefault="00373E09" w:rsidP="00147F18">
      <w:pPr>
        <w:rPr>
          <w:lang w:eastAsia="zh-CN"/>
        </w:rPr>
      </w:pPr>
      <w:r w:rsidRPr="00514125">
        <w:rPr>
          <w:lang w:eastAsia="zh-CN"/>
        </w:rPr>
        <w:t>where θ is the angle of arrival of the radio-frequency wave (degrees above the horizon).</w:t>
      </w:r>
    </w:p>
    <w:p w14:paraId="653B2BB6" w14:textId="77777777" w:rsidR="00147F18" w:rsidRPr="00514125" w:rsidRDefault="00373E09" w:rsidP="00147F18">
      <w:pPr>
        <w:pStyle w:val="Headingi"/>
        <w:rPr>
          <w:lang w:eastAsia="ko-KR"/>
        </w:rPr>
      </w:pPr>
      <w:r w:rsidRPr="00514125">
        <w:rPr>
          <w:lang w:eastAsia="ko-KR"/>
        </w:rPr>
        <w:t>End of Option 1</w:t>
      </w:r>
    </w:p>
    <w:p w14:paraId="2A08C9AC" w14:textId="77777777" w:rsidR="00147F18" w:rsidRPr="00514125" w:rsidRDefault="00373E09" w:rsidP="00147F18">
      <w:pPr>
        <w:pStyle w:val="Headingi"/>
        <w:rPr>
          <w:lang w:eastAsia="ko-KR"/>
        </w:rPr>
      </w:pPr>
      <w:r w:rsidRPr="00514125">
        <w:rPr>
          <w:lang w:eastAsia="ko-KR"/>
        </w:rPr>
        <w:t>Option 2-1</w:t>
      </w:r>
    </w:p>
    <w:p w14:paraId="2E2D9C2F"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(θ) = −136.2</w:t>
      </w:r>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w:t>
      </w:r>
      <w:r w:rsidRPr="00514125">
        <w:rPr>
          <w:lang w:eastAsia="zh-CN"/>
        </w:rPr>
        <w:sym w:font="Symbol" w:char="F0D7"/>
      </w:r>
      <w:r w:rsidRPr="00514125">
        <w:rPr>
          <w:lang w:eastAsia="zh-CN"/>
        </w:rPr>
        <w:t> 1 MHz)))</w:t>
      </w:r>
      <w:r w:rsidRPr="00514125">
        <w:rPr>
          <w:lang w:eastAsia="zh-CN"/>
        </w:rPr>
        <w:tab/>
        <w:t>for</w:t>
      </w:r>
      <w:r w:rsidRPr="00514125">
        <w:rPr>
          <w:lang w:eastAsia="zh-CN"/>
        </w:rPr>
        <w:tab/>
        <w:t>0°</w:t>
      </w:r>
      <w:r w:rsidRPr="00514125">
        <w:rPr>
          <w:lang w:eastAsia="zh-CN"/>
        </w:rPr>
        <w:tab/>
        <w:t>≤ θ ≤ 0.01°</w:t>
      </w:r>
    </w:p>
    <w:p w14:paraId="26CD829B"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(θ) = −132.4 + 1.9 ∙ </w:t>
      </w:r>
      <w:proofErr w:type="spellStart"/>
      <w:r w:rsidRPr="00514125">
        <w:rPr>
          <w:lang w:eastAsia="zh-CN"/>
        </w:rPr>
        <w:t>logθ</w:t>
      </w:r>
      <w:proofErr w:type="spellEnd"/>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w:t>
      </w:r>
      <w:r w:rsidRPr="00514125">
        <w:rPr>
          <w:lang w:eastAsia="zh-CN"/>
        </w:rPr>
        <w:sym w:font="Symbol" w:char="F0D7"/>
      </w:r>
      <w:r w:rsidRPr="00514125">
        <w:rPr>
          <w:lang w:eastAsia="zh-CN"/>
        </w:rPr>
        <w:t> 1 MHz)))</w:t>
      </w:r>
      <w:r w:rsidRPr="00514125">
        <w:rPr>
          <w:lang w:eastAsia="zh-CN"/>
        </w:rPr>
        <w:tab/>
        <w:t>for</w:t>
      </w:r>
      <w:r w:rsidRPr="00514125">
        <w:rPr>
          <w:lang w:eastAsia="zh-CN"/>
        </w:rPr>
        <w:tab/>
        <w:t>0.01°</w:t>
      </w:r>
      <w:r w:rsidRPr="00514125">
        <w:rPr>
          <w:lang w:eastAsia="zh-CN"/>
        </w:rPr>
        <w:tab/>
        <w:t>&lt; θ ≤ 0.3°</w:t>
      </w:r>
    </w:p>
    <w:p w14:paraId="35182B62"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(θ) = −127.7 + 11 ∙ </w:t>
      </w:r>
      <w:proofErr w:type="spellStart"/>
      <w:r w:rsidRPr="00514125">
        <w:rPr>
          <w:lang w:eastAsia="zh-CN"/>
        </w:rPr>
        <w:t>logθ</w:t>
      </w:r>
      <w:proofErr w:type="spellEnd"/>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w:t>
      </w:r>
      <w:r w:rsidRPr="00514125">
        <w:rPr>
          <w:lang w:eastAsia="zh-CN"/>
        </w:rPr>
        <w:sym w:font="Symbol" w:char="F0D7"/>
      </w:r>
      <w:r w:rsidRPr="00514125">
        <w:rPr>
          <w:lang w:eastAsia="zh-CN"/>
        </w:rPr>
        <w:t> 1 MHz)))</w:t>
      </w:r>
      <w:r w:rsidRPr="00514125">
        <w:rPr>
          <w:lang w:eastAsia="zh-CN"/>
        </w:rPr>
        <w:tab/>
        <w:t>for</w:t>
      </w:r>
      <w:r w:rsidRPr="00514125">
        <w:rPr>
          <w:lang w:eastAsia="zh-CN"/>
        </w:rPr>
        <w:tab/>
        <w:t>0.3°</w:t>
      </w:r>
      <w:r w:rsidRPr="00514125">
        <w:rPr>
          <w:lang w:eastAsia="zh-CN"/>
        </w:rPr>
        <w:tab/>
        <w:t>&lt; θ ≤ 1°</w:t>
      </w:r>
    </w:p>
    <w:p w14:paraId="7B45157B"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(θ) = −127.7 + 18 ∙ </w:t>
      </w:r>
      <w:proofErr w:type="spellStart"/>
      <w:r w:rsidRPr="00514125">
        <w:rPr>
          <w:lang w:eastAsia="zh-CN"/>
        </w:rPr>
        <w:t>logθ</w:t>
      </w:r>
      <w:proofErr w:type="spellEnd"/>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w:t>
      </w:r>
      <w:r w:rsidRPr="00514125">
        <w:rPr>
          <w:lang w:eastAsia="zh-CN"/>
        </w:rPr>
        <w:sym w:font="Symbol" w:char="F0D7"/>
      </w:r>
      <w:r w:rsidRPr="00514125">
        <w:rPr>
          <w:lang w:eastAsia="zh-CN"/>
        </w:rPr>
        <w:t> 1 MHz)))</w:t>
      </w:r>
      <w:r w:rsidRPr="00514125">
        <w:rPr>
          <w:lang w:eastAsia="zh-CN"/>
        </w:rPr>
        <w:tab/>
        <w:t>for</w:t>
      </w:r>
      <w:r w:rsidRPr="00514125">
        <w:rPr>
          <w:lang w:eastAsia="zh-CN"/>
        </w:rPr>
        <w:tab/>
        <w:t>1°</w:t>
      </w:r>
      <w:r w:rsidRPr="00514125">
        <w:rPr>
          <w:lang w:eastAsia="zh-CN"/>
        </w:rPr>
        <w:tab/>
        <w:t>&lt; θ ≤ 2°</w:t>
      </w:r>
    </w:p>
    <w:p w14:paraId="24560972"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(θ) = −129.4 + 23.7 ∙ </w:t>
      </w:r>
      <w:proofErr w:type="spellStart"/>
      <w:r w:rsidRPr="00514125">
        <w:rPr>
          <w:lang w:eastAsia="zh-CN"/>
        </w:rPr>
        <w:t>logθ</w:t>
      </w:r>
      <w:proofErr w:type="spellEnd"/>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w:t>
      </w:r>
      <w:r w:rsidRPr="00514125">
        <w:rPr>
          <w:lang w:eastAsia="zh-CN"/>
        </w:rPr>
        <w:sym w:font="Symbol" w:char="F0D7"/>
      </w:r>
      <w:r w:rsidRPr="00514125">
        <w:rPr>
          <w:lang w:eastAsia="zh-CN"/>
        </w:rPr>
        <w:t> 1 MHz)))</w:t>
      </w:r>
      <w:r w:rsidRPr="00514125">
        <w:rPr>
          <w:lang w:eastAsia="zh-CN"/>
        </w:rPr>
        <w:tab/>
        <w:t>for</w:t>
      </w:r>
      <w:r w:rsidRPr="00514125">
        <w:rPr>
          <w:lang w:eastAsia="zh-CN"/>
        </w:rPr>
        <w:tab/>
        <w:t>2°</w:t>
      </w:r>
      <w:r w:rsidRPr="00514125">
        <w:rPr>
          <w:lang w:eastAsia="zh-CN"/>
        </w:rPr>
        <w:tab/>
        <w:t>&lt; θ ≤ 8°</w:t>
      </w:r>
    </w:p>
    <w:p w14:paraId="13B51456"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(θ) = −108</w:t>
      </w:r>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w:t>
      </w:r>
      <w:r w:rsidRPr="00514125">
        <w:rPr>
          <w:lang w:eastAsia="zh-CN"/>
        </w:rPr>
        <w:sym w:font="Symbol" w:char="F0D7"/>
      </w:r>
      <w:r w:rsidRPr="00514125">
        <w:rPr>
          <w:lang w:eastAsia="zh-CN"/>
        </w:rPr>
        <w:t> 1 MHz)))</w:t>
      </w:r>
      <w:r w:rsidRPr="00514125">
        <w:rPr>
          <w:lang w:eastAsia="zh-CN"/>
        </w:rPr>
        <w:tab/>
        <w:t>for</w:t>
      </w:r>
      <w:r w:rsidRPr="00514125">
        <w:rPr>
          <w:lang w:eastAsia="zh-CN"/>
        </w:rPr>
        <w:tab/>
        <w:t>8°</w:t>
      </w:r>
      <w:r w:rsidRPr="00514125">
        <w:rPr>
          <w:lang w:eastAsia="zh-CN"/>
        </w:rPr>
        <w:tab/>
        <w:t>&lt; θ ≤ 90.0°</w:t>
      </w:r>
    </w:p>
    <w:p w14:paraId="24D9EA61" w14:textId="77777777" w:rsidR="00147F18" w:rsidRPr="00514125" w:rsidRDefault="00373E09" w:rsidP="00147F18">
      <w:pPr>
        <w:rPr>
          <w:lang w:eastAsia="ko-KR"/>
        </w:rPr>
      </w:pPr>
      <w:r w:rsidRPr="00514125">
        <w:rPr>
          <w:lang w:eastAsia="ko-KR"/>
        </w:rPr>
        <w:lastRenderedPageBreak/>
        <w:t xml:space="preserve">where </w:t>
      </w:r>
      <w:r w:rsidRPr="00514125">
        <w:rPr>
          <w:lang w:eastAsia="zh-CN"/>
        </w:rPr>
        <w:t>θ</w:t>
      </w:r>
      <w:r w:rsidRPr="00514125">
        <w:rPr>
          <w:lang w:eastAsia="ko-KR"/>
        </w:rPr>
        <w:t xml:space="preserve"> is the angle of arrival of the radio-frequency wave (degrees above the horizon).</w:t>
      </w:r>
    </w:p>
    <w:p w14:paraId="57015B7C" w14:textId="77777777" w:rsidR="00147F18" w:rsidRPr="00514125" w:rsidRDefault="00373E09" w:rsidP="00147F18">
      <w:pPr>
        <w:pStyle w:val="Headingi"/>
        <w:rPr>
          <w:lang w:eastAsia="ko-KR"/>
        </w:rPr>
      </w:pPr>
      <w:r w:rsidRPr="00514125">
        <w:rPr>
          <w:lang w:eastAsia="ko-KR"/>
        </w:rPr>
        <w:t>End of Option 2-1</w:t>
      </w:r>
    </w:p>
    <w:p w14:paraId="6A1F927D" w14:textId="77777777" w:rsidR="00147F18" w:rsidRPr="00514125" w:rsidRDefault="00373E09" w:rsidP="00147F18">
      <w:pPr>
        <w:pStyle w:val="Headingi"/>
        <w:rPr>
          <w:lang w:eastAsia="ko-KR"/>
        </w:rPr>
      </w:pPr>
      <w:r w:rsidRPr="00514125">
        <w:rPr>
          <w:lang w:eastAsia="ko-KR"/>
        </w:rPr>
        <w:t>Option 2-2</w:t>
      </w:r>
    </w:p>
    <w:p w14:paraId="5843BB92"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(δ) = −124.7</w:t>
      </w:r>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xml:space="preserve"> ⸱ 14 MHz))) </w:t>
      </w:r>
      <w:r w:rsidRPr="00514125">
        <w:rPr>
          <w:lang w:eastAsia="zh-CN"/>
        </w:rPr>
        <w:tab/>
        <w:t>for</w:t>
      </w:r>
      <w:r w:rsidRPr="00514125">
        <w:rPr>
          <w:lang w:eastAsia="zh-CN"/>
        </w:rPr>
        <w:tab/>
        <w:t>0°</w:t>
      </w:r>
      <w:r w:rsidRPr="00514125">
        <w:rPr>
          <w:lang w:eastAsia="zh-CN"/>
        </w:rPr>
        <w:tab/>
        <w:t xml:space="preserve"> ≤ δ ≤ 0.01°</w:t>
      </w:r>
    </w:p>
    <w:p w14:paraId="397FBB0A"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(δ) = −120.9 + 1.9 ∙ log δ</w:t>
      </w:r>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 14 MHz)))</w:t>
      </w:r>
      <w:r w:rsidRPr="00514125">
        <w:rPr>
          <w:lang w:eastAsia="zh-CN"/>
        </w:rPr>
        <w:tab/>
        <w:t>for</w:t>
      </w:r>
      <w:r w:rsidRPr="00514125">
        <w:rPr>
          <w:lang w:eastAsia="zh-CN"/>
        </w:rPr>
        <w:tab/>
        <w:t>0.01°</w:t>
      </w:r>
      <w:r w:rsidRPr="00514125">
        <w:rPr>
          <w:lang w:eastAsia="zh-CN"/>
        </w:rPr>
        <w:tab/>
        <w:t xml:space="preserve"> &lt; δ ≤ 0.3°</w:t>
      </w:r>
    </w:p>
    <w:p w14:paraId="743730CB"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(δ) = −116.2 + 11 ∙ log δ</w:t>
      </w:r>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xml:space="preserve"> ⸱ 14 MHz))) </w:t>
      </w:r>
      <w:r w:rsidRPr="00514125">
        <w:rPr>
          <w:lang w:eastAsia="zh-CN"/>
        </w:rPr>
        <w:tab/>
        <w:t>for</w:t>
      </w:r>
      <w:r w:rsidRPr="00514125">
        <w:rPr>
          <w:lang w:eastAsia="zh-CN"/>
        </w:rPr>
        <w:tab/>
        <w:t>0.3°</w:t>
      </w:r>
      <w:r w:rsidRPr="00514125">
        <w:rPr>
          <w:lang w:eastAsia="zh-CN"/>
        </w:rPr>
        <w:tab/>
        <w:t xml:space="preserve"> &lt; δ ≤ 1°</w:t>
      </w:r>
    </w:p>
    <w:p w14:paraId="0457C480"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(δ) = −116.2 + 18 ∙ log δ</w:t>
      </w:r>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xml:space="preserve"> ⸱ 14 MHz))) </w:t>
      </w:r>
      <w:r w:rsidRPr="00514125">
        <w:rPr>
          <w:lang w:eastAsia="zh-CN"/>
        </w:rPr>
        <w:tab/>
        <w:t>for</w:t>
      </w:r>
      <w:r w:rsidRPr="00514125">
        <w:rPr>
          <w:lang w:eastAsia="zh-CN"/>
        </w:rPr>
        <w:tab/>
        <w:t>1°</w:t>
      </w:r>
      <w:r w:rsidRPr="00514125">
        <w:rPr>
          <w:lang w:eastAsia="zh-CN"/>
        </w:rPr>
        <w:tab/>
        <w:t xml:space="preserve"> &lt; δ ≤ 2°</w:t>
      </w:r>
    </w:p>
    <w:p w14:paraId="361A1394"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(δ) = −117.9 + 23.7 ∙ log δ</w:t>
      </w:r>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xml:space="preserve"> ⸱ 14 MHz))) </w:t>
      </w:r>
      <w:r w:rsidRPr="00514125">
        <w:rPr>
          <w:lang w:eastAsia="zh-CN"/>
        </w:rPr>
        <w:tab/>
        <w:t>for</w:t>
      </w:r>
      <w:r w:rsidRPr="00514125">
        <w:rPr>
          <w:lang w:eastAsia="zh-CN"/>
        </w:rPr>
        <w:tab/>
        <w:t>2°</w:t>
      </w:r>
      <w:r w:rsidRPr="00514125">
        <w:rPr>
          <w:lang w:eastAsia="zh-CN"/>
        </w:rPr>
        <w:tab/>
        <w:t xml:space="preserve"> &lt; δ ≤ 8°</w:t>
      </w:r>
    </w:p>
    <w:p w14:paraId="216DEDA2" w14:textId="77777777" w:rsidR="00147F18" w:rsidRPr="00514125" w:rsidRDefault="00373E09" w:rsidP="00147F18">
      <w:pPr>
        <w:tabs>
          <w:tab w:val="left" w:pos="4395"/>
          <w:tab w:val="left" w:pos="6804"/>
          <w:tab w:val="right" w:pos="7867"/>
          <w:tab w:val="left" w:pos="7938"/>
        </w:tabs>
        <w:spacing w:after="120"/>
        <w:rPr>
          <w:lang w:eastAsia="zh-CN"/>
        </w:rPr>
      </w:pPr>
      <w:r w:rsidRPr="00514125">
        <w:rPr>
          <w:lang w:eastAsia="zh-CN"/>
        </w:rPr>
        <w:tab/>
      </w:r>
      <w:proofErr w:type="spellStart"/>
      <w:r w:rsidRPr="00514125">
        <w:rPr>
          <w:lang w:eastAsia="zh-CN"/>
        </w:rPr>
        <w:t>pfd</w:t>
      </w:r>
      <w:proofErr w:type="spellEnd"/>
      <w:r w:rsidRPr="00514125">
        <w:rPr>
          <w:lang w:eastAsia="zh-CN"/>
        </w:rPr>
        <w:t>(δ) = −96.5</w:t>
      </w:r>
      <w:r w:rsidRPr="00514125">
        <w:rPr>
          <w:lang w:eastAsia="zh-CN"/>
        </w:rPr>
        <w:tab/>
        <w:t>(</w:t>
      </w:r>
      <w:proofErr w:type="gramStart"/>
      <w:r w:rsidRPr="00514125">
        <w:rPr>
          <w:lang w:eastAsia="zh-CN"/>
        </w:rPr>
        <w:t>dB(</w:t>
      </w:r>
      <w:proofErr w:type="gramEnd"/>
      <w:r w:rsidRPr="00514125">
        <w:rPr>
          <w:lang w:eastAsia="zh-CN"/>
        </w:rPr>
        <w:t>W/(m</w:t>
      </w:r>
      <w:r w:rsidRPr="00514125">
        <w:rPr>
          <w:vertAlign w:val="superscript"/>
          <w:lang w:eastAsia="zh-CN"/>
        </w:rPr>
        <w:t>2</w:t>
      </w:r>
      <w:r w:rsidRPr="00514125">
        <w:rPr>
          <w:lang w:eastAsia="zh-CN"/>
        </w:rPr>
        <w:t xml:space="preserve"> ⸱ 14 MHz))) </w:t>
      </w:r>
      <w:r w:rsidRPr="00514125">
        <w:rPr>
          <w:lang w:eastAsia="zh-CN"/>
        </w:rPr>
        <w:tab/>
        <w:t>for</w:t>
      </w:r>
      <w:r w:rsidRPr="00514125">
        <w:rPr>
          <w:lang w:eastAsia="zh-CN"/>
        </w:rPr>
        <w:tab/>
        <w:t>8°</w:t>
      </w:r>
      <w:r w:rsidRPr="00514125">
        <w:rPr>
          <w:lang w:eastAsia="zh-CN"/>
        </w:rPr>
        <w:tab/>
        <w:t xml:space="preserve"> &lt; δ ≤ 90°</w:t>
      </w:r>
    </w:p>
    <w:p w14:paraId="114223AA" w14:textId="77777777" w:rsidR="00147F18" w:rsidRPr="00514125" w:rsidRDefault="00373E09" w:rsidP="00147F18">
      <w:pPr>
        <w:rPr>
          <w:lang w:eastAsia="ko-KR"/>
        </w:rPr>
      </w:pPr>
      <w:r w:rsidRPr="00514125">
        <w:rPr>
          <w:lang w:eastAsia="ko-KR"/>
        </w:rPr>
        <w:t xml:space="preserve">where δ is the angle of arrival of the radio-frequency wave (degrees above the horizon). </w:t>
      </w:r>
    </w:p>
    <w:p w14:paraId="315EF2FF" w14:textId="77777777" w:rsidR="00147F18" w:rsidRPr="00514125" w:rsidRDefault="00373E09" w:rsidP="00147F18">
      <w:pPr>
        <w:pStyle w:val="Headingi"/>
        <w:rPr>
          <w:strike/>
          <w:lang w:eastAsia="ko-KR"/>
        </w:rPr>
      </w:pPr>
      <w:r w:rsidRPr="00514125">
        <w:rPr>
          <w:lang w:eastAsia="ko-KR"/>
        </w:rPr>
        <w:t>End of Option 2-2</w:t>
      </w:r>
    </w:p>
    <w:p w14:paraId="229CE9FE" w14:textId="77777777" w:rsidR="00773248" w:rsidRPr="00514125" w:rsidRDefault="00773248" w:rsidP="00773248">
      <w:pPr>
        <w:rPr>
          <w:rFonts w:eastAsia="Malgun Gothic"/>
          <w:lang w:eastAsia="ko-KR"/>
        </w:rPr>
      </w:pPr>
    </w:p>
    <w:p w14:paraId="78C98871" w14:textId="77777777" w:rsidR="00147F18" w:rsidRPr="00514125" w:rsidRDefault="00373E09" w:rsidP="00147F18">
      <w:pPr>
        <w:pStyle w:val="AppendixNo"/>
      </w:pPr>
      <w:r w:rsidRPr="00514125">
        <w:t>APPENDIX</w:t>
      </w:r>
    </w:p>
    <w:p w14:paraId="668448B7" w14:textId="77777777" w:rsidR="00147F18" w:rsidRPr="00514125" w:rsidRDefault="00373E09" w:rsidP="00147F18">
      <w:pPr>
        <w:pStyle w:val="Normalaftertitle"/>
      </w:pPr>
      <w:r w:rsidRPr="00514125">
        <w:t xml:space="preserve">To check the compliance of the non-GSO emissions with the </w:t>
      </w:r>
      <w:proofErr w:type="spellStart"/>
      <w:r w:rsidRPr="00514125">
        <w:t>pfd</w:t>
      </w:r>
      <w:proofErr w:type="spellEnd"/>
      <w:r w:rsidRPr="00514125">
        <w:t xml:space="preserve"> mask described in Annex 2, the following procedures shall be followed:</w:t>
      </w:r>
    </w:p>
    <w:p w14:paraId="7BE68372" w14:textId="77777777" w:rsidR="00147F18" w:rsidRPr="00514125" w:rsidRDefault="00373E09" w:rsidP="00147F18">
      <w:pPr>
        <w:pStyle w:val="enumlev1"/>
      </w:pPr>
      <w:r w:rsidRPr="00514125">
        <w:t>1)</w:t>
      </w:r>
      <w:r w:rsidRPr="00514125">
        <w:tab/>
        <w:t>Parameter</w:t>
      </w:r>
      <w:r w:rsidRPr="00514125">
        <w:rPr>
          <w:i/>
          <w:iCs/>
        </w:rPr>
        <w:t> a</w:t>
      </w:r>
      <w:r w:rsidRPr="00514125">
        <w:t xml:space="preserve"> </w:t>
      </w:r>
      <w:r w:rsidRPr="00514125">
        <w:rPr>
          <w:rFonts w:eastAsiaTheme="minorEastAsia"/>
        </w:rPr>
        <w:t xml:space="preserve">is the orbital altitude (km) of the </w:t>
      </w:r>
      <w:r w:rsidRPr="00514125">
        <w:t xml:space="preserve">non-GSO system identified in </w:t>
      </w:r>
      <w:r w:rsidRPr="00514125">
        <w:rPr>
          <w:i/>
          <w:iCs/>
        </w:rPr>
        <w:t>resolves further</w:t>
      </w:r>
      <w:r w:rsidRPr="00514125">
        <w:t> 1c</w:t>
      </w:r>
      <w:r w:rsidRPr="00514125">
        <w:rPr>
          <w:i/>
          <w:iCs/>
        </w:rPr>
        <w:t>)</w:t>
      </w:r>
      <w:r w:rsidRPr="00514125">
        <w:t xml:space="preserve"> or in </w:t>
      </w:r>
      <w:r w:rsidRPr="00514125">
        <w:rPr>
          <w:i/>
          <w:iCs/>
        </w:rPr>
        <w:t>resolves further</w:t>
      </w:r>
      <w:r w:rsidRPr="00514125">
        <w:t> 1</w:t>
      </w:r>
      <w:r w:rsidRPr="00514125">
        <w:rPr>
          <w:i/>
          <w:iCs/>
        </w:rPr>
        <w:t>d)</w:t>
      </w:r>
      <w:r w:rsidRPr="00514125">
        <w:t xml:space="preserve">, </w:t>
      </w:r>
      <w:r w:rsidRPr="00514125">
        <w:rPr>
          <w:i/>
          <w:iCs/>
        </w:rPr>
        <w:t>PSD</w:t>
      </w:r>
      <w:r w:rsidRPr="00514125">
        <w:t xml:space="preserve"> is the power spectral density in the reference bandwidth associated with the </w:t>
      </w:r>
      <w:proofErr w:type="spellStart"/>
      <w:r w:rsidRPr="00514125">
        <w:t>pfd</w:t>
      </w:r>
      <w:proofErr w:type="spellEnd"/>
      <w:r w:rsidRPr="00514125">
        <w:t xml:space="preserve"> </w:t>
      </w:r>
      <w:proofErr w:type="gramStart"/>
      <w:r w:rsidRPr="00514125">
        <w:t>limit, and</w:t>
      </w:r>
      <w:proofErr w:type="gramEnd"/>
      <w:r w:rsidRPr="00514125">
        <w:t xml:space="preserve"> compute the off-axis gain pattern </w:t>
      </w:r>
      <w:proofErr w:type="spellStart"/>
      <w:r w:rsidRPr="00514125">
        <w:rPr>
          <w:i/>
          <w:iCs/>
        </w:rPr>
        <w:t>Gtx</w:t>
      </w:r>
      <w:proofErr w:type="spellEnd"/>
      <w:r w:rsidRPr="00514125">
        <w:t xml:space="preserve">(φ), with φ being the off-axis angle in the direction of the terrestrial receiver. Assume the Earth is a sphere whose radius, </w:t>
      </w:r>
      <w:r w:rsidRPr="00514125">
        <w:rPr>
          <w:i/>
          <w:iCs/>
        </w:rPr>
        <w:t>R</w:t>
      </w:r>
      <w:r w:rsidRPr="00514125">
        <w:rPr>
          <w:i/>
          <w:iCs/>
          <w:vertAlign w:val="subscript"/>
        </w:rPr>
        <w:t>e</w:t>
      </w:r>
      <w:r w:rsidRPr="00514125">
        <w:t>, is 6 378 km.</w:t>
      </w:r>
    </w:p>
    <w:p w14:paraId="554DACFD" w14:textId="77777777" w:rsidR="00147F18" w:rsidRPr="00514125" w:rsidRDefault="00373E09" w:rsidP="00147F18">
      <w:pPr>
        <w:pStyle w:val="enumlev1"/>
      </w:pPr>
      <w:r w:rsidRPr="00514125">
        <w:t>2)</w:t>
      </w:r>
      <w:r w:rsidRPr="00514125">
        <w:tab/>
        <w:t>Compute the angle, as seen from the non-GSO system transmitting in frequency range 27.5-29.5 GHz (the user space station), between the centre of the Earth and the GSO network or non-GSO systems receiving in the frequency range 27.5-29.5 GHz (the service provider space station) assuming that the user is at the edge of the cone of coverage with the formula:</w:t>
      </w:r>
    </w:p>
    <w:p w14:paraId="1FF25A6D" w14:textId="77777777" w:rsidR="00147F18" w:rsidRPr="00514125" w:rsidRDefault="00373E09" w:rsidP="00147F18">
      <w:pPr>
        <w:pStyle w:val="Equation"/>
      </w:pPr>
      <w:r w:rsidRPr="00514125">
        <w:tab/>
      </w:r>
      <w:r w:rsidRPr="00514125">
        <w:tab/>
      </w:r>
      <w:r w:rsidRPr="0094383A">
        <w:rPr>
          <w:position w:val="-32"/>
        </w:rPr>
        <w:object w:dxaOrig="1840" w:dyaOrig="760" w14:anchorId="1A58903B">
          <v:shape id="shape525" o:spid="_x0000_i1036" type="#_x0000_t75" style="width:92.55pt;height:40.45pt" o:ole="">
            <v:imagedata r:id="rId42" o:title=""/>
          </v:shape>
          <o:OLEObject Type="Embed" ProgID="Equation.DSMT4" ShapeID="shape525" DrawAspect="Content" ObjectID="_1754380198" r:id="rId43"/>
        </w:object>
      </w:r>
    </w:p>
    <w:p w14:paraId="2F83CC62" w14:textId="77777777" w:rsidR="00147F18" w:rsidRPr="00514125" w:rsidRDefault="00373E09" w:rsidP="00147F18">
      <w:pPr>
        <w:pStyle w:val="enumlev1"/>
      </w:pPr>
      <w:r w:rsidRPr="00514125">
        <w:t>3)</w:t>
      </w:r>
      <w:r w:rsidRPr="00514125">
        <w:tab/>
        <w:t>Sweep angle of arrival to the terrestrial station, θ from 0 to 90 degrees in 0.1-degree increments.</w:t>
      </w:r>
    </w:p>
    <w:p w14:paraId="6E449BB3" w14:textId="77777777" w:rsidR="00147F18" w:rsidRPr="00514125" w:rsidRDefault="00373E09" w:rsidP="00147F18">
      <w:pPr>
        <w:pStyle w:val="enumlev1"/>
      </w:pPr>
      <w:r w:rsidRPr="00514125">
        <w:t>4)</w:t>
      </w:r>
      <w:r w:rsidRPr="00514125">
        <w:tab/>
        <w:t xml:space="preserve">Compute satellite angle </w:t>
      </w:r>
      <w:r w:rsidRPr="0094383A">
        <w:rPr>
          <w:position w:val="-32"/>
        </w:rPr>
        <w:object w:dxaOrig="2700" w:dyaOrig="760" w14:anchorId="52A1EDCA">
          <v:shape id="shape528" o:spid="_x0000_i1037" type="#_x0000_t75" style="width:132.05pt;height:39.5pt" o:ole="">
            <v:imagedata r:id="rId44" o:title=""/>
          </v:shape>
          <o:OLEObject Type="Embed" ProgID="Equation.DSMT4" ShapeID="shape528" DrawAspect="Content" ObjectID="_1754380199" r:id="rId45"/>
        </w:object>
      </w:r>
      <w:r w:rsidRPr="00514125">
        <w:t xml:space="preserve">. </w:t>
      </w:r>
    </w:p>
    <w:p w14:paraId="59160289" w14:textId="77777777" w:rsidR="00147F18" w:rsidRPr="00514125" w:rsidRDefault="00373E09" w:rsidP="00147F18">
      <w:pPr>
        <w:pStyle w:val="enumlev1"/>
      </w:pPr>
      <w:r w:rsidRPr="00514125">
        <w:t>5)</w:t>
      </w:r>
      <w:r w:rsidRPr="00514125">
        <w:tab/>
        <w:t>Compute off-axis angle φ = 180 − δ − γ.</w:t>
      </w:r>
    </w:p>
    <w:p w14:paraId="3C6C19D0" w14:textId="77777777" w:rsidR="00147F18" w:rsidRPr="00514125" w:rsidRDefault="00373E09" w:rsidP="00147F18">
      <w:pPr>
        <w:pStyle w:val="enumlev1"/>
      </w:pPr>
      <w:r w:rsidRPr="00514125">
        <w:t>6)</w:t>
      </w:r>
      <w:r w:rsidRPr="00514125">
        <w:tab/>
      </w:r>
      <w:r w:rsidRPr="00514125">
        <w:rPr>
          <w:rFonts w:eastAsiaTheme="minorEastAsia"/>
        </w:rPr>
        <w:t xml:space="preserve">Compute the gain </w:t>
      </w:r>
      <w:proofErr w:type="spellStart"/>
      <w:r w:rsidRPr="00514125">
        <w:rPr>
          <w:rFonts w:eastAsiaTheme="minorEastAsia"/>
          <w:i/>
          <w:iCs/>
        </w:rPr>
        <w:t>Gtx</w:t>
      </w:r>
      <w:proofErr w:type="spellEnd"/>
      <w:r w:rsidRPr="00514125">
        <w:rPr>
          <w:rFonts w:eastAsiaTheme="minorEastAsia"/>
        </w:rPr>
        <w:t xml:space="preserve"> in </w:t>
      </w:r>
      <w:proofErr w:type="spellStart"/>
      <w:r w:rsidRPr="00514125">
        <w:rPr>
          <w:rFonts w:eastAsiaTheme="minorEastAsia"/>
        </w:rPr>
        <w:t>dBi</w:t>
      </w:r>
      <w:proofErr w:type="spellEnd"/>
      <w:r w:rsidRPr="00514125">
        <w:rPr>
          <w:rFonts w:eastAsiaTheme="minorEastAsia"/>
        </w:rPr>
        <w:t xml:space="preserve"> towards the Earth point for each of the angles from step 5, using the user space station transmit antenna pattern.</w:t>
      </w:r>
    </w:p>
    <w:p w14:paraId="1A270473" w14:textId="77777777" w:rsidR="00147F18" w:rsidRPr="00514125" w:rsidRDefault="00373E09" w:rsidP="00147F18">
      <w:pPr>
        <w:pStyle w:val="enumlev1"/>
      </w:pPr>
      <w:r w:rsidRPr="00514125">
        <w:t>7)</w:t>
      </w:r>
      <w:r w:rsidRPr="00514125">
        <w:tab/>
      </w:r>
      <w:r w:rsidRPr="00514125">
        <w:rPr>
          <w:rFonts w:eastAsiaTheme="minorEastAsia"/>
        </w:rPr>
        <w:t xml:space="preserve">Compute slant range </w:t>
      </w:r>
      <w:r w:rsidRPr="0094383A">
        <w:rPr>
          <w:position w:val="-32"/>
        </w:rPr>
        <w:object w:dxaOrig="2560" w:dyaOrig="740" w14:anchorId="292C4DBA">
          <v:shape id="shape531" o:spid="_x0000_i1038" type="#_x0000_t75" style="width:131.15pt;height:37.4pt" o:ole="">
            <v:imagedata r:id="rId46" o:title=""/>
          </v:shape>
          <o:OLEObject Type="Embed" ProgID="Equation.DSMT4" ShapeID="shape531" DrawAspect="Content" ObjectID="_1754380200" r:id="rId47"/>
        </w:object>
      </w:r>
      <w:r w:rsidRPr="00514125">
        <w:t>.</w:t>
      </w:r>
    </w:p>
    <w:p w14:paraId="65E278FB" w14:textId="77777777" w:rsidR="00147F18" w:rsidRPr="00514125" w:rsidRDefault="00373E09" w:rsidP="00147F18">
      <w:pPr>
        <w:pStyle w:val="enumlev1"/>
      </w:pPr>
      <w:r w:rsidRPr="00514125">
        <w:lastRenderedPageBreak/>
        <w:t>8)</w:t>
      </w:r>
      <w:r w:rsidRPr="00514125">
        <w:tab/>
      </w:r>
      <w:r w:rsidRPr="00514125">
        <w:rPr>
          <w:rFonts w:eastAsiaTheme="minorEastAsia"/>
        </w:rPr>
        <w:t xml:space="preserve">Compute the atmospheric attenuation </w:t>
      </w:r>
      <w:proofErr w:type="spellStart"/>
      <w:r w:rsidRPr="00514125">
        <w:rPr>
          <w:rFonts w:eastAsiaTheme="minorEastAsia"/>
          <w:i/>
          <w:iCs/>
        </w:rPr>
        <w:t>A</w:t>
      </w:r>
      <w:r w:rsidRPr="00514125">
        <w:rPr>
          <w:rFonts w:eastAsiaTheme="minorEastAsia"/>
          <w:i/>
          <w:iCs/>
          <w:vertAlign w:val="subscript"/>
        </w:rPr>
        <w:t>atm</w:t>
      </w:r>
      <w:proofErr w:type="spellEnd"/>
      <w:r w:rsidRPr="00514125">
        <w:rPr>
          <w:rFonts w:eastAsiaTheme="minorEastAsia"/>
        </w:rPr>
        <w:t xml:space="preserve"> in dB, for the corresponding angle of arrival, θ, using Recommendation ITU</w:t>
      </w:r>
      <w:r w:rsidRPr="00514125">
        <w:rPr>
          <w:rFonts w:eastAsiaTheme="minorEastAsia"/>
        </w:rPr>
        <w:noBreakHyphen/>
        <w:t>R P.676</w:t>
      </w:r>
      <w:r w:rsidRPr="00514125">
        <w:rPr>
          <w:rFonts w:eastAsiaTheme="minorEastAsia"/>
        </w:rPr>
        <w:noBreakHyphen/>
        <w:t>13 with the mean global standard atmosphere from Recommendation ITU</w:t>
      </w:r>
      <w:r w:rsidRPr="00514125">
        <w:rPr>
          <w:rFonts w:eastAsiaTheme="minorEastAsia"/>
        </w:rPr>
        <w:noBreakHyphen/>
        <w:t>R P.835</w:t>
      </w:r>
      <w:r w:rsidRPr="00514125">
        <w:rPr>
          <w:rFonts w:eastAsiaTheme="minorEastAsia"/>
        </w:rPr>
        <w:noBreakHyphen/>
        <w:t>6.</w:t>
      </w:r>
    </w:p>
    <w:p w14:paraId="3C4820C8" w14:textId="77777777" w:rsidR="00147F18" w:rsidRPr="00514125" w:rsidRDefault="00373E09" w:rsidP="00147F18">
      <w:pPr>
        <w:pStyle w:val="enumlev1"/>
      </w:pPr>
      <w:r w:rsidRPr="00514125">
        <w:t>9)</w:t>
      </w:r>
      <w:r w:rsidRPr="00514125">
        <w:tab/>
      </w:r>
      <w:r w:rsidRPr="00514125">
        <w:rPr>
          <w:rFonts w:eastAsiaTheme="minorEastAsia"/>
        </w:rPr>
        <w:t xml:space="preserve">Compute the </w:t>
      </w:r>
      <w:r w:rsidRPr="00514125">
        <w:rPr>
          <w:rFonts w:eastAsiaTheme="minorEastAsia"/>
          <w:i/>
          <w:iCs/>
        </w:rPr>
        <w:t>PFD</w:t>
      </w:r>
      <w:r w:rsidRPr="00514125">
        <w:rPr>
          <w:rFonts w:eastAsiaTheme="minorEastAsia"/>
        </w:rPr>
        <w:t xml:space="preserve"> on the ground as:</w:t>
      </w:r>
    </w:p>
    <w:p w14:paraId="361E6C34" w14:textId="77777777" w:rsidR="00147F18" w:rsidRPr="00514125" w:rsidRDefault="00373E09" w:rsidP="00147F18">
      <w:pPr>
        <w:pStyle w:val="Equation"/>
      </w:pPr>
      <w:r w:rsidRPr="00514125">
        <w:tab/>
      </w:r>
      <w:r w:rsidRPr="00514125">
        <w:tab/>
      </w:r>
      <w:r w:rsidRPr="0094383A">
        <w:rPr>
          <w:position w:val="-22"/>
        </w:rPr>
        <w:object w:dxaOrig="4860" w:dyaOrig="560" w14:anchorId="23AEAF44">
          <v:shape id="shape534" o:spid="_x0000_i1039" type="#_x0000_t75" style="width:244.2pt;height:28.2pt" o:ole="">
            <v:imagedata r:id="rId48" o:title=""/>
          </v:shape>
          <o:OLEObject Type="Embed" ProgID="Equation.DSMT4" ShapeID="shape534" DrawAspect="Content" ObjectID="_1754380201" r:id="rId49"/>
        </w:object>
      </w:r>
    </w:p>
    <w:p w14:paraId="4829CEAC" w14:textId="77777777" w:rsidR="00147F18" w:rsidRPr="00514125" w:rsidRDefault="00373E09" w:rsidP="00147F18">
      <w:pPr>
        <w:pStyle w:val="AnnexNo"/>
        <w:rPr>
          <w:lang w:eastAsia="zh-CN"/>
        </w:rPr>
      </w:pPr>
      <w:bookmarkStart w:id="949" w:name="_Toc119922780"/>
      <w:r w:rsidRPr="00514125">
        <w:rPr>
          <w:lang w:eastAsia="zh-CN"/>
        </w:rPr>
        <w:t>ANNEX 3 TO draft new RESOLUTION [A117-B] (WRC</w:t>
      </w:r>
      <w:r w:rsidRPr="00514125">
        <w:rPr>
          <w:lang w:eastAsia="zh-CN"/>
        </w:rPr>
        <w:noBreakHyphen/>
        <w:t>23)</w:t>
      </w:r>
      <w:bookmarkEnd w:id="949"/>
    </w:p>
    <w:p w14:paraId="06EA76C7" w14:textId="77777777" w:rsidR="00147F18" w:rsidRPr="00514125" w:rsidRDefault="00373E09" w:rsidP="00147F18">
      <w:pPr>
        <w:pStyle w:val="Annextitle"/>
        <w:rPr>
          <w:lang w:eastAsia="zh-CN"/>
        </w:rPr>
      </w:pPr>
      <w:r w:rsidRPr="00514125">
        <w:rPr>
          <w:lang w:eastAsia="zh-CN"/>
        </w:rPr>
        <w:t>Provisions</w:t>
      </w:r>
      <w:r w:rsidRPr="00514125">
        <w:t xml:space="preserve"> </w:t>
      </w:r>
      <w:r w:rsidRPr="00514125">
        <w:rPr>
          <w:lang w:eastAsia="zh-CN"/>
        </w:rPr>
        <w:t>for non-GSO space stations</w:t>
      </w:r>
      <w:r w:rsidRPr="00514125">
        <w:rPr>
          <w:rStyle w:val="FootnoteReference"/>
          <w:lang w:eastAsia="zh-CN"/>
        </w:rPr>
        <w:footnoteReference w:customMarkFollows="1" w:id="2"/>
        <w:t>1</w:t>
      </w:r>
      <w:r w:rsidRPr="00514125">
        <w:rPr>
          <w:lang w:eastAsia="zh-CN"/>
        </w:rPr>
        <w:t xml:space="preserve"> links in the </w:t>
      </w:r>
      <w:r w:rsidRPr="00514125">
        <w:t xml:space="preserve">frequency bands </w:t>
      </w:r>
      <w:r w:rsidRPr="00514125">
        <w:rPr>
          <w:lang w:eastAsia="zh-CN"/>
        </w:rPr>
        <w:t xml:space="preserve">18.3-18.6 GHz and 18.8-19.1 GHz towards non-GSO space stations with </w:t>
      </w:r>
      <w:r w:rsidRPr="00514125">
        <w:rPr>
          <w:lang w:eastAsia="zh-CN"/>
        </w:rPr>
        <w:br/>
        <w:t xml:space="preserve">respect to EESS (passive) in the frequency band 18.6-18.8 GHz </w:t>
      </w:r>
    </w:p>
    <w:p w14:paraId="6BDB5F0C" w14:textId="77777777" w:rsidR="00147F18" w:rsidRPr="00514125" w:rsidDel="001E36A3" w:rsidRDefault="00373E09" w:rsidP="00147F18">
      <w:pPr>
        <w:pStyle w:val="Normalaftertitle"/>
        <w:rPr>
          <w:del w:id="950" w:author="DG 1.17" w:date="2023-08-17T01:10:00Z"/>
          <w:i/>
          <w:iCs/>
        </w:rPr>
      </w:pPr>
      <w:del w:id="951" w:author="DG 1.17" w:date="2023-08-17T01:10:00Z">
        <w:r w:rsidRPr="00514125" w:rsidDel="001E36A3">
          <w:rPr>
            <w:i/>
            <w:iCs/>
            <w:rPrChange w:id="952" w:author="Lenovo" w:date="2023-08-19T10:07:00Z">
              <w:rPr>
                <w:i/>
                <w:iCs/>
                <w:highlight w:val="cyan"/>
              </w:rPr>
            </w:rPrChange>
          </w:rPr>
          <w:delText>[Option 1]</w:delText>
        </w:r>
      </w:del>
    </w:p>
    <w:p w14:paraId="59DA3662" w14:textId="77777777" w:rsidR="00147F18" w:rsidRPr="00514125" w:rsidRDefault="00373E09" w:rsidP="00147F18">
      <w:pPr>
        <w:pStyle w:val="Normalaftertitle"/>
      </w:pPr>
      <w:r w:rsidRPr="00514125">
        <w:t xml:space="preserve">Non-GSO space stations operating with an orbit apogee of more than 2 000 km and less than 20 000 km in the frequency bands 18.3-18.6 GHz and 18.8-19.1 GHz, when communicating with a non-GSO space station as described in </w:t>
      </w:r>
      <w:r w:rsidRPr="00514125">
        <w:rPr>
          <w:i/>
          <w:iCs/>
        </w:rPr>
        <w:t>resolves</w:t>
      </w:r>
      <w:r w:rsidRPr="00514125">
        <w:t> 1</w:t>
      </w:r>
      <w:r w:rsidRPr="00514125">
        <w:rPr>
          <w:i/>
          <w:iCs/>
        </w:rPr>
        <w:t>a)</w:t>
      </w:r>
      <w:r w:rsidRPr="00514125">
        <w:t xml:space="preserve">, shall not exceed a power flux-density produced at the surface of the oceans across the 200 MHz of the 18.6-18.8 GHz band of −118 dB(W/(m² · 200 MHz)). </w:t>
      </w:r>
    </w:p>
    <w:p w14:paraId="23654484" w14:textId="77777777" w:rsidR="00147F18" w:rsidRPr="00514125" w:rsidRDefault="00373E09" w:rsidP="00147F18">
      <w:r w:rsidRPr="00514125">
        <w:t xml:space="preserve">Non-GSO space stations operating with an orbit apogee less than 2 000 km in the frequency bands 18.3-18.6 GHz and 18.8-19.1 GHz, when communicating with a non-GSO space station as described in </w:t>
      </w:r>
      <w:r w:rsidRPr="00514125">
        <w:rPr>
          <w:i/>
          <w:iCs/>
        </w:rPr>
        <w:t>resolves</w:t>
      </w:r>
      <w:r w:rsidRPr="00514125">
        <w:t> 1</w:t>
      </w:r>
      <w:r w:rsidRPr="00514125">
        <w:rPr>
          <w:i/>
          <w:iCs/>
        </w:rPr>
        <w:t>a)</w:t>
      </w:r>
      <w:r w:rsidRPr="00514125">
        <w:t>, shall not exceed a power flux-density produced at the surface of the oceans across the 200 MHz of the 18.6-18.8 GHz band, of −110 </w:t>
      </w:r>
      <w:proofErr w:type="gramStart"/>
      <w:r w:rsidRPr="00514125">
        <w:t>dB(</w:t>
      </w:r>
      <w:proofErr w:type="gramEnd"/>
      <w:r w:rsidRPr="00514125">
        <w:t>W/(m² · 200 MHz)).</w:t>
      </w:r>
    </w:p>
    <w:p w14:paraId="7F02398A" w14:textId="77777777" w:rsidR="00147F18" w:rsidRPr="00514125" w:rsidDel="001E36A3" w:rsidRDefault="00373E09" w:rsidP="00147F18">
      <w:pPr>
        <w:pStyle w:val="Normalaftertitle"/>
        <w:rPr>
          <w:del w:id="953" w:author="DG 1.17" w:date="2023-08-17T01:11:00Z"/>
          <w:i/>
          <w:iCs/>
          <w:rPrChange w:id="954" w:author="Lenovo" w:date="2023-08-19T10:07:00Z">
            <w:rPr>
              <w:del w:id="955" w:author="DG 1.17" w:date="2023-08-17T01:11:00Z"/>
              <w:i/>
              <w:iCs/>
              <w:highlight w:val="cyan"/>
            </w:rPr>
          </w:rPrChange>
        </w:rPr>
      </w:pPr>
      <w:del w:id="956" w:author="DG 1.17" w:date="2023-08-17T01:11:00Z">
        <w:r w:rsidRPr="00514125" w:rsidDel="001E36A3">
          <w:rPr>
            <w:i/>
            <w:iCs/>
            <w:rPrChange w:id="957" w:author="Lenovo" w:date="2023-08-19T10:07:00Z">
              <w:rPr>
                <w:i/>
                <w:iCs/>
                <w:highlight w:val="cyan"/>
              </w:rPr>
            </w:rPrChange>
          </w:rPr>
          <w:delText>[End of Option 1]</w:delText>
        </w:r>
      </w:del>
    </w:p>
    <w:p w14:paraId="13666F2D" w14:textId="77777777" w:rsidR="00147F18" w:rsidRPr="00514125" w:rsidDel="001E36A3" w:rsidRDefault="00373E09" w:rsidP="00147F18">
      <w:pPr>
        <w:rPr>
          <w:del w:id="958" w:author="DG 1.17" w:date="2023-08-17T01:11:00Z"/>
          <w:rPrChange w:id="959" w:author="Lenovo" w:date="2023-08-19T10:07:00Z">
            <w:rPr>
              <w:del w:id="960" w:author="DG 1.17" w:date="2023-08-17T01:11:00Z"/>
              <w:highlight w:val="cyan"/>
            </w:rPr>
          </w:rPrChange>
        </w:rPr>
      </w:pPr>
      <w:del w:id="961" w:author="DG 1.17" w:date="2023-08-17T01:11:00Z">
        <w:r w:rsidRPr="00514125" w:rsidDel="001E36A3">
          <w:rPr>
            <w:rPrChange w:id="962" w:author="Lenovo" w:date="2023-08-19T10:07:00Z">
              <w:rPr>
                <w:highlight w:val="cyan"/>
              </w:rPr>
            </w:rPrChange>
          </w:rPr>
          <w:delText xml:space="preserve">Note: The pfd limits of unwanted emissions in Option 2 come from the studies done for AI 1.16. </w:delText>
        </w:r>
      </w:del>
    </w:p>
    <w:p w14:paraId="5BC3D78E" w14:textId="77777777" w:rsidR="00147F18" w:rsidRPr="00514125" w:rsidDel="001E36A3" w:rsidRDefault="00373E09" w:rsidP="00147F18">
      <w:pPr>
        <w:rPr>
          <w:del w:id="963" w:author="DG 1.17" w:date="2023-08-17T01:11:00Z"/>
          <w:rPrChange w:id="964" w:author="Lenovo" w:date="2023-08-19T10:07:00Z">
            <w:rPr>
              <w:del w:id="965" w:author="DG 1.17" w:date="2023-08-17T01:11:00Z"/>
              <w:highlight w:val="cyan"/>
            </w:rPr>
          </w:rPrChange>
        </w:rPr>
      </w:pPr>
      <w:del w:id="966" w:author="DG 1.17" w:date="2023-08-17T01:11:00Z">
        <w:r w:rsidRPr="00514125" w:rsidDel="001E36A3">
          <w:rPr>
            <w:i/>
            <w:iCs/>
            <w:rPrChange w:id="967" w:author="Lenovo" w:date="2023-08-19T10:07:00Z">
              <w:rPr>
                <w:i/>
                <w:iCs/>
                <w:highlight w:val="cyan"/>
              </w:rPr>
            </w:rPrChange>
          </w:rPr>
          <w:delText>[Option 2]</w:delText>
        </w:r>
      </w:del>
    </w:p>
    <w:p w14:paraId="033143FF" w14:textId="77777777" w:rsidR="00147F18" w:rsidRPr="00514125" w:rsidDel="00A65596" w:rsidRDefault="00373E09" w:rsidP="00147F18">
      <w:pPr>
        <w:pStyle w:val="Normalaftertitle"/>
        <w:keepNext/>
        <w:rPr>
          <w:del w:id="968" w:author="DG 1.17" w:date="2023-08-17T01:11:00Z"/>
          <w:lang w:eastAsia="en-GB"/>
          <w:rPrChange w:id="969" w:author="Lenovo" w:date="2023-08-19T10:07:00Z">
            <w:rPr>
              <w:del w:id="970" w:author="DG 1.17" w:date="2023-08-17T01:11:00Z"/>
              <w:highlight w:val="cyan"/>
              <w:lang w:eastAsia="en-GB"/>
            </w:rPr>
          </w:rPrChange>
        </w:rPr>
      </w:pPr>
      <w:del w:id="971" w:author="DG 1.17" w:date="2023-08-17T01:11:00Z">
        <w:r w:rsidRPr="00514125" w:rsidDel="00A65596">
          <w:rPr>
            <w:rPrChange w:id="972" w:author="Lenovo" w:date="2023-08-19T10:07:00Z">
              <w:rPr>
                <w:highlight w:val="cyan"/>
              </w:rPr>
            </w:rPrChange>
          </w:rPr>
          <w:delText xml:space="preserve">Non-GSO fixed-satellite space stations operating with an orbit apogee less than 20 000 km in the frequency bands 18.3-18.6 GHz and 18.8-19.1 GHz, </w:delText>
        </w:r>
        <w:r w:rsidRPr="00514125" w:rsidDel="00A65596">
          <w:rPr>
            <w:lang w:eastAsia="zh-CN"/>
            <w:rPrChange w:id="973" w:author="Lenovo" w:date="2023-08-19T10:07:00Z">
              <w:rPr>
                <w:highlight w:val="cyan"/>
                <w:lang w:eastAsia="zh-CN"/>
              </w:rPr>
            </w:rPrChange>
          </w:rPr>
          <w:delText xml:space="preserve">when communicating with a non-GSO space station as described in </w:delText>
        </w:r>
        <w:r w:rsidRPr="00514125" w:rsidDel="00A65596">
          <w:rPr>
            <w:i/>
            <w:lang w:eastAsia="zh-CN"/>
            <w:rPrChange w:id="974" w:author="Lenovo" w:date="2023-08-19T10:07:00Z">
              <w:rPr>
                <w:i/>
                <w:highlight w:val="cyan"/>
                <w:lang w:eastAsia="zh-CN"/>
              </w:rPr>
            </w:rPrChange>
          </w:rPr>
          <w:delText>resolves</w:delText>
        </w:r>
        <w:r w:rsidRPr="00514125" w:rsidDel="00A65596">
          <w:rPr>
            <w:lang w:eastAsia="zh-CN"/>
            <w:rPrChange w:id="975" w:author="Lenovo" w:date="2023-08-19T10:07:00Z">
              <w:rPr>
                <w:highlight w:val="cyan"/>
                <w:lang w:eastAsia="zh-CN"/>
              </w:rPr>
            </w:rPrChange>
          </w:rPr>
          <w:delText> 1</w:delText>
        </w:r>
        <w:r w:rsidRPr="00514125" w:rsidDel="00A65596">
          <w:rPr>
            <w:i/>
            <w:iCs/>
            <w:lang w:eastAsia="zh-CN"/>
            <w:rPrChange w:id="976" w:author="Lenovo" w:date="2023-08-19T10:07:00Z">
              <w:rPr>
                <w:i/>
                <w:iCs/>
                <w:highlight w:val="cyan"/>
                <w:lang w:eastAsia="zh-CN"/>
              </w:rPr>
            </w:rPrChange>
          </w:rPr>
          <w:delText>a)</w:delText>
        </w:r>
        <w:r w:rsidRPr="00514125" w:rsidDel="00A65596">
          <w:rPr>
            <w:rPrChange w:id="977" w:author="Lenovo" w:date="2023-08-19T10:07:00Z">
              <w:rPr>
                <w:highlight w:val="cyan"/>
              </w:rPr>
            </w:rPrChange>
          </w:rPr>
          <w:delText>,</w:delText>
        </w:r>
        <w:r w:rsidRPr="00514125" w:rsidDel="00A65596">
          <w:rPr>
            <w:lang w:eastAsia="zh-CN"/>
            <w:rPrChange w:id="978" w:author="Lenovo" w:date="2023-08-19T10:07:00Z">
              <w:rPr>
                <w:highlight w:val="cyan"/>
                <w:lang w:eastAsia="zh-CN"/>
              </w:rPr>
            </w:rPrChange>
          </w:rPr>
          <w:delText xml:space="preserve"> </w:delText>
        </w:r>
        <w:r w:rsidRPr="00514125" w:rsidDel="00A65596">
          <w:rPr>
            <w:rPrChange w:id="979" w:author="Lenovo" w:date="2023-08-19T10:07:00Z">
              <w:rPr>
                <w:highlight w:val="cyan"/>
              </w:rPr>
            </w:rPrChange>
          </w:rPr>
          <w:delText xml:space="preserve">shall not exceed the following power flux-density produced at the surface of the oceans across the 200 MHz of the 18.6-18.8 GHz band, </w:delText>
        </w:r>
      </w:del>
    </w:p>
    <w:p w14:paraId="140A4636" w14:textId="77777777" w:rsidR="00147F18" w:rsidRPr="00514125" w:rsidDel="00A65596" w:rsidRDefault="00373E09" w:rsidP="00147F18">
      <w:pPr>
        <w:pStyle w:val="enumlev1"/>
        <w:rPr>
          <w:del w:id="980" w:author="DG 1.17" w:date="2023-08-17T01:11:00Z"/>
          <w:rPrChange w:id="981" w:author="Lenovo" w:date="2023-08-19T10:07:00Z">
            <w:rPr>
              <w:del w:id="982" w:author="DG 1.17" w:date="2023-08-17T01:11:00Z"/>
              <w:highlight w:val="cyan"/>
            </w:rPr>
          </w:rPrChange>
        </w:rPr>
      </w:pPr>
      <w:del w:id="983" w:author="DG 1.17" w:date="2023-08-17T01:11:00Z">
        <w:r w:rsidRPr="00514125" w:rsidDel="00A65596">
          <w:rPr>
            <w:rPrChange w:id="984" w:author="Lenovo" w:date="2023-08-19T10:07:00Z">
              <w:rPr>
                <w:highlight w:val="cyan"/>
              </w:rPr>
            </w:rPrChange>
          </w:rPr>
          <w:tab/>
          <w:delText>−123 dB(W/(m² · 200 MHz)) for non-GSO FSS space stations operating at orbital altitudes greater than 2 000 km;</w:delText>
        </w:r>
      </w:del>
    </w:p>
    <w:p w14:paraId="69343E6A" w14:textId="77777777" w:rsidR="00147F18" w:rsidRPr="00514125" w:rsidDel="00A65596" w:rsidRDefault="00373E09" w:rsidP="00147F18">
      <w:pPr>
        <w:pStyle w:val="enumlev1"/>
        <w:rPr>
          <w:del w:id="985" w:author="DG 1.17" w:date="2023-08-17T01:11:00Z"/>
          <w:rPrChange w:id="986" w:author="Lenovo" w:date="2023-08-19T10:07:00Z">
            <w:rPr>
              <w:del w:id="987" w:author="DG 1.17" w:date="2023-08-17T01:11:00Z"/>
              <w:highlight w:val="cyan"/>
            </w:rPr>
          </w:rPrChange>
        </w:rPr>
      </w:pPr>
      <w:del w:id="988" w:author="DG 1.17" w:date="2023-08-17T01:11:00Z">
        <w:r w:rsidRPr="00514125" w:rsidDel="00A65596">
          <w:rPr>
            <w:rPrChange w:id="989" w:author="Lenovo" w:date="2023-08-19T10:07:00Z">
              <w:rPr>
                <w:highlight w:val="cyan"/>
              </w:rPr>
            </w:rPrChange>
          </w:rPr>
          <w:tab/>
          <w:delText>−117 dB(W/(m² · 200 MHz)) for non-GSO FSS space stations operating at orbital altitudes between 1 000 km and 2 000 km;</w:delText>
        </w:r>
      </w:del>
    </w:p>
    <w:p w14:paraId="144B4D37" w14:textId="77777777" w:rsidR="00147F18" w:rsidRPr="00514125" w:rsidDel="00A65596" w:rsidRDefault="00373E09" w:rsidP="00147F18">
      <w:pPr>
        <w:pStyle w:val="enumlev1"/>
        <w:rPr>
          <w:del w:id="990" w:author="DG 1.17" w:date="2023-08-17T01:11:00Z"/>
          <w:rPrChange w:id="991" w:author="Lenovo" w:date="2023-08-19T10:07:00Z">
            <w:rPr>
              <w:del w:id="992" w:author="DG 1.17" w:date="2023-08-17T01:11:00Z"/>
              <w:highlight w:val="cyan"/>
            </w:rPr>
          </w:rPrChange>
        </w:rPr>
      </w:pPr>
      <w:del w:id="993" w:author="DG 1.17" w:date="2023-08-17T01:11:00Z">
        <w:r w:rsidRPr="00514125" w:rsidDel="00A65596">
          <w:rPr>
            <w:rPrChange w:id="994" w:author="Lenovo" w:date="2023-08-19T10:07:00Z">
              <w:rPr>
                <w:highlight w:val="cyan"/>
              </w:rPr>
            </w:rPrChange>
          </w:rPr>
          <w:tab/>
          <w:delText>−104 dB(W/(m² · 200 MHz)) for non-GSO FSS space stations operating at orbital altitudes below 1 000 km.</w:delText>
        </w:r>
      </w:del>
    </w:p>
    <w:p w14:paraId="27DDEF41" w14:textId="77777777" w:rsidR="00147F18" w:rsidRPr="00514125" w:rsidDel="003D7AFA" w:rsidRDefault="00373E09" w:rsidP="00147F18">
      <w:pPr>
        <w:pStyle w:val="Headingi"/>
        <w:rPr>
          <w:del w:id="995" w:author="DG 1.17" w:date="2023-08-17T01:11:00Z"/>
          <w:lang w:eastAsia="zh-CN"/>
        </w:rPr>
      </w:pPr>
      <w:del w:id="996" w:author="DG 1.17" w:date="2023-08-17T01:11:00Z">
        <w:r w:rsidRPr="00514125" w:rsidDel="00A65596">
          <w:rPr>
            <w:i w:val="0"/>
            <w:lang w:eastAsia="zh-CN"/>
            <w:rPrChange w:id="997" w:author="Lenovo" w:date="2023-08-19T10:07:00Z">
              <w:rPr>
                <w:i w:val="0"/>
                <w:highlight w:val="cyan"/>
                <w:lang w:eastAsia="zh-CN"/>
              </w:rPr>
            </w:rPrChange>
          </w:rPr>
          <w:delText>[End of Option 2]</w:delText>
        </w:r>
      </w:del>
    </w:p>
    <w:p w14:paraId="083053E7" w14:textId="77777777" w:rsidR="003D7AFA" w:rsidRPr="00514125" w:rsidRDefault="003D7AFA" w:rsidP="003D7AFA">
      <w:pPr>
        <w:rPr>
          <w:ins w:id="998" w:author="DG 1.17" w:date="2023-08-17T01:19:00Z"/>
          <w:rFonts w:eastAsiaTheme="minorEastAsia"/>
          <w:lang w:eastAsia="zh-CN"/>
        </w:rPr>
      </w:pPr>
    </w:p>
    <w:p w14:paraId="410F7CBD" w14:textId="77777777" w:rsidR="003D7AFA" w:rsidRPr="00514125" w:rsidRDefault="003D7AFA" w:rsidP="003707C3">
      <w:pPr>
        <w:rPr>
          <w:rFonts w:eastAsiaTheme="minorEastAsia"/>
          <w:lang w:eastAsia="zh-CN"/>
        </w:rPr>
      </w:pPr>
    </w:p>
    <w:p w14:paraId="0A3144DE" w14:textId="77777777" w:rsidR="00A22F4F" w:rsidRPr="00514125" w:rsidRDefault="00373E09" w:rsidP="00A65596">
      <w:pPr>
        <w:pStyle w:val="Headingi"/>
        <w:rPr>
          <w:strike/>
          <w:u w:val="single"/>
        </w:rPr>
      </w:pPr>
      <w:del w:id="999" w:author="DG 1.17" w:date="2023-08-17T01:32:00Z">
        <w:r w:rsidRPr="00514125" w:rsidDel="00FD7482">
          <w:rPr>
            <w:u w:val="single"/>
            <w:rPrChange w:id="1000" w:author="Lenovo" w:date="2023-08-19T10:07:00Z">
              <w:rPr>
                <w:highlight w:val="cyan"/>
                <w:u w:val="single"/>
              </w:rPr>
            </w:rPrChange>
          </w:rPr>
          <w:delText>Alternative non-GSO FSS hard limits</w:delText>
        </w:r>
        <w:r w:rsidRPr="00514125" w:rsidDel="00FD7482">
          <w:rPr>
            <w:strike/>
            <w:u w:val="single"/>
          </w:rPr>
          <w:delText xml:space="preserve"> </w:delText>
        </w:r>
      </w:del>
    </w:p>
    <w:p w14:paraId="1F2BA2D6" w14:textId="77777777" w:rsidR="00147F18" w:rsidRPr="00514125" w:rsidRDefault="00373E09" w:rsidP="00147F18">
      <w:pPr>
        <w:pStyle w:val="AnnexNo"/>
        <w:rPr>
          <w:lang w:eastAsia="zh-CN"/>
        </w:rPr>
      </w:pPr>
      <w:r w:rsidRPr="00514125">
        <w:rPr>
          <w:lang w:eastAsia="zh-CN"/>
        </w:rPr>
        <w:t>ANNEX 4 TO draft new RESOLUTION [A117-</w:t>
      </w:r>
      <w:proofErr w:type="gramStart"/>
      <w:r w:rsidRPr="00514125">
        <w:rPr>
          <w:lang w:eastAsia="zh-CN"/>
        </w:rPr>
        <w:t>B](</w:t>
      </w:r>
      <w:proofErr w:type="gramEnd"/>
      <w:r w:rsidRPr="00514125">
        <w:rPr>
          <w:lang w:eastAsia="zh-CN"/>
        </w:rPr>
        <w:t>WRC</w:t>
      </w:r>
      <w:r w:rsidRPr="00514125">
        <w:rPr>
          <w:lang w:eastAsia="zh-CN"/>
        </w:rPr>
        <w:noBreakHyphen/>
        <w:t>23)</w:t>
      </w:r>
    </w:p>
    <w:p w14:paraId="6812A955" w14:textId="77777777" w:rsidR="00147F18" w:rsidRPr="00514125" w:rsidRDefault="00373E09" w:rsidP="00147F18">
      <w:pPr>
        <w:pStyle w:val="Annextitle"/>
        <w:rPr>
          <w:lang w:eastAsia="zh-CN"/>
        </w:rPr>
      </w:pPr>
      <w:r w:rsidRPr="00514125">
        <w:rPr>
          <w:lang w:eastAsia="zh-CN"/>
        </w:rPr>
        <w:t xml:space="preserve">Provisions for non-GSO space-to-space links in the </w:t>
      </w:r>
      <w:r w:rsidRPr="00514125">
        <w:t xml:space="preserve">frequency </w:t>
      </w:r>
      <w:r w:rsidRPr="00514125">
        <w:br/>
        <w:t xml:space="preserve">band </w:t>
      </w:r>
      <w:r w:rsidRPr="00514125">
        <w:rPr>
          <w:lang w:eastAsia="zh-CN"/>
        </w:rPr>
        <w:t xml:space="preserve">27.5-30.0 GHz to protect non-GSO space </w:t>
      </w:r>
      <w:proofErr w:type="gramStart"/>
      <w:r w:rsidRPr="00514125">
        <w:rPr>
          <w:lang w:eastAsia="zh-CN"/>
        </w:rPr>
        <w:t>stations</w:t>
      </w:r>
      <w:proofErr w:type="gramEnd"/>
    </w:p>
    <w:p w14:paraId="2EF7078F" w14:textId="77777777" w:rsidR="00147F18" w:rsidRPr="00514125" w:rsidRDefault="00373E09" w:rsidP="00147F18">
      <w:pPr>
        <w:pStyle w:val="Normalaftertitle"/>
        <w:keepNext/>
        <w:rPr>
          <w:lang w:eastAsia="zh-CN"/>
        </w:rPr>
      </w:pPr>
      <w:r w:rsidRPr="00514125">
        <w:rPr>
          <w:lang w:eastAsia="zh-CN"/>
        </w:rPr>
        <w:t xml:space="preserve">The following conditions for non-GSO space stations transmitting in the </w:t>
      </w:r>
      <w:r w:rsidRPr="00514125">
        <w:t xml:space="preserve">frequency band </w:t>
      </w:r>
      <w:r w:rsidRPr="00514125">
        <w:rPr>
          <w:lang w:eastAsia="zh-CN"/>
        </w:rPr>
        <w:t>27.5-30.0 GHz to protect non-GSO space stations shall apply:</w:t>
      </w:r>
    </w:p>
    <w:p w14:paraId="55E9BF15" w14:textId="77777777" w:rsidR="00147F18" w:rsidRPr="00514125" w:rsidRDefault="00373E09" w:rsidP="00147F18">
      <w:pPr>
        <w:pStyle w:val="enumlev1"/>
        <w:rPr>
          <w:lang w:eastAsia="zh-CN"/>
        </w:rPr>
      </w:pPr>
      <w:r w:rsidRPr="00514125">
        <w:rPr>
          <w:i/>
          <w:iCs/>
          <w:lang w:eastAsia="zh-CN"/>
        </w:rPr>
        <w:t>a)</w:t>
      </w:r>
      <w:r w:rsidRPr="00514125">
        <w:rPr>
          <w:lang w:eastAsia="zh-CN"/>
        </w:rPr>
        <w:tab/>
        <w:t xml:space="preserve">The emissions from any non-GSO </w:t>
      </w:r>
      <w:r w:rsidRPr="00514125">
        <w:t>space</w:t>
      </w:r>
      <w:r w:rsidRPr="00514125">
        <w:rPr>
          <w:lang w:eastAsia="zh-CN"/>
        </w:rPr>
        <w:t xml:space="preserve"> station transmitting in the </w:t>
      </w:r>
      <w:r w:rsidRPr="00514125">
        <w:t xml:space="preserve">frequency bands </w:t>
      </w:r>
      <w:r w:rsidRPr="00514125">
        <w:rPr>
          <w:lang w:eastAsia="zh-CN"/>
        </w:rPr>
        <w:t xml:space="preserve">27.5-29.1 GHz and 29.5-30 GHz to communicate with a GSO FSS network shall not exceed the following on-axis </w:t>
      </w:r>
      <w:proofErr w:type="spellStart"/>
      <w:r w:rsidRPr="00514125">
        <w:rPr>
          <w:lang w:eastAsia="zh-CN"/>
        </w:rPr>
        <w:t>e.i.r.p</w:t>
      </w:r>
      <w:proofErr w:type="spellEnd"/>
      <w:r w:rsidRPr="00514125">
        <w:rPr>
          <w:lang w:eastAsia="zh-CN"/>
        </w:rPr>
        <w:t xml:space="preserve">. spectral density limits: </w:t>
      </w:r>
    </w:p>
    <w:p w14:paraId="03546312" w14:textId="77777777" w:rsidR="00147F18" w:rsidRPr="00514125" w:rsidRDefault="00373E09" w:rsidP="00147F18">
      <w:pPr>
        <w:pStyle w:val="enumlev2"/>
      </w:pPr>
      <w:r w:rsidRPr="00514125">
        <w:t>–</w:t>
      </w:r>
      <w:r w:rsidRPr="00514125">
        <w:tab/>
        <w:t>for non-GSO space station transmit on-axis antenna gains greater than 40.6 </w:t>
      </w:r>
      <w:proofErr w:type="spellStart"/>
      <w:r w:rsidRPr="00514125">
        <w:t>dBi</w:t>
      </w:r>
      <w:proofErr w:type="spellEnd"/>
      <w:r w:rsidRPr="00514125">
        <w:t xml:space="preserve">: </w:t>
      </w:r>
      <w:del w:id="1001" w:author="DG 1.17" w:date="2023-08-17T01:13:00Z">
        <w:r w:rsidRPr="00514125" w:rsidDel="00A65596">
          <w:rPr>
            <w:rPrChange w:id="1002" w:author="Lenovo" w:date="2023-08-19T10:07:00Z">
              <w:rPr>
                <w:strike/>
                <w:highlight w:val="red"/>
              </w:rPr>
            </w:rPrChange>
          </w:rPr>
          <w:delText>−15/−16.1/</w:delText>
        </w:r>
      </w:del>
      <w:r w:rsidRPr="00514125">
        <w:t>−17.5 </w:t>
      </w:r>
      <w:proofErr w:type="spellStart"/>
      <w:r w:rsidRPr="00514125">
        <w:t>dBW</w:t>
      </w:r>
      <w:proofErr w:type="spellEnd"/>
      <w:r w:rsidRPr="00514125">
        <w:t>/</w:t>
      </w:r>
      <w:proofErr w:type="gramStart"/>
      <w:r w:rsidRPr="00514125">
        <w:t>Hz;</w:t>
      </w:r>
      <w:proofErr w:type="gramEnd"/>
    </w:p>
    <w:p w14:paraId="5769663B" w14:textId="77777777" w:rsidR="00147F18" w:rsidRPr="00514125" w:rsidRDefault="00373E09" w:rsidP="00147F18">
      <w:pPr>
        <w:pStyle w:val="enumlev2"/>
      </w:pPr>
      <w:r w:rsidRPr="00514125">
        <w:t>–</w:t>
      </w:r>
      <w:r w:rsidRPr="00514125">
        <w:tab/>
        <w:t>for non-GSO space station transmit on-axis antenna gains less than 40.6 </w:t>
      </w:r>
      <w:proofErr w:type="spellStart"/>
      <w:r w:rsidRPr="00514125">
        <w:t>dBi</w:t>
      </w:r>
      <w:proofErr w:type="spellEnd"/>
      <w:r w:rsidRPr="00514125">
        <w:t xml:space="preserve">: </w:t>
      </w:r>
      <w:del w:id="1003" w:author="DG 1.17" w:date="2023-08-17T01:13:00Z">
        <w:r w:rsidRPr="00514125" w:rsidDel="00A65596">
          <w:rPr>
            <w:rPrChange w:id="1004" w:author="Lenovo" w:date="2023-08-19T10:07:00Z">
              <w:rPr>
                <w:strike/>
                <w:highlight w:val="red"/>
              </w:rPr>
            </w:rPrChange>
          </w:rPr>
          <w:delText>−15/−16.1/</w:delText>
        </w:r>
      </w:del>
      <w:r w:rsidRPr="00514125">
        <w:t>−17.5 − (40.6 – X) </w:t>
      </w:r>
      <w:proofErr w:type="spellStart"/>
      <w:r w:rsidRPr="00514125">
        <w:t>dBW</w:t>
      </w:r>
      <w:proofErr w:type="spellEnd"/>
      <w:r w:rsidRPr="00514125">
        <w:t>/</w:t>
      </w:r>
      <w:proofErr w:type="gramStart"/>
      <w:r w:rsidRPr="00514125">
        <w:t>Hz;</w:t>
      </w:r>
      <w:proofErr w:type="gramEnd"/>
    </w:p>
    <w:p w14:paraId="0183C439" w14:textId="77777777" w:rsidR="00147F18" w:rsidRPr="00514125" w:rsidRDefault="00373E09" w:rsidP="00147F18">
      <w:pPr>
        <w:pStyle w:val="enumlev2"/>
      </w:pPr>
      <w:r w:rsidRPr="00514125">
        <w:tab/>
        <w:t xml:space="preserve">where X is the on-axis gain of the non-GSO space station antenna in </w:t>
      </w:r>
      <w:proofErr w:type="spellStart"/>
      <w:r w:rsidRPr="00514125">
        <w:t>dBi</w:t>
      </w:r>
      <w:proofErr w:type="spellEnd"/>
      <w:r w:rsidRPr="00514125">
        <w:t>.</w:t>
      </w:r>
    </w:p>
    <w:p w14:paraId="370B8092" w14:textId="77777777" w:rsidR="00147F18" w:rsidRPr="00514125" w:rsidRDefault="00373E09" w:rsidP="00147F18">
      <w:pPr>
        <w:pStyle w:val="EditorsNote"/>
        <w:rPr>
          <w:lang w:eastAsia="zh-CN"/>
        </w:rPr>
      </w:pPr>
      <w:r w:rsidRPr="00514125">
        <w:rPr>
          <w:lang w:eastAsia="zh-CN"/>
        </w:rPr>
        <w:t xml:space="preserve">Note: Further consideration of the reference bandwidth in the above provision </w:t>
      </w:r>
      <w:r w:rsidRPr="00514125">
        <w:rPr>
          <w:i w:val="0"/>
          <w:lang w:eastAsia="zh-CN"/>
        </w:rPr>
        <w:t>a)</w:t>
      </w:r>
      <w:r w:rsidRPr="00514125">
        <w:rPr>
          <w:lang w:eastAsia="zh-CN"/>
        </w:rPr>
        <w:t xml:space="preserve"> may be considered.</w:t>
      </w:r>
    </w:p>
    <w:p w14:paraId="4F502DEB" w14:textId="77777777" w:rsidR="00147F18" w:rsidRPr="00514125" w:rsidRDefault="00373E09" w:rsidP="00147F18">
      <w:pPr>
        <w:pStyle w:val="enumlev1"/>
        <w:keepNext/>
        <w:rPr>
          <w:lang w:eastAsia="zh-CN"/>
        </w:rPr>
      </w:pPr>
      <w:r w:rsidRPr="00514125">
        <w:rPr>
          <w:i/>
          <w:iCs/>
          <w:lang w:eastAsia="zh-CN"/>
        </w:rPr>
        <w:t>b)</w:t>
      </w:r>
      <w:r w:rsidRPr="00514125">
        <w:rPr>
          <w:lang w:eastAsia="zh-CN"/>
        </w:rPr>
        <w:tab/>
        <w:t>To protect FSS feeder links to non-GSO mobile-satellite service systems the following conditions for non-GSO space stations and systems transmitting in the frequency band 29.1-29.5 GHz shall apply:</w:t>
      </w:r>
    </w:p>
    <w:p w14:paraId="51FE5D3F" w14:textId="77777777" w:rsidR="00147F18" w:rsidRPr="00514125" w:rsidRDefault="00373E09" w:rsidP="00147F18">
      <w:pPr>
        <w:pStyle w:val="enumlev2"/>
      </w:pPr>
      <w:r w:rsidRPr="00514125">
        <w:t>–</w:t>
      </w:r>
      <w:r w:rsidRPr="00514125">
        <w:tab/>
        <w:t xml:space="preserve">emissions from any non-GSO space station communicating with a GSO network shall not exceed a maximum power spectral density of </w:t>
      </w:r>
      <w:del w:id="1005" w:author="DG 1.17" w:date="2023-08-17T01:14:00Z">
        <w:r w:rsidRPr="00514125" w:rsidDel="00964D82">
          <w:rPr>
            <w:rPrChange w:id="1006" w:author="Lenovo" w:date="2023-08-19T10:07:00Z">
              <w:rPr>
                <w:strike/>
                <w:highlight w:val="green"/>
              </w:rPr>
            </w:rPrChange>
          </w:rPr>
          <w:delText>−70/</w:delText>
        </w:r>
      </w:del>
      <w:r w:rsidRPr="00514125">
        <w:t>−62 </w:t>
      </w:r>
      <w:proofErr w:type="spellStart"/>
      <w:r w:rsidRPr="00514125">
        <w:t>dBW</w:t>
      </w:r>
      <w:proofErr w:type="spellEnd"/>
      <w:r w:rsidRPr="00514125">
        <w:t xml:space="preserve">/Hz at the input of the antenna of the non-GSO space </w:t>
      </w:r>
      <w:proofErr w:type="gramStart"/>
      <w:r w:rsidRPr="00514125">
        <w:t>station;</w:t>
      </w:r>
      <w:proofErr w:type="gramEnd"/>
    </w:p>
    <w:p w14:paraId="264C21AA" w14:textId="77777777" w:rsidR="00147F18" w:rsidRPr="00514125" w:rsidRDefault="00373E09" w:rsidP="00147F18">
      <w:pPr>
        <w:pStyle w:val="enumlev2"/>
      </w:pPr>
      <w:r w:rsidRPr="00514125">
        <w:t>–</w:t>
      </w:r>
      <w:r w:rsidRPr="00514125">
        <w:tab/>
        <w:t>any non-GSO space station communicating with a GSO network shall have a minimum antenna diameter of 0.3 m whose gain shall not exceed the gain envelope in the most recent version of Recommendation ITU</w:t>
      </w:r>
      <w:r w:rsidRPr="00514125">
        <w:noBreakHyphen/>
        <w:t>R S.</w:t>
      </w:r>
      <w:proofErr w:type="gramStart"/>
      <w:r w:rsidRPr="00514125">
        <w:t>580;</w:t>
      </w:r>
      <w:proofErr w:type="gramEnd"/>
    </w:p>
    <w:p w14:paraId="51B44030" w14:textId="77777777" w:rsidR="00147F18" w:rsidRPr="00514125" w:rsidRDefault="00373E09" w:rsidP="00147F18">
      <w:pPr>
        <w:pStyle w:val="enumlev2"/>
      </w:pPr>
      <w:r w:rsidRPr="00514125">
        <w:t>–</w:t>
      </w:r>
      <w:r w:rsidRPr="00514125">
        <w:tab/>
        <w:t>non-GSO space stations communicating with a GSO network shall only operate in orbits with inclination between 80 and 100 </w:t>
      </w:r>
      <w:proofErr w:type="gramStart"/>
      <w:r w:rsidRPr="00514125">
        <w:t>degrees;</w:t>
      </w:r>
      <w:proofErr w:type="gramEnd"/>
    </w:p>
    <w:p w14:paraId="0B0F4B94" w14:textId="77777777" w:rsidR="00147F18" w:rsidRPr="00514125" w:rsidRDefault="00373E09" w:rsidP="00147F18">
      <w:pPr>
        <w:pStyle w:val="enumlev2"/>
      </w:pPr>
      <w:r w:rsidRPr="00514125">
        <w:t>–</w:t>
      </w:r>
      <w:r w:rsidRPr="00514125">
        <w:tab/>
        <w:t>non-GSO systems communicating with a GSO network shall not contain more than 100 satellites.</w:t>
      </w:r>
    </w:p>
    <w:p w14:paraId="64D333F2" w14:textId="77777777" w:rsidR="00843566" w:rsidRPr="00514125" w:rsidRDefault="00843566" w:rsidP="00147F18">
      <w:pPr>
        <w:pStyle w:val="enumlev2"/>
      </w:pPr>
    </w:p>
    <w:p w14:paraId="157CBA2F" w14:textId="77777777" w:rsidR="00147F18" w:rsidRPr="00514125" w:rsidRDefault="00373E09" w:rsidP="00147F18">
      <w:pPr>
        <w:pStyle w:val="Headingi"/>
        <w:keepNext/>
        <w:rPr>
          <w:lang w:eastAsia="zh-CN"/>
        </w:rPr>
      </w:pPr>
      <w:r w:rsidRPr="00514125">
        <w:rPr>
          <w:i w:val="0"/>
          <w:lang w:eastAsia="zh-CN"/>
          <w:rPrChange w:id="1007" w:author="Lenovo" w:date="2023-08-19T10:07:00Z">
            <w:rPr>
              <w:i w:val="0"/>
              <w:highlight w:val="cyan"/>
              <w:lang w:eastAsia="zh-CN"/>
            </w:rPr>
          </w:rPrChange>
        </w:rPr>
        <w:t>Option 1:</w:t>
      </w:r>
    </w:p>
    <w:p w14:paraId="6CFF6CCC" w14:textId="77777777" w:rsidR="00147F18" w:rsidRPr="00514125" w:rsidRDefault="00373E09" w:rsidP="00147F18">
      <w:pPr>
        <w:pStyle w:val="enumlev1"/>
      </w:pPr>
      <w:r w:rsidRPr="00514125">
        <w:rPr>
          <w:i/>
          <w:iCs/>
        </w:rPr>
        <w:t>c)</w:t>
      </w:r>
      <w:r w:rsidRPr="00514125">
        <w:rPr>
          <w:i/>
          <w:iCs/>
        </w:rPr>
        <w:tab/>
      </w:r>
      <w:r w:rsidRPr="00514125">
        <w:t>Non-GSO space stations transmitting in the frequency bands 27.5-29.1 GHz and 29.5-30 GHz shall not operate at orbital altitudes greater than or equal to 900 km and less than 1 290</w:t>
      </w:r>
      <w:proofErr w:type="gramStart"/>
      <w:ins w:id="1008" w:author="DG 1.17" w:date="2023-08-17T01:15:00Z">
        <w:r w:rsidR="00964D82" w:rsidRPr="00514125">
          <w:rPr>
            <w:rPrChange w:id="1009" w:author="Lenovo" w:date="2023-08-19T10:07:00Z">
              <w:rPr>
                <w:highlight w:val="cyan"/>
              </w:rPr>
            </w:rPrChange>
          </w:rPr>
          <w:t>/[</w:t>
        </w:r>
        <w:proofErr w:type="gramEnd"/>
        <w:r w:rsidR="00964D82" w:rsidRPr="00514125">
          <w:rPr>
            <w:rPrChange w:id="1010" w:author="Lenovo" w:date="2023-08-19T10:07:00Z">
              <w:rPr>
                <w:highlight w:val="cyan"/>
              </w:rPr>
            </w:rPrChange>
          </w:rPr>
          <w:t>1350*]</w:t>
        </w:r>
      </w:ins>
      <w:r w:rsidRPr="00514125">
        <w:t> km.</w:t>
      </w:r>
    </w:p>
    <w:p w14:paraId="1DFDB224" w14:textId="77777777" w:rsidR="00964D82" w:rsidRPr="00514125" w:rsidRDefault="00964D82" w:rsidP="00964D82">
      <w:pPr>
        <w:pStyle w:val="enumlev1"/>
        <w:rPr>
          <w:ins w:id="1011" w:author="DG 1.17" w:date="2023-08-17T01:15:00Z"/>
          <w:sz w:val="22"/>
          <w:szCs w:val="22"/>
        </w:rPr>
      </w:pPr>
      <w:ins w:id="1012" w:author="DG 1.17" w:date="2023-08-17T01:15:00Z">
        <w:r w:rsidRPr="00514125">
          <w:rPr>
            <w:sz w:val="22"/>
            <w:szCs w:val="22"/>
            <w:rPrChange w:id="1013" w:author="Lenovo" w:date="2023-08-19T10:07:00Z">
              <w:rPr>
                <w:sz w:val="22"/>
                <w:szCs w:val="22"/>
                <w:highlight w:val="cyan"/>
              </w:rPr>
            </w:rPrChange>
          </w:rPr>
          <w:t>*Note: This upper limit requires further discussion to accommodate operational requirements.</w:t>
        </w:r>
      </w:ins>
    </w:p>
    <w:p w14:paraId="28A7D570" w14:textId="77777777" w:rsidR="00D742A4" w:rsidRPr="00514125" w:rsidRDefault="00D742A4" w:rsidP="00147F18">
      <w:pPr>
        <w:pStyle w:val="enumlev1"/>
        <w:rPr>
          <w:i/>
          <w:iCs/>
          <w:lang w:eastAsia="zh-CN"/>
        </w:rPr>
      </w:pPr>
    </w:p>
    <w:p w14:paraId="49B3F2AB" w14:textId="77777777" w:rsidR="00147F18" w:rsidRPr="00514125" w:rsidRDefault="00373E09" w:rsidP="00147F18">
      <w:pPr>
        <w:pStyle w:val="enumlev1"/>
      </w:pPr>
      <w:r w:rsidRPr="00514125">
        <w:rPr>
          <w:i/>
          <w:iCs/>
          <w:lang w:eastAsia="zh-CN"/>
        </w:rPr>
        <w:t>c bis)</w:t>
      </w:r>
      <w:r w:rsidRPr="00514125">
        <w:rPr>
          <w:lang w:eastAsia="zh-CN"/>
        </w:rPr>
        <w:tab/>
        <w:t>The emissions from any</w:t>
      </w:r>
      <w:r w:rsidRPr="00514125">
        <w:t xml:space="preserve"> non-GSO space station transmitting in the frequency bands 27.5-29.1 GHz and 29.5-30 GHz to communicate with a non-GSO system with a minimum operational altitude higher than 2 000 km shall not exceed an on-axis </w:t>
      </w:r>
      <w:proofErr w:type="spellStart"/>
      <w:r w:rsidRPr="00514125">
        <w:t>e.i.r.p</w:t>
      </w:r>
      <w:proofErr w:type="spellEnd"/>
      <w:r w:rsidRPr="00514125">
        <w:t xml:space="preserve">. </w:t>
      </w:r>
      <w:r w:rsidRPr="00514125">
        <w:lastRenderedPageBreak/>
        <w:t>spectral density of −20 </w:t>
      </w:r>
      <w:proofErr w:type="spellStart"/>
      <w:r w:rsidRPr="00514125">
        <w:t>dBW</w:t>
      </w:r>
      <w:proofErr w:type="spellEnd"/>
      <w:r w:rsidRPr="00514125">
        <w:t xml:space="preserve">/Hz and the total </w:t>
      </w:r>
      <w:proofErr w:type="spellStart"/>
      <w:r w:rsidRPr="00514125">
        <w:t>e.i.r.p</w:t>
      </w:r>
      <w:proofErr w:type="spellEnd"/>
      <w:r w:rsidRPr="00514125">
        <w:t>. from any non-GSO space station shall not exceed:</w:t>
      </w:r>
    </w:p>
    <w:p w14:paraId="177160D1" w14:textId="77777777" w:rsidR="00147F18" w:rsidRPr="00514125" w:rsidDel="006831F1" w:rsidRDefault="00147F18" w:rsidP="00147F18">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1710"/>
      </w:tblGrid>
      <w:tr w:rsidR="00147F18" w:rsidRPr="00514125" w14:paraId="42B936F7" w14:textId="77777777" w:rsidTr="00147F18">
        <w:trPr>
          <w:jc w:val="center"/>
        </w:trPr>
        <w:tc>
          <w:tcPr>
            <w:tcW w:w="2641" w:type="dxa"/>
            <w:vAlign w:val="center"/>
          </w:tcPr>
          <w:p w14:paraId="739BEB78" w14:textId="77777777" w:rsidR="00147F18" w:rsidRPr="00514125" w:rsidRDefault="00373E09" w:rsidP="00147F18">
            <w:pPr>
              <w:pStyle w:val="Tablehead"/>
            </w:pPr>
            <w:r w:rsidRPr="00514125">
              <w:t>Transmitting non-GSO space station operational altitude (km)</w:t>
            </w:r>
          </w:p>
        </w:tc>
        <w:tc>
          <w:tcPr>
            <w:tcW w:w="1710" w:type="dxa"/>
            <w:vAlign w:val="center"/>
          </w:tcPr>
          <w:p w14:paraId="3FA5479D" w14:textId="77777777" w:rsidR="00147F18" w:rsidRPr="00514125" w:rsidRDefault="00373E09" w:rsidP="00147F18">
            <w:pPr>
              <w:pStyle w:val="Tablehead"/>
            </w:pPr>
            <w:r w:rsidRPr="00514125">
              <w:t xml:space="preserve">Maximum total </w:t>
            </w:r>
            <w:proofErr w:type="spellStart"/>
            <w:r w:rsidRPr="00514125">
              <w:t>e.i.r.p</w:t>
            </w:r>
            <w:proofErr w:type="spellEnd"/>
            <w:r w:rsidRPr="00514125">
              <w:t>. (</w:t>
            </w:r>
            <w:proofErr w:type="spellStart"/>
            <w:r w:rsidRPr="00514125">
              <w:t>dBW</w:t>
            </w:r>
            <w:proofErr w:type="spellEnd"/>
            <w:r w:rsidRPr="00514125">
              <w:t>)</w:t>
            </w:r>
          </w:p>
        </w:tc>
      </w:tr>
      <w:tr w:rsidR="00147F18" w:rsidRPr="00514125" w14:paraId="5FD074FC" w14:textId="77777777" w:rsidTr="00147F18">
        <w:trPr>
          <w:jc w:val="center"/>
        </w:trPr>
        <w:tc>
          <w:tcPr>
            <w:tcW w:w="2641" w:type="dxa"/>
            <w:vAlign w:val="center"/>
          </w:tcPr>
          <w:p w14:paraId="567E6EE8" w14:textId="77777777" w:rsidR="00147F18" w:rsidRPr="00514125" w:rsidRDefault="00373E09" w:rsidP="00147F18">
            <w:pPr>
              <w:pStyle w:val="Tabletext"/>
              <w:jc w:val="center"/>
            </w:pPr>
            <w:r w:rsidRPr="00514125">
              <w:t>altitude &lt; 450</w:t>
            </w:r>
          </w:p>
        </w:tc>
        <w:tc>
          <w:tcPr>
            <w:tcW w:w="1710" w:type="dxa"/>
            <w:vAlign w:val="center"/>
          </w:tcPr>
          <w:p w14:paraId="4B719791" w14:textId="77777777" w:rsidR="00147F18" w:rsidRPr="00514125" w:rsidRDefault="00373E09" w:rsidP="00147F18">
            <w:pPr>
              <w:pStyle w:val="Tabletext"/>
              <w:jc w:val="center"/>
            </w:pPr>
            <w:r w:rsidRPr="00514125">
              <w:t>63</w:t>
            </w:r>
          </w:p>
        </w:tc>
      </w:tr>
      <w:tr w:rsidR="00147F18" w:rsidRPr="00514125" w14:paraId="16ED67FC" w14:textId="77777777" w:rsidTr="00147F18">
        <w:trPr>
          <w:jc w:val="center"/>
        </w:trPr>
        <w:tc>
          <w:tcPr>
            <w:tcW w:w="2641" w:type="dxa"/>
            <w:vAlign w:val="center"/>
          </w:tcPr>
          <w:p w14:paraId="5B24C32F" w14:textId="77777777" w:rsidR="00147F18" w:rsidRPr="00514125" w:rsidRDefault="00373E09" w:rsidP="00147F18">
            <w:pPr>
              <w:pStyle w:val="Tabletext"/>
              <w:jc w:val="center"/>
            </w:pPr>
            <w:r w:rsidRPr="00514125">
              <w:t>450 ≤ altitude &lt; 600</w:t>
            </w:r>
          </w:p>
        </w:tc>
        <w:tc>
          <w:tcPr>
            <w:tcW w:w="1710" w:type="dxa"/>
            <w:vAlign w:val="center"/>
          </w:tcPr>
          <w:p w14:paraId="2C60C189" w14:textId="77777777" w:rsidR="00147F18" w:rsidRPr="00514125" w:rsidRDefault="00373E09" w:rsidP="00147F18">
            <w:pPr>
              <w:pStyle w:val="Tabletext"/>
              <w:jc w:val="center"/>
            </w:pPr>
            <w:r w:rsidRPr="00514125">
              <w:t>61</w:t>
            </w:r>
          </w:p>
        </w:tc>
      </w:tr>
      <w:tr w:rsidR="00147F18" w:rsidRPr="00514125" w14:paraId="1A47F76A" w14:textId="77777777" w:rsidTr="00147F18">
        <w:trPr>
          <w:jc w:val="center"/>
        </w:trPr>
        <w:tc>
          <w:tcPr>
            <w:tcW w:w="2641" w:type="dxa"/>
            <w:vAlign w:val="center"/>
          </w:tcPr>
          <w:p w14:paraId="2CBADF67" w14:textId="77777777" w:rsidR="00147F18" w:rsidRPr="00514125" w:rsidRDefault="00373E09" w:rsidP="00147F18">
            <w:pPr>
              <w:pStyle w:val="Tabletext"/>
              <w:jc w:val="center"/>
            </w:pPr>
            <w:r w:rsidRPr="00514125">
              <w:t>600 ≤ altitude &lt; 750</w:t>
            </w:r>
          </w:p>
        </w:tc>
        <w:tc>
          <w:tcPr>
            <w:tcW w:w="1710" w:type="dxa"/>
            <w:vAlign w:val="center"/>
          </w:tcPr>
          <w:p w14:paraId="18193661" w14:textId="77777777" w:rsidR="00147F18" w:rsidRPr="00514125" w:rsidRDefault="00373E09" w:rsidP="00147F18">
            <w:pPr>
              <w:pStyle w:val="Tabletext"/>
              <w:jc w:val="center"/>
            </w:pPr>
            <w:r w:rsidRPr="00514125">
              <w:t>58</w:t>
            </w:r>
          </w:p>
        </w:tc>
      </w:tr>
      <w:tr w:rsidR="00147F18" w:rsidRPr="00514125" w14:paraId="447476D5" w14:textId="77777777" w:rsidTr="00147F18">
        <w:trPr>
          <w:jc w:val="center"/>
        </w:trPr>
        <w:tc>
          <w:tcPr>
            <w:tcW w:w="2641" w:type="dxa"/>
            <w:vAlign w:val="center"/>
          </w:tcPr>
          <w:p w14:paraId="55EB5E9F" w14:textId="77777777" w:rsidR="00147F18" w:rsidRPr="00514125" w:rsidRDefault="00373E09" w:rsidP="00147F18">
            <w:pPr>
              <w:pStyle w:val="Tabletext"/>
              <w:jc w:val="center"/>
            </w:pPr>
            <w:r w:rsidRPr="00514125">
              <w:t>750 ≤ altitude &lt; 900</w:t>
            </w:r>
          </w:p>
        </w:tc>
        <w:tc>
          <w:tcPr>
            <w:tcW w:w="1710" w:type="dxa"/>
            <w:vAlign w:val="center"/>
          </w:tcPr>
          <w:p w14:paraId="4199CDAE" w14:textId="77777777" w:rsidR="00147F18" w:rsidRPr="00514125" w:rsidRDefault="00373E09" w:rsidP="00147F18">
            <w:pPr>
              <w:pStyle w:val="Tabletext"/>
              <w:jc w:val="center"/>
            </w:pPr>
            <w:r w:rsidRPr="00514125">
              <w:t>55</w:t>
            </w:r>
          </w:p>
        </w:tc>
      </w:tr>
      <w:tr w:rsidR="00147F18" w:rsidRPr="00514125" w14:paraId="37AA8F46" w14:textId="77777777" w:rsidTr="00147F18">
        <w:trPr>
          <w:jc w:val="center"/>
        </w:trPr>
        <w:tc>
          <w:tcPr>
            <w:tcW w:w="2641" w:type="dxa"/>
            <w:vAlign w:val="center"/>
          </w:tcPr>
          <w:p w14:paraId="42FFB56D" w14:textId="77777777" w:rsidR="00147F18" w:rsidRPr="00514125" w:rsidRDefault="00373E09" w:rsidP="00147F18">
            <w:pPr>
              <w:pStyle w:val="Tabletext"/>
              <w:jc w:val="center"/>
            </w:pPr>
            <w:r w:rsidRPr="00514125">
              <w:t>altitude ≥ 1 290</w:t>
            </w:r>
            <w:proofErr w:type="gramStart"/>
            <w:ins w:id="1014" w:author="DG 1.17" w:date="2023-08-17T01:16:00Z">
              <w:r w:rsidR="00127ACF" w:rsidRPr="00514125">
                <w:rPr>
                  <w:rPrChange w:id="1015" w:author="Lenovo" w:date="2023-08-19T10:07:00Z">
                    <w:rPr>
                      <w:highlight w:val="cyan"/>
                    </w:rPr>
                  </w:rPrChange>
                </w:rPr>
                <w:t>/[</w:t>
              </w:r>
              <w:proofErr w:type="gramEnd"/>
              <w:r w:rsidR="00127ACF" w:rsidRPr="00514125">
                <w:rPr>
                  <w:rPrChange w:id="1016" w:author="Lenovo" w:date="2023-08-19T10:07:00Z">
                    <w:rPr>
                      <w:highlight w:val="cyan"/>
                    </w:rPr>
                  </w:rPrChange>
                </w:rPr>
                <w:t>1350*]</w:t>
              </w:r>
            </w:ins>
          </w:p>
        </w:tc>
        <w:tc>
          <w:tcPr>
            <w:tcW w:w="1710" w:type="dxa"/>
            <w:vAlign w:val="center"/>
          </w:tcPr>
          <w:p w14:paraId="66DFED96" w14:textId="77777777" w:rsidR="00147F18" w:rsidRPr="00514125" w:rsidRDefault="00373E09" w:rsidP="00147F18">
            <w:pPr>
              <w:pStyle w:val="Tabletext"/>
              <w:jc w:val="center"/>
            </w:pPr>
            <w:r w:rsidRPr="00514125">
              <w:t>N/A</w:t>
            </w:r>
          </w:p>
        </w:tc>
      </w:tr>
    </w:tbl>
    <w:p w14:paraId="25474CF8" w14:textId="77777777" w:rsidR="00127ACF" w:rsidRPr="00514125" w:rsidRDefault="00127ACF" w:rsidP="00127ACF">
      <w:pPr>
        <w:pStyle w:val="Tablefin"/>
        <w:rPr>
          <w:ins w:id="1017" w:author="DG 1.17" w:date="2023-08-17T01:16:00Z"/>
          <w:rFonts w:eastAsiaTheme="minorEastAsia"/>
          <w:lang w:eastAsia="zh-CN"/>
        </w:rPr>
      </w:pPr>
      <w:ins w:id="1018" w:author="DG 1.17" w:date="2023-08-17T01:16:00Z">
        <w:r w:rsidRPr="00514125">
          <w:rPr>
            <w:sz w:val="22"/>
            <w:szCs w:val="22"/>
            <w:rPrChange w:id="1019" w:author="Lenovo" w:date="2023-08-19T10:07:00Z">
              <w:rPr>
                <w:sz w:val="22"/>
                <w:szCs w:val="22"/>
                <w:highlight w:val="cyan"/>
              </w:rPr>
            </w:rPrChange>
          </w:rPr>
          <w:t>*Note: This upper limit requires further discussion to accommodate operational requirements.</w:t>
        </w:r>
      </w:ins>
    </w:p>
    <w:p w14:paraId="3B608615" w14:textId="77777777" w:rsidR="00D742A4" w:rsidRPr="00514125" w:rsidRDefault="00D742A4" w:rsidP="00147F18">
      <w:pPr>
        <w:pStyle w:val="Tablefin"/>
        <w:rPr>
          <w:rFonts w:eastAsiaTheme="minorEastAsia"/>
          <w:lang w:eastAsia="zh-CN"/>
        </w:rPr>
      </w:pPr>
    </w:p>
    <w:p w14:paraId="0104B21E" w14:textId="77777777" w:rsidR="00147F18" w:rsidRPr="00514125" w:rsidRDefault="00373E09" w:rsidP="00147F18">
      <w:pPr>
        <w:pStyle w:val="enumlev1"/>
      </w:pPr>
      <w:r w:rsidRPr="00514125">
        <w:rPr>
          <w:i/>
          <w:iCs/>
          <w:lang w:eastAsia="zh-CN"/>
        </w:rPr>
        <w:t>c </w:t>
      </w:r>
      <w:proofErr w:type="spellStart"/>
      <w:r w:rsidRPr="00514125">
        <w:rPr>
          <w:i/>
          <w:iCs/>
          <w:lang w:eastAsia="zh-CN"/>
        </w:rPr>
        <w:t>ter</w:t>
      </w:r>
      <w:proofErr w:type="spellEnd"/>
      <w:r w:rsidRPr="00514125">
        <w:rPr>
          <w:i/>
          <w:iCs/>
          <w:lang w:eastAsia="zh-CN"/>
        </w:rPr>
        <w:t>)</w:t>
      </w:r>
      <w:r w:rsidRPr="00514125">
        <w:rPr>
          <w:lang w:eastAsia="zh-CN"/>
        </w:rPr>
        <w:tab/>
        <w:t>The emissions from any</w:t>
      </w:r>
      <w:r w:rsidRPr="00514125">
        <w:t xml:space="preserve"> non-GSO space station transmitting in the frequency bands 27.5-29.1 GHz and 29.5-30 GHz to communicate with a non-GSO system with a minimum operational altitude lower than 2 000 km shall not exceed an on-axis </w:t>
      </w:r>
      <w:proofErr w:type="spellStart"/>
      <w:r w:rsidRPr="00514125">
        <w:t>e.i.r.p</w:t>
      </w:r>
      <w:proofErr w:type="spellEnd"/>
      <w:r w:rsidRPr="00514125">
        <w:t>. spectral density of (</w:t>
      </w:r>
      <w:del w:id="1020" w:author="DG 1.17" w:date="2023-08-17T01:16:00Z">
        <w:r w:rsidRPr="00514125" w:rsidDel="00127ACF">
          <w:rPr>
            <w:rPrChange w:id="1021" w:author="Lenovo" w:date="2023-08-19T10:07:00Z">
              <w:rPr>
                <w:strike/>
                <w:highlight w:val="green"/>
              </w:rPr>
            </w:rPrChange>
          </w:rPr>
          <w:delText>−26/</w:delText>
        </w:r>
      </w:del>
      <w:r w:rsidRPr="00514125">
        <w:rPr>
          <w:rPrChange w:id="1022" w:author="Lenovo" w:date="2023-08-19T10:07:00Z">
            <w:rPr>
              <w:strike/>
              <w:highlight w:val="green"/>
            </w:rPr>
          </w:rPrChange>
        </w:rPr>
        <w:t>−28/−30) </w:t>
      </w:r>
      <w:proofErr w:type="spellStart"/>
      <w:r w:rsidRPr="00514125">
        <w:t>dBW</w:t>
      </w:r>
      <w:proofErr w:type="spellEnd"/>
      <w:r w:rsidRPr="00514125">
        <w:t xml:space="preserve">/Hz and the total </w:t>
      </w:r>
      <w:proofErr w:type="spellStart"/>
      <w:r w:rsidRPr="00514125">
        <w:t>e.i.r.p</w:t>
      </w:r>
      <w:proofErr w:type="spellEnd"/>
      <w:r w:rsidRPr="00514125">
        <w:t>. from any non-GSO space station shall not exceed:</w:t>
      </w:r>
    </w:p>
    <w:p w14:paraId="2C31DE40" w14:textId="77777777" w:rsidR="00147F18" w:rsidRPr="00514125" w:rsidRDefault="00147F18" w:rsidP="00147F18">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1710"/>
      </w:tblGrid>
      <w:tr w:rsidR="00147F18" w:rsidRPr="00514125" w14:paraId="1E9E9AB2" w14:textId="77777777" w:rsidTr="00147F18">
        <w:trPr>
          <w:jc w:val="center"/>
        </w:trPr>
        <w:tc>
          <w:tcPr>
            <w:tcW w:w="2641" w:type="dxa"/>
            <w:vAlign w:val="center"/>
          </w:tcPr>
          <w:p w14:paraId="1027FD51" w14:textId="77777777" w:rsidR="00147F18" w:rsidRPr="00514125" w:rsidRDefault="00373E09" w:rsidP="00147F18">
            <w:pPr>
              <w:pStyle w:val="Tablehead"/>
            </w:pPr>
            <w:r w:rsidRPr="00514125">
              <w:t>Transmitting non-GSO space station operational altitude (km)</w:t>
            </w:r>
          </w:p>
        </w:tc>
        <w:tc>
          <w:tcPr>
            <w:tcW w:w="1710" w:type="dxa"/>
            <w:vAlign w:val="center"/>
          </w:tcPr>
          <w:p w14:paraId="692DD704" w14:textId="77777777" w:rsidR="00147F18" w:rsidRPr="00514125" w:rsidRDefault="00373E09" w:rsidP="00147F18">
            <w:pPr>
              <w:pStyle w:val="Tablehead"/>
            </w:pPr>
            <w:r w:rsidRPr="00514125">
              <w:t xml:space="preserve">Maximum total </w:t>
            </w:r>
            <w:proofErr w:type="spellStart"/>
            <w:r w:rsidRPr="00514125">
              <w:t>e.i.r.p</w:t>
            </w:r>
            <w:proofErr w:type="spellEnd"/>
            <w:r w:rsidRPr="00514125">
              <w:t>. (</w:t>
            </w:r>
            <w:proofErr w:type="spellStart"/>
            <w:r w:rsidRPr="00514125">
              <w:t>dBW</w:t>
            </w:r>
            <w:proofErr w:type="spellEnd"/>
            <w:r w:rsidRPr="00514125">
              <w:t>)</w:t>
            </w:r>
          </w:p>
        </w:tc>
      </w:tr>
      <w:tr w:rsidR="00147F18" w:rsidRPr="00514125" w14:paraId="333AA992" w14:textId="77777777" w:rsidTr="00147F18">
        <w:trPr>
          <w:jc w:val="center"/>
        </w:trPr>
        <w:tc>
          <w:tcPr>
            <w:tcW w:w="2641" w:type="dxa"/>
            <w:vAlign w:val="center"/>
          </w:tcPr>
          <w:p w14:paraId="45A15F8D" w14:textId="77777777" w:rsidR="00147F18" w:rsidRPr="00514125" w:rsidRDefault="00373E09" w:rsidP="00147F18">
            <w:pPr>
              <w:pStyle w:val="Tabletext"/>
              <w:jc w:val="center"/>
            </w:pPr>
            <w:r w:rsidRPr="00514125">
              <w:t>altitude &lt; 450</w:t>
            </w:r>
          </w:p>
        </w:tc>
        <w:tc>
          <w:tcPr>
            <w:tcW w:w="1710" w:type="dxa"/>
            <w:vAlign w:val="center"/>
          </w:tcPr>
          <w:p w14:paraId="5ADB8999" w14:textId="77777777" w:rsidR="00147F18" w:rsidRPr="00514125" w:rsidRDefault="00373E09" w:rsidP="00147F18">
            <w:pPr>
              <w:pStyle w:val="Tabletext"/>
              <w:jc w:val="center"/>
            </w:pPr>
            <w:r w:rsidRPr="00514125">
              <w:t>60</w:t>
            </w:r>
          </w:p>
        </w:tc>
      </w:tr>
      <w:tr w:rsidR="00147F18" w:rsidRPr="00514125" w14:paraId="640038BC" w14:textId="77777777" w:rsidTr="00147F18">
        <w:trPr>
          <w:jc w:val="center"/>
        </w:trPr>
        <w:tc>
          <w:tcPr>
            <w:tcW w:w="2641" w:type="dxa"/>
            <w:vAlign w:val="center"/>
          </w:tcPr>
          <w:p w14:paraId="6C880A99" w14:textId="77777777" w:rsidR="00147F18" w:rsidRPr="00514125" w:rsidRDefault="00373E09" w:rsidP="00147F18">
            <w:pPr>
              <w:pStyle w:val="Tabletext"/>
              <w:jc w:val="center"/>
            </w:pPr>
            <w:r w:rsidRPr="00514125">
              <w:t>450 ≤ altitude &lt; 600</w:t>
            </w:r>
          </w:p>
        </w:tc>
        <w:tc>
          <w:tcPr>
            <w:tcW w:w="1710" w:type="dxa"/>
            <w:vAlign w:val="center"/>
          </w:tcPr>
          <w:p w14:paraId="3A0B7124" w14:textId="77777777" w:rsidR="00147F18" w:rsidRPr="00514125" w:rsidRDefault="00373E09" w:rsidP="00147F18">
            <w:pPr>
              <w:pStyle w:val="Tabletext"/>
              <w:jc w:val="center"/>
            </w:pPr>
            <w:r w:rsidRPr="00514125">
              <w:t>58</w:t>
            </w:r>
          </w:p>
        </w:tc>
      </w:tr>
      <w:tr w:rsidR="00147F18" w:rsidRPr="00514125" w14:paraId="4FDF1B5B" w14:textId="77777777" w:rsidTr="00147F18">
        <w:trPr>
          <w:jc w:val="center"/>
        </w:trPr>
        <w:tc>
          <w:tcPr>
            <w:tcW w:w="2641" w:type="dxa"/>
            <w:vAlign w:val="center"/>
          </w:tcPr>
          <w:p w14:paraId="778D6926" w14:textId="77777777" w:rsidR="00147F18" w:rsidRPr="00514125" w:rsidRDefault="00373E09" w:rsidP="00147F18">
            <w:pPr>
              <w:pStyle w:val="Tabletext"/>
              <w:jc w:val="center"/>
            </w:pPr>
            <w:r w:rsidRPr="00514125">
              <w:t>600 ≤ altitude &lt; 750</w:t>
            </w:r>
          </w:p>
        </w:tc>
        <w:tc>
          <w:tcPr>
            <w:tcW w:w="1710" w:type="dxa"/>
            <w:vAlign w:val="center"/>
          </w:tcPr>
          <w:p w14:paraId="0707C361" w14:textId="77777777" w:rsidR="00147F18" w:rsidRPr="00514125" w:rsidRDefault="00373E09" w:rsidP="00147F18">
            <w:pPr>
              <w:pStyle w:val="Tabletext"/>
              <w:jc w:val="center"/>
            </w:pPr>
            <w:r w:rsidRPr="00514125">
              <w:t>55</w:t>
            </w:r>
          </w:p>
        </w:tc>
      </w:tr>
      <w:tr w:rsidR="00147F18" w:rsidRPr="00514125" w14:paraId="512C8ADB" w14:textId="77777777" w:rsidTr="00147F18">
        <w:trPr>
          <w:jc w:val="center"/>
        </w:trPr>
        <w:tc>
          <w:tcPr>
            <w:tcW w:w="2641" w:type="dxa"/>
            <w:vAlign w:val="center"/>
          </w:tcPr>
          <w:p w14:paraId="3D2957F6" w14:textId="77777777" w:rsidR="00147F18" w:rsidRPr="00514125" w:rsidRDefault="00373E09" w:rsidP="00147F18">
            <w:pPr>
              <w:pStyle w:val="Tabletext"/>
              <w:jc w:val="center"/>
            </w:pPr>
            <w:r w:rsidRPr="00514125">
              <w:t>750 ≤ altitude &lt; 900</w:t>
            </w:r>
          </w:p>
        </w:tc>
        <w:tc>
          <w:tcPr>
            <w:tcW w:w="1710" w:type="dxa"/>
            <w:vAlign w:val="center"/>
          </w:tcPr>
          <w:p w14:paraId="76205367" w14:textId="77777777" w:rsidR="00147F18" w:rsidRPr="00514125" w:rsidRDefault="00373E09" w:rsidP="00147F18">
            <w:pPr>
              <w:pStyle w:val="Tabletext"/>
              <w:jc w:val="center"/>
            </w:pPr>
            <w:r w:rsidRPr="00514125">
              <w:t>53</w:t>
            </w:r>
          </w:p>
        </w:tc>
      </w:tr>
      <w:tr w:rsidR="00147F18" w:rsidRPr="00514125" w14:paraId="318508A7" w14:textId="77777777" w:rsidTr="00147F18">
        <w:trPr>
          <w:jc w:val="center"/>
        </w:trPr>
        <w:tc>
          <w:tcPr>
            <w:tcW w:w="2641" w:type="dxa"/>
            <w:vAlign w:val="center"/>
          </w:tcPr>
          <w:p w14:paraId="34D7D7E3" w14:textId="77777777" w:rsidR="00147F18" w:rsidRPr="00514125" w:rsidRDefault="00373E09" w:rsidP="00147F18">
            <w:pPr>
              <w:pStyle w:val="Tabletext"/>
              <w:jc w:val="center"/>
            </w:pPr>
            <w:r w:rsidRPr="00514125">
              <w:t>altitude ≥ 1 290</w:t>
            </w:r>
            <w:proofErr w:type="gramStart"/>
            <w:ins w:id="1023" w:author="DG 1.17" w:date="2023-08-17T01:17:00Z">
              <w:r w:rsidR="00387223" w:rsidRPr="00514125">
                <w:rPr>
                  <w:rPrChange w:id="1024" w:author="Lenovo" w:date="2023-08-19T10:07:00Z">
                    <w:rPr>
                      <w:highlight w:val="cyan"/>
                    </w:rPr>
                  </w:rPrChange>
                </w:rPr>
                <w:t>/[</w:t>
              </w:r>
              <w:proofErr w:type="gramEnd"/>
              <w:r w:rsidR="00387223" w:rsidRPr="00514125">
                <w:rPr>
                  <w:rPrChange w:id="1025" w:author="Lenovo" w:date="2023-08-19T10:07:00Z">
                    <w:rPr>
                      <w:highlight w:val="cyan"/>
                    </w:rPr>
                  </w:rPrChange>
                </w:rPr>
                <w:t>1350*]</w:t>
              </w:r>
            </w:ins>
          </w:p>
        </w:tc>
        <w:tc>
          <w:tcPr>
            <w:tcW w:w="1710" w:type="dxa"/>
            <w:vAlign w:val="center"/>
          </w:tcPr>
          <w:p w14:paraId="5782019F" w14:textId="77777777" w:rsidR="00147F18" w:rsidRPr="00514125" w:rsidRDefault="00373E09" w:rsidP="00147F18">
            <w:pPr>
              <w:pStyle w:val="Tabletext"/>
              <w:jc w:val="center"/>
            </w:pPr>
            <w:r w:rsidRPr="00514125">
              <w:t>N/A</w:t>
            </w:r>
          </w:p>
        </w:tc>
      </w:tr>
    </w:tbl>
    <w:p w14:paraId="57A9CAFA" w14:textId="77777777" w:rsidR="00147F18" w:rsidRPr="00514125" w:rsidRDefault="00387223" w:rsidP="00147F18">
      <w:pPr>
        <w:pStyle w:val="enumlev1"/>
        <w:rPr>
          <w:sz w:val="22"/>
          <w:szCs w:val="22"/>
        </w:rPr>
      </w:pPr>
      <w:ins w:id="1026" w:author="DG 1.17" w:date="2023-08-17T01:17:00Z">
        <w:r w:rsidRPr="00514125">
          <w:rPr>
            <w:sz w:val="22"/>
            <w:szCs w:val="22"/>
            <w:rPrChange w:id="1027" w:author="Lenovo" w:date="2023-08-19T10:07:00Z">
              <w:rPr>
                <w:sz w:val="22"/>
                <w:szCs w:val="22"/>
                <w:highlight w:val="cyan"/>
              </w:rPr>
            </w:rPrChange>
          </w:rPr>
          <w:t>*Note: This upper limit requires further discussion to accommodate operational requirements.</w:t>
        </w:r>
      </w:ins>
    </w:p>
    <w:p w14:paraId="27DCD0A2" w14:textId="77777777" w:rsidR="003B6018" w:rsidRPr="00514125" w:rsidRDefault="003B6018" w:rsidP="00147F18">
      <w:pPr>
        <w:pStyle w:val="enumlev1"/>
        <w:rPr>
          <w:rFonts w:eastAsiaTheme="minorEastAsia"/>
          <w:lang w:eastAsia="zh-CN"/>
        </w:rPr>
      </w:pPr>
    </w:p>
    <w:p w14:paraId="5D3C9B56" w14:textId="77777777" w:rsidR="00147F18" w:rsidRPr="00514125" w:rsidRDefault="00373E09" w:rsidP="00147F18">
      <w:pPr>
        <w:rPr>
          <w:i/>
          <w:iCs/>
          <w:lang w:eastAsia="zh-CN"/>
          <w:rPrChange w:id="1028" w:author="Lenovo" w:date="2023-08-19T10:07:00Z">
            <w:rPr>
              <w:i/>
              <w:iCs/>
              <w:highlight w:val="cyan"/>
              <w:lang w:eastAsia="zh-CN"/>
            </w:rPr>
          </w:rPrChange>
        </w:rPr>
      </w:pPr>
      <w:r w:rsidRPr="00514125">
        <w:rPr>
          <w:i/>
          <w:iCs/>
          <w:lang w:eastAsia="zh-CN"/>
          <w:rPrChange w:id="1029" w:author="Lenovo" w:date="2023-08-19T10:07:00Z">
            <w:rPr>
              <w:i/>
              <w:iCs/>
              <w:highlight w:val="cyan"/>
              <w:lang w:eastAsia="zh-CN"/>
            </w:rPr>
          </w:rPrChange>
        </w:rPr>
        <w:t>End of Option 1</w:t>
      </w:r>
    </w:p>
    <w:p w14:paraId="79200CD4" w14:textId="77777777" w:rsidR="00147F18" w:rsidRPr="00514125" w:rsidRDefault="00373E09" w:rsidP="00147F18">
      <w:pPr>
        <w:pStyle w:val="Headingi"/>
        <w:keepNext/>
        <w:rPr>
          <w:lang w:eastAsia="zh-CN"/>
          <w:rPrChange w:id="1030" w:author="Lenovo" w:date="2023-08-19T10:07:00Z">
            <w:rPr>
              <w:highlight w:val="cyan"/>
              <w:lang w:eastAsia="zh-CN"/>
            </w:rPr>
          </w:rPrChange>
        </w:rPr>
      </w:pPr>
      <w:r w:rsidRPr="00514125">
        <w:rPr>
          <w:i w:val="0"/>
          <w:lang w:eastAsia="zh-CN"/>
          <w:rPrChange w:id="1031" w:author="Lenovo" w:date="2023-08-19T10:07:00Z">
            <w:rPr>
              <w:i w:val="0"/>
              <w:highlight w:val="cyan"/>
              <w:lang w:eastAsia="zh-CN"/>
            </w:rPr>
          </w:rPrChange>
        </w:rPr>
        <w:t>Option 2:</w:t>
      </w:r>
    </w:p>
    <w:p w14:paraId="5D991202" w14:textId="77777777" w:rsidR="00147F18" w:rsidRPr="00514125" w:rsidRDefault="00373E09" w:rsidP="00147F18">
      <w:pPr>
        <w:pStyle w:val="enumlev1"/>
        <w:rPr>
          <w:rPrChange w:id="1032" w:author="Lenovo" w:date="2023-08-19T10:07:00Z">
            <w:rPr>
              <w:highlight w:val="cyan"/>
            </w:rPr>
          </w:rPrChange>
        </w:rPr>
      </w:pPr>
      <w:r w:rsidRPr="00514125">
        <w:rPr>
          <w:i/>
          <w:iCs/>
          <w:rPrChange w:id="1033" w:author="Lenovo" w:date="2023-08-19T10:07:00Z">
            <w:rPr>
              <w:i/>
              <w:iCs/>
              <w:highlight w:val="cyan"/>
            </w:rPr>
          </w:rPrChange>
        </w:rPr>
        <w:t>c)</w:t>
      </w:r>
      <w:r w:rsidRPr="00514125">
        <w:rPr>
          <w:rPrChange w:id="1034" w:author="Lenovo" w:date="2023-08-19T10:07:00Z">
            <w:rPr>
              <w:highlight w:val="cyan"/>
            </w:rPr>
          </w:rPrChange>
        </w:rPr>
        <w:tab/>
        <w:t xml:space="preserve">The emissions from any non-GSO space station transmitting in the frequency bands 27.5-29.1 GHz and 29.5-30 GHz to communicate with a non-GSO system with a minimum operational altitude higher than 2 000 km shall not exceed an on-axis </w:t>
      </w:r>
      <w:proofErr w:type="spellStart"/>
      <w:r w:rsidRPr="00514125">
        <w:rPr>
          <w:rPrChange w:id="1035" w:author="Lenovo" w:date="2023-08-19T10:07:00Z">
            <w:rPr>
              <w:highlight w:val="cyan"/>
            </w:rPr>
          </w:rPrChange>
        </w:rPr>
        <w:t>e.i.r.p</w:t>
      </w:r>
      <w:proofErr w:type="spellEnd"/>
      <w:r w:rsidRPr="00514125">
        <w:rPr>
          <w:rPrChange w:id="1036" w:author="Lenovo" w:date="2023-08-19T10:07:00Z">
            <w:rPr>
              <w:highlight w:val="cyan"/>
            </w:rPr>
          </w:rPrChange>
        </w:rPr>
        <w:t>. spectral density of −20 </w:t>
      </w:r>
      <w:proofErr w:type="spellStart"/>
      <w:r w:rsidRPr="00514125">
        <w:rPr>
          <w:rPrChange w:id="1037" w:author="Lenovo" w:date="2023-08-19T10:07:00Z">
            <w:rPr>
              <w:highlight w:val="cyan"/>
            </w:rPr>
          </w:rPrChange>
        </w:rPr>
        <w:t>dBW</w:t>
      </w:r>
      <w:proofErr w:type="spellEnd"/>
      <w:r w:rsidRPr="00514125">
        <w:rPr>
          <w:rPrChange w:id="1038" w:author="Lenovo" w:date="2023-08-19T10:07:00Z">
            <w:rPr>
              <w:highlight w:val="cyan"/>
            </w:rPr>
          </w:rPrChange>
        </w:rPr>
        <w:t xml:space="preserve">/Hz and the total </w:t>
      </w:r>
      <w:proofErr w:type="spellStart"/>
      <w:r w:rsidRPr="00514125">
        <w:rPr>
          <w:rPrChange w:id="1039" w:author="Lenovo" w:date="2023-08-19T10:07:00Z">
            <w:rPr>
              <w:highlight w:val="cyan"/>
            </w:rPr>
          </w:rPrChange>
        </w:rPr>
        <w:t>e.i.r.p</w:t>
      </w:r>
      <w:proofErr w:type="spellEnd"/>
      <w:r w:rsidRPr="00514125">
        <w:rPr>
          <w:rPrChange w:id="1040" w:author="Lenovo" w:date="2023-08-19T10:07:00Z">
            <w:rPr>
              <w:highlight w:val="cyan"/>
            </w:rPr>
          </w:rPrChange>
        </w:rPr>
        <w:t>. from any non-GSO space station shall not exceed:</w:t>
      </w:r>
    </w:p>
    <w:p w14:paraId="5454AD45" w14:textId="77777777" w:rsidR="00147F18" w:rsidRPr="00514125" w:rsidRDefault="00147F18" w:rsidP="00147F18">
      <w:pPr>
        <w:pStyle w:val="enumlev1"/>
        <w:spacing w:before="0"/>
        <w:rPr>
          <w:rPrChange w:id="1041" w:author="Lenovo" w:date="2023-08-19T10:07:00Z">
            <w:rPr>
              <w:highlight w:val="cyan"/>
            </w:rPr>
          </w:rPrChang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1710"/>
      </w:tblGrid>
      <w:tr w:rsidR="00147F18" w:rsidRPr="00514125" w14:paraId="682B2D82" w14:textId="77777777" w:rsidTr="00147F18">
        <w:trPr>
          <w:jc w:val="center"/>
        </w:trPr>
        <w:tc>
          <w:tcPr>
            <w:tcW w:w="2641" w:type="dxa"/>
            <w:vAlign w:val="center"/>
          </w:tcPr>
          <w:p w14:paraId="4F88020A" w14:textId="77777777" w:rsidR="00147F18" w:rsidRPr="00514125" w:rsidRDefault="00373E09" w:rsidP="00147F18">
            <w:pPr>
              <w:pStyle w:val="Tablehead"/>
              <w:rPr>
                <w:rPrChange w:id="1042" w:author="Lenovo" w:date="2023-08-19T10:07:00Z">
                  <w:rPr>
                    <w:highlight w:val="cyan"/>
                  </w:rPr>
                </w:rPrChange>
              </w:rPr>
            </w:pPr>
            <w:r w:rsidRPr="00514125">
              <w:rPr>
                <w:b w:val="0"/>
                <w:rPrChange w:id="1043" w:author="Lenovo" w:date="2023-08-19T10:07:00Z">
                  <w:rPr>
                    <w:b w:val="0"/>
                    <w:highlight w:val="cyan"/>
                  </w:rPr>
                </w:rPrChange>
              </w:rPr>
              <w:t>Transmitting non-GSO space station operational altitude (km)</w:t>
            </w:r>
          </w:p>
        </w:tc>
        <w:tc>
          <w:tcPr>
            <w:tcW w:w="1710" w:type="dxa"/>
            <w:vAlign w:val="center"/>
          </w:tcPr>
          <w:p w14:paraId="2FC30889" w14:textId="77777777" w:rsidR="00147F18" w:rsidRPr="00514125" w:rsidRDefault="00373E09" w:rsidP="00147F18">
            <w:pPr>
              <w:pStyle w:val="Tablehead"/>
              <w:rPr>
                <w:rPrChange w:id="1044" w:author="Lenovo" w:date="2023-08-19T10:07:00Z">
                  <w:rPr>
                    <w:highlight w:val="cyan"/>
                  </w:rPr>
                </w:rPrChange>
              </w:rPr>
            </w:pPr>
            <w:r w:rsidRPr="00514125">
              <w:rPr>
                <w:b w:val="0"/>
                <w:rPrChange w:id="1045" w:author="Lenovo" w:date="2023-08-19T10:07:00Z">
                  <w:rPr>
                    <w:b w:val="0"/>
                    <w:highlight w:val="cyan"/>
                  </w:rPr>
                </w:rPrChange>
              </w:rPr>
              <w:t xml:space="preserve">Maximum total </w:t>
            </w:r>
            <w:proofErr w:type="spellStart"/>
            <w:r w:rsidRPr="00514125">
              <w:rPr>
                <w:b w:val="0"/>
                <w:rPrChange w:id="1046" w:author="Lenovo" w:date="2023-08-19T10:07:00Z">
                  <w:rPr>
                    <w:b w:val="0"/>
                    <w:highlight w:val="cyan"/>
                  </w:rPr>
                </w:rPrChange>
              </w:rPr>
              <w:t>e.i.r.p</w:t>
            </w:r>
            <w:proofErr w:type="spellEnd"/>
            <w:r w:rsidRPr="00514125">
              <w:rPr>
                <w:b w:val="0"/>
                <w:rPrChange w:id="1047" w:author="Lenovo" w:date="2023-08-19T10:07:00Z">
                  <w:rPr>
                    <w:b w:val="0"/>
                    <w:highlight w:val="cyan"/>
                  </w:rPr>
                </w:rPrChange>
              </w:rPr>
              <w:t>. (</w:t>
            </w:r>
            <w:proofErr w:type="spellStart"/>
            <w:r w:rsidRPr="00514125">
              <w:rPr>
                <w:b w:val="0"/>
                <w:rPrChange w:id="1048" w:author="Lenovo" w:date="2023-08-19T10:07:00Z">
                  <w:rPr>
                    <w:b w:val="0"/>
                    <w:highlight w:val="cyan"/>
                  </w:rPr>
                </w:rPrChange>
              </w:rPr>
              <w:t>dBW</w:t>
            </w:r>
            <w:proofErr w:type="spellEnd"/>
            <w:r w:rsidRPr="00514125">
              <w:rPr>
                <w:b w:val="0"/>
                <w:rPrChange w:id="1049" w:author="Lenovo" w:date="2023-08-19T10:07:00Z">
                  <w:rPr>
                    <w:b w:val="0"/>
                    <w:highlight w:val="cyan"/>
                  </w:rPr>
                </w:rPrChange>
              </w:rPr>
              <w:t>)</w:t>
            </w:r>
          </w:p>
        </w:tc>
      </w:tr>
      <w:tr w:rsidR="00147F18" w:rsidRPr="00514125" w14:paraId="57520F9C" w14:textId="77777777" w:rsidTr="00147F18">
        <w:trPr>
          <w:jc w:val="center"/>
        </w:trPr>
        <w:tc>
          <w:tcPr>
            <w:tcW w:w="2641" w:type="dxa"/>
            <w:vAlign w:val="center"/>
          </w:tcPr>
          <w:p w14:paraId="5B7DC7D7" w14:textId="77777777" w:rsidR="00147F18" w:rsidRPr="00514125" w:rsidRDefault="00373E09" w:rsidP="00147F18">
            <w:pPr>
              <w:pStyle w:val="Tabletext"/>
              <w:jc w:val="center"/>
              <w:rPr>
                <w:rPrChange w:id="1050" w:author="Lenovo" w:date="2023-08-19T10:07:00Z">
                  <w:rPr>
                    <w:highlight w:val="cyan"/>
                  </w:rPr>
                </w:rPrChange>
              </w:rPr>
            </w:pPr>
            <w:r w:rsidRPr="00514125">
              <w:rPr>
                <w:rPrChange w:id="1051" w:author="Lenovo" w:date="2023-08-19T10:07:00Z">
                  <w:rPr>
                    <w:highlight w:val="cyan"/>
                  </w:rPr>
                </w:rPrChange>
              </w:rPr>
              <w:t>altitude &lt; 450</w:t>
            </w:r>
          </w:p>
        </w:tc>
        <w:tc>
          <w:tcPr>
            <w:tcW w:w="1710" w:type="dxa"/>
            <w:vAlign w:val="center"/>
          </w:tcPr>
          <w:p w14:paraId="0368675D" w14:textId="77777777" w:rsidR="00147F18" w:rsidRPr="00514125" w:rsidRDefault="00373E09" w:rsidP="00147F18">
            <w:pPr>
              <w:pStyle w:val="Tabletext"/>
              <w:jc w:val="center"/>
              <w:rPr>
                <w:rPrChange w:id="1052" w:author="Lenovo" w:date="2023-08-19T10:07:00Z">
                  <w:rPr>
                    <w:highlight w:val="cyan"/>
                  </w:rPr>
                </w:rPrChange>
              </w:rPr>
            </w:pPr>
            <w:r w:rsidRPr="00514125">
              <w:rPr>
                <w:rPrChange w:id="1053" w:author="Lenovo" w:date="2023-08-19T10:07:00Z">
                  <w:rPr>
                    <w:highlight w:val="cyan"/>
                  </w:rPr>
                </w:rPrChange>
              </w:rPr>
              <w:t>63</w:t>
            </w:r>
          </w:p>
        </w:tc>
      </w:tr>
      <w:tr w:rsidR="00147F18" w:rsidRPr="00514125" w14:paraId="46827E90" w14:textId="77777777" w:rsidTr="00147F18">
        <w:trPr>
          <w:jc w:val="center"/>
        </w:trPr>
        <w:tc>
          <w:tcPr>
            <w:tcW w:w="2641" w:type="dxa"/>
            <w:vAlign w:val="center"/>
          </w:tcPr>
          <w:p w14:paraId="022DAFB0" w14:textId="77777777" w:rsidR="00147F18" w:rsidRPr="00514125" w:rsidRDefault="00373E09" w:rsidP="00147F18">
            <w:pPr>
              <w:pStyle w:val="Tabletext"/>
              <w:jc w:val="center"/>
              <w:rPr>
                <w:rPrChange w:id="1054" w:author="Lenovo" w:date="2023-08-19T10:07:00Z">
                  <w:rPr>
                    <w:highlight w:val="cyan"/>
                  </w:rPr>
                </w:rPrChange>
              </w:rPr>
            </w:pPr>
            <w:r w:rsidRPr="00514125">
              <w:rPr>
                <w:rPrChange w:id="1055" w:author="Lenovo" w:date="2023-08-19T10:07:00Z">
                  <w:rPr>
                    <w:highlight w:val="cyan"/>
                  </w:rPr>
                </w:rPrChange>
              </w:rPr>
              <w:t>450 ≤ altitude &lt; 600</w:t>
            </w:r>
          </w:p>
        </w:tc>
        <w:tc>
          <w:tcPr>
            <w:tcW w:w="1710" w:type="dxa"/>
            <w:vAlign w:val="center"/>
          </w:tcPr>
          <w:p w14:paraId="2DB9A883" w14:textId="77777777" w:rsidR="00147F18" w:rsidRPr="00514125" w:rsidRDefault="00373E09" w:rsidP="00147F18">
            <w:pPr>
              <w:pStyle w:val="Tabletext"/>
              <w:jc w:val="center"/>
              <w:rPr>
                <w:rPrChange w:id="1056" w:author="Lenovo" w:date="2023-08-19T10:07:00Z">
                  <w:rPr>
                    <w:highlight w:val="cyan"/>
                  </w:rPr>
                </w:rPrChange>
              </w:rPr>
            </w:pPr>
            <w:r w:rsidRPr="00514125">
              <w:rPr>
                <w:rPrChange w:id="1057" w:author="Lenovo" w:date="2023-08-19T10:07:00Z">
                  <w:rPr>
                    <w:highlight w:val="cyan"/>
                  </w:rPr>
                </w:rPrChange>
              </w:rPr>
              <w:t>61</w:t>
            </w:r>
          </w:p>
        </w:tc>
      </w:tr>
      <w:tr w:rsidR="00147F18" w:rsidRPr="00514125" w14:paraId="11225C01" w14:textId="77777777" w:rsidTr="00147F18">
        <w:trPr>
          <w:jc w:val="center"/>
        </w:trPr>
        <w:tc>
          <w:tcPr>
            <w:tcW w:w="2641" w:type="dxa"/>
            <w:vAlign w:val="center"/>
          </w:tcPr>
          <w:p w14:paraId="173E240B" w14:textId="77777777" w:rsidR="00147F18" w:rsidRPr="00514125" w:rsidRDefault="00373E09" w:rsidP="00147F18">
            <w:pPr>
              <w:pStyle w:val="Tabletext"/>
              <w:jc w:val="center"/>
              <w:rPr>
                <w:rPrChange w:id="1058" w:author="Lenovo" w:date="2023-08-19T10:07:00Z">
                  <w:rPr>
                    <w:highlight w:val="cyan"/>
                  </w:rPr>
                </w:rPrChange>
              </w:rPr>
            </w:pPr>
            <w:r w:rsidRPr="00514125">
              <w:rPr>
                <w:rPrChange w:id="1059" w:author="Lenovo" w:date="2023-08-19T10:07:00Z">
                  <w:rPr>
                    <w:highlight w:val="cyan"/>
                  </w:rPr>
                </w:rPrChange>
              </w:rPr>
              <w:t>600 ≤ altitude &lt; 750</w:t>
            </w:r>
          </w:p>
        </w:tc>
        <w:tc>
          <w:tcPr>
            <w:tcW w:w="1710" w:type="dxa"/>
            <w:vAlign w:val="center"/>
          </w:tcPr>
          <w:p w14:paraId="45F989A5" w14:textId="77777777" w:rsidR="00147F18" w:rsidRPr="00514125" w:rsidRDefault="00373E09" w:rsidP="00147F18">
            <w:pPr>
              <w:pStyle w:val="Tabletext"/>
              <w:jc w:val="center"/>
              <w:rPr>
                <w:rPrChange w:id="1060" w:author="Lenovo" w:date="2023-08-19T10:07:00Z">
                  <w:rPr>
                    <w:highlight w:val="cyan"/>
                  </w:rPr>
                </w:rPrChange>
              </w:rPr>
            </w:pPr>
            <w:r w:rsidRPr="00514125">
              <w:rPr>
                <w:rPrChange w:id="1061" w:author="Lenovo" w:date="2023-08-19T10:07:00Z">
                  <w:rPr>
                    <w:highlight w:val="cyan"/>
                  </w:rPr>
                </w:rPrChange>
              </w:rPr>
              <w:t>58</w:t>
            </w:r>
          </w:p>
        </w:tc>
      </w:tr>
      <w:tr w:rsidR="00147F18" w:rsidRPr="00514125" w14:paraId="1BDEB03A" w14:textId="77777777" w:rsidTr="00147F18">
        <w:trPr>
          <w:jc w:val="center"/>
        </w:trPr>
        <w:tc>
          <w:tcPr>
            <w:tcW w:w="2641" w:type="dxa"/>
            <w:vAlign w:val="center"/>
          </w:tcPr>
          <w:p w14:paraId="6E305CC4" w14:textId="77777777" w:rsidR="00147F18" w:rsidRPr="00514125" w:rsidRDefault="00373E09" w:rsidP="00147F18">
            <w:pPr>
              <w:pStyle w:val="Tabletext"/>
              <w:jc w:val="center"/>
              <w:rPr>
                <w:rPrChange w:id="1062" w:author="Lenovo" w:date="2023-08-19T10:07:00Z">
                  <w:rPr>
                    <w:highlight w:val="cyan"/>
                  </w:rPr>
                </w:rPrChange>
              </w:rPr>
            </w:pPr>
            <w:r w:rsidRPr="00514125">
              <w:rPr>
                <w:rPrChange w:id="1063" w:author="Lenovo" w:date="2023-08-19T10:07:00Z">
                  <w:rPr>
                    <w:highlight w:val="cyan"/>
                  </w:rPr>
                </w:rPrChange>
              </w:rPr>
              <w:t>750 ≤ altitude &lt; 900</w:t>
            </w:r>
          </w:p>
        </w:tc>
        <w:tc>
          <w:tcPr>
            <w:tcW w:w="1710" w:type="dxa"/>
            <w:vAlign w:val="center"/>
          </w:tcPr>
          <w:p w14:paraId="5063B334" w14:textId="77777777" w:rsidR="00147F18" w:rsidRPr="00514125" w:rsidRDefault="00373E09" w:rsidP="00147F18">
            <w:pPr>
              <w:pStyle w:val="Tabletext"/>
              <w:jc w:val="center"/>
              <w:rPr>
                <w:rPrChange w:id="1064" w:author="Lenovo" w:date="2023-08-19T10:07:00Z">
                  <w:rPr>
                    <w:highlight w:val="cyan"/>
                  </w:rPr>
                </w:rPrChange>
              </w:rPr>
            </w:pPr>
            <w:r w:rsidRPr="00514125">
              <w:rPr>
                <w:rPrChange w:id="1065" w:author="Lenovo" w:date="2023-08-19T10:07:00Z">
                  <w:rPr>
                    <w:highlight w:val="cyan"/>
                  </w:rPr>
                </w:rPrChange>
              </w:rPr>
              <w:t>55</w:t>
            </w:r>
          </w:p>
        </w:tc>
      </w:tr>
      <w:tr w:rsidR="00147F18" w:rsidRPr="00514125" w14:paraId="6CB47A6B" w14:textId="77777777" w:rsidTr="00147F18">
        <w:trPr>
          <w:jc w:val="center"/>
        </w:trPr>
        <w:tc>
          <w:tcPr>
            <w:tcW w:w="2641" w:type="dxa"/>
            <w:vAlign w:val="center"/>
          </w:tcPr>
          <w:p w14:paraId="491B6ED8" w14:textId="77777777" w:rsidR="00147F18" w:rsidRPr="00514125" w:rsidRDefault="00373E09" w:rsidP="00147F18">
            <w:pPr>
              <w:pStyle w:val="Tabletext"/>
              <w:jc w:val="center"/>
              <w:rPr>
                <w:rPrChange w:id="1066" w:author="Lenovo" w:date="2023-08-19T10:07:00Z">
                  <w:rPr>
                    <w:highlight w:val="cyan"/>
                  </w:rPr>
                </w:rPrChange>
              </w:rPr>
            </w:pPr>
            <w:r w:rsidRPr="00514125">
              <w:rPr>
                <w:rPrChange w:id="1067" w:author="Lenovo" w:date="2023-08-19T10:07:00Z">
                  <w:rPr>
                    <w:highlight w:val="cyan"/>
                  </w:rPr>
                </w:rPrChange>
              </w:rPr>
              <w:t>900 ≤ altitude &lt; 1 290</w:t>
            </w:r>
          </w:p>
        </w:tc>
        <w:tc>
          <w:tcPr>
            <w:tcW w:w="1710" w:type="dxa"/>
            <w:vAlign w:val="center"/>
          </w:tcPr>
          <w:p w14:paraId="3C784323" w14:textId="77777777" w:rsidR="00147F18" w:rsidRPr="00514125" w:rsidRDefault="00373E09" w:rsidP="00147F18">
            <w:pPr>
              <w:pStyle w:val="Tabletext"/>
              <w:jc w:val="center"/>
              <w:rPr>
                <w:rPrChange w:id="1068" w:author="Lenovo" w:date="2023-08-19T10:07:00Z">
                  <w:rPr>
                    <w:highlight w:val="cyan"/>
                  </w:rPr>
                </w:rPrChange>
              </w:rPr>
            </w:pPr>
            <w:r w:rsidRPr="00514125">
              <w:rPr>
                <w:rPrChange w:id="1069" w:author="Lenovo" w:date="2023-08-19T10:07:00Z">
                  <w:rPr>
                    <w:highlight w:val="cyan"/>
                  </w:rPr>
                </w:rPrChange>
              </w:rPr>
              <w:t>TBD</w:t>
            </w:r>
          </w:p>
        </w:tc>
      </w:tr>
      <w:tr w:rsidR="00147F18" w:rsidRPr="00514125" w14:paraId="6520A6A5" w14:textId="77777777" w:rsidTr="00147F18">
        <w:trPr>
          <w:jc w:val="center"/>
        </w:trPr>
        <w:tc>
          <w:tcPr>
            <w:tcW w:w="2641" w:type="dxa"/>
            <w:vAlign w:val="center"/>
          </w:tcPr>
          <w:p w14:paraId="62C93981" w14:textId="77777777" w:rsidR="00147F18" w:rsidRPr="00514125" w:rsidRDefault="00373E09" w:rsidP="00147F18">
            <w:pPr>
              <w:pStyle w:val="Tabletext"/>
              <w:jc w:val="center"/>
              <w:rPr>
                <w:rPrChange w:id="1070" w:author="Lenovo" w:date="2023-08-19T10:07:00Z">
                  <w:rPr>
                    <w:highlight w:val="cyan"/>
                  </w:rPr>
                </w:rPrChange>
              </w:rPr>
            </w:pPr>
            <w:r w:rsidRPr="00514125">
              <w:rPr>
                <w:rPrChange w:id="1071" w:author="Lenovo" w:date="2023-08-19T10:07:00Z">
                  <w:rPr>
                    <w:highlight w:val="cyan"/>
                  </w:rPr>
                </w:rPrChange>
              </w:rPr>
              <w:lastRenderedPageBreak/>
              <w:t>altitude ≥ 1 290</w:t>
            </w:r>
          </w:p>
        </w:tc>
        <w:tc>
          <w:tcPr>
            <w:tcW w:w="1710" w:type="dxa"/>
            <w:vAlign w:val="center"/>
          </w:tcPr>
          <w:p w14:paraId="5CAFF396" w14:textId="77777777" w:rsidR="00147F18" w:rsidRPr="00514125" w:rsidRDefault="00373E09" w:rsidP="00147F18">
            <w:pPr>
              <w:pStyle w:val="Tabletext"/>
              <w:jc w:val="center"/>
              <w:rPr>
                <w:rPrChange w:id="1072" w:author="Lenovo" w:date="2023-08-19T10:07:00Z">
                  <w:rPr>
                    <w:highlight w:val="cyan"/>
                  </w:rPr>
                </w:rPrChange>
              </w:rPr>
            </w:pPr>
            <w:r w:rsidRPr="00514125">
              <w:rPr>
                <w:rPrChange w:id="1073" w:author="Lenovo" w:date="2023-08-19T10:07:00Z">
                  <w:rPr>
                    <w:highlight w:val="cyan"/>
                  </w:rPr>
                </w:rPrChange>
              </w:rPr>
              <w:t>N/A</w:t>
            </w:r>
          </w:p>
        </w:tc>
      </w:tr>
    </w:tbl>
    <w:p w14:paraId="30A5EA06" w14:textId="77777777" w:rsidR="00147F18" w:rsidRPr="00514125" w:rsidRDefault="00147F18" w:rsidP="00147F18">
      <w:pPr>
        <w:pStyle w:val="Tablefin"/>
        <w:rPr>
          <w:rPrChange w:id="1074" w:author="Lenovo" w:date="2023-08-19T10:07:00Z">
            <w:rPr>
              <w:highlight w:val="cyan"/>
            </w:rPr>
          </w:rPrChange>
        </w:rPr>
      </w:pPr>
    </w:p>
    <w:p w14:paraId="680FB91A" w14:textId="77777777" w:rsidR="00147F18" w:rsidRPr="00514125" w:rsidRDefault="00373E09" w:rsidP="00147F18">
      <w:pPr>
        <w:pStyle w:val="enumlev1"/>
        <w:rPr>
          <w:rPrChange w:id="1075" w:author="Lenovo" w:date="2023-08-19T10:07:00Z">
            <w:rPr>
              <w:highlight w:val="cyan"/>
            </w:rPr>
          </w:rPrChange>
        </w:rPr>
      </w:pPr>
      <w:r w:rsidRPr="00514125">
        <w:rPr>
          <w:i/>
          <w:iCs/>
          <w:rPrChange w:id="1076" w:author="Lenovo" w:date="2023-08-19T10:07:00Z">
            <w:rPr>
              <w:i/>
              <w:iCs/>
              <w:highlight w:val="cyan"/>
            </w:rPr>
          </w:rPrChange>
        </w:rPr>
        <w:t>c bis)</w:t>
      </w:r>
      <w:r w:rsidRPr="00514125">
        <w:rPr>
          <w:rPrChange w:id="1077" w:author="Lenovo" w:date="2023-08-19T10:07:00Z">
            <w:rPr>
              <w:highlight w:val="cyan"/>
            </w:rPr>
          </w:rPrChange>
        </w:rPr>
        <w:tab/>
      </w:r>
      <w:r w:rsidRPr="00514125">
        <w:rPr>
          <w:lang w:eastAsia="zh-CN"/>
          <w:rPrChange w:id="1078" w:author="Lenovo" w:date="2023-08-19T10:07:00Z">
            <w:rPr>
              <w:highlight w:val="cyan"/>
              <w:lang w:eastAsia="zh-CN"/>
            </w:rPr>
          </w:rPrChange>
        </w:rPr>
        <w:t>The emissions from any</w:t>
      </w:r>
      <w:r w:rsidRPr="00514125">
        <w:rPr>
          <w:rPrChange w:id="1079" w:author="Lenovo" w:date="2023-08-19T10:07:00Z">
            <w:rPr>
              <w:highlight w:val="cyan"/>
            </w:rPr>
          </w:rPrChange>
        </w:rPr>
        <w:t xml:space="preserve"> non-GSO space station transmitting in the frequency bands 27.5-29.1 GHz and 29.5-30 GHz to communicate with a non-GSO system with a minimum operational altitude lower than 2 000 km shall not exceed an on-axis </w:t>
      </w:r>
      <w:proofErr w:type="spellStart"/>
      <w:r w:rsidRPr="00514125">
        <w:rPr>
          <w:rPrChange w:id="1080" w:author="Lenovo" w:date="2023-08-19T10:07:00Z">
            <w:rPr>
              <w:highlight w:val="cyan"/>
            </w:rPr>
          </w:rPrChange>
        </w:rPr>
        <w:t>e.i.r.p</w:t>
      </w:r>
      <w:proofErr w:type="spellEnd"/>
      <w:r w:rsidRPr="00514125">
        <w:rPr>
          <w:rPrChange w:id="1081" w:author="Lenovo" w:date="2023-08-19T10:07:00Z">
            <w:rPr>
              <w:highlight w:val="cyan"/>
            </w:rPr>
          </w:rPrChange>
        </w:rPr>
        <w:t>. spectral density of (−26/−28/−30) </w:t>
      </w:r>
      <w:proofErr w:type="spellStart"/>
      <w:r w:rsidRPr="00514125">
        <w:rPr>
          <w:rPrChange w:id="1082" w:author="Lenovo" w:date="2023-08-19T10:07:00Z">
            <w:rPr>
              <w:highlight w:val="cyan"/>
            </w:rPr>
          </w:rPrChange>
        </w:rPr>
        <w:t>dBW</w:t>
      </w:r>
      <w:proofErr w:type="spellEnd"/>
      <w:r w:rsidRPr="00514125">
        <w:rPr>
          <w:rPrChange w:id="1083" w:author="Lenovo" w:date="2023-08-19T10:07:00Z">
            <w:rPr>
              <w:highlight w:val="cyan"/>
            </w:rPr>
          </w:rPrChange>
        </w:rPr>
        <w:t xml:space="preserve">/Hz and the total </w:t>
      </w:r>
      <w:proofErr w:type="spellStart"/>
      <w:r w:rsidRPr="00514125">
        <w:rPr>
          <w:rPrChange w:id="1084" w:author="Lenovo" w:date="2023-08-19T10:07:00Z">
            <w:rPr>
              <w:highlight w:val="cyan"/>
            </w:rPr>
          </w:rPrChange>
        </w:rPr>
        <w:t>e.i.r.p</w:t>
      </w:r>
      <w:proofErr w:type="spellEnd"/>
      <w:r w:rsidRPr="00514125">
        <w:rPr>
          <w:rPrChange w:id="1085" w:author="Lenovo" w:date="2023-08-19T10:07:00Z">
            <w:rPr>
              <w:highlight w:val="cyan"/>
            </w:rPr>
          </w:rPrChange>
        </w:rPr>
        <w:t xml:space="preserve">. from any non-GSO space station shall not exceed: </w:t>
      </w:r>
    </w:p>
    <w:p w14:paraId="3E3CFAE1" w14:textId="77777777" w:rsidR="00147F18" w:rsidRPr="00514125" w:rsidRDefault="00147F18" w:rsidP="00147F18">
      <w:pPr>
        <w:pStyle w:val="enumlev1"/>
        <w:spacing w:before="0"/>
        <w:rPr>
          <w:rPrChange w:id="1086" w:author="Lenovo" w:date="2023-08-19T10:07:00Z">
            <w:rPr>
              <w:highlight w:val="cyan"/>
            </w:rPr>
          </w:rPrChang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1710"/>
      </w:tblGrid>
      <w:tr w:rsidR="00147F18" w:rsidRPr="00514125" w14:paraId="129D9ADF" w14:textId="77777777" w:rsidTr="00147F18">
        <w:trPr>
          <w:jc w:val="center"/>
        </w:trPr>
        <w:tc>
          <w:tcPr>
            <w:tcW w:w="2641" w:type="dxa"/>
            <w:vAlign w:val="center"/>
          </w:tcPr>
          <w:p w14:paraId="44715AD0" w14:textId="77777777" w:rsidR="00147F18" w:rsidRPr="00514125" w:rsidRDefault="00373E09" w:rsidP="00147F18">
            <w:pPr>
              <w:pStyle w:val="Tablehead"/>
              <w:rPr>
                <w:rPrChange w:id="1087" w:author="Lenovo" w:date="2023-08-19T10:07:00Z">
                  <w:rPr>
                    <w:highlight w:val="cyan"/>
                  </w:rPr>
                </w:rPrChange>
              </w:rPr>
            </w:pPr>
            <w:r w:rsidRPr="00514125">
              <w:rPr>
                <w:b w:val="0"/>
                <w:rPrChange w:id="1088" w:author="Lenovo" w:date="2023-08-19T10:07:00Z">
                  <w:rPr>
                    <w:b w:val="0"/>
                    <w:highlight w:val="cyan"/>
                  </w:rPr>
                </w:rPrChange>
              </w:rPr>
              <w:t>Transmitting non-GSO space station operational altitude (km)</w:t>
            </w:r>
          </w:p>
        </w:tc>
        <w:tc>
          <w:tcPr>
            <w:tcW w:w="1710" w:type="dxa"/>
            <w:vAlign w:val="center"/>
          </w:tcPr>
          <w:p w14:paraId="4BB5A591" w14:textId="77777777" w:rsidR="00147F18" w:rsidRPr="00514125" w:rsidRDefault="00373E09" w:rsidP="00147F18">
            <w:pPr>
              <w:pStyle w:val="Tablehead"/>
              <w:rPr>
                <w:rPrChange w:id="1089" w:author="Lenovo" w:date="2023-08-19T10:07:00Z">
                  <w:rPr>
                    <w:highlight w:val="cyan"/>
                  </w:rPr>
                </w:rPrChange>
              </w:rPr>
            </w:pPr>
            <w:r w:rsidRPr="00514125">
              <w:rPr>
                <w:b w:val="0"/>
                <w:rPrChange w:id="1090" w:author="Lenovo" w:date="2023-08-19T10:07:00Z">
                  <w:rPr>
                    <w:b w:val="0"/>
                    <w:highlight w:val="cyan"/>
                  </w:rPr>
                </w:rPrChange>
              </w:rPr>
              <w:t xml:space="preserve">Maximum total </w:t>
            </w:r>
            <w:proofErr w:type="spellStart"/>
            <w:r w:rsidRPr="00514125">
              <w:rPr>
                <w:b w:val="0"/>
                <w:rPrChange w:id="1091" w:author="Lenovo" w:date="2023-08-19T10:07:00Z">
                  <w:rPr>
                    <w:b w:val="0"/>
                    <w:highlight w:val="cyan"/>
                  </w:rPr>
                </w:rPrChange>
              </w:rPr>
              <w:t>e.i.r.p</w:t>
            </w:r>
            <w:proofErr w:type="spellEnd"/>
            <w:r w:rsidRPr="00514125">
              <w:rPr>
                <w:b w:val="0"/>
                <w:rPrChange w:id="1092" w:author="Lenovo" w:date="2023-08-19T10:07:00Z">
                  <w:rPr>
                    <w:b w:val="0"/>
                    <w:highlight w:val="cyan"/>
                  </w:rPr>
                </w:rPrChange>
              </w:rPr>
              <w:t>. (</w:t>
            </w:r>
            <w:proofErr w:type="spellStart"/>
            <w:r w:rsidRPr="00514125">
              <w:rPr>
                <w:b w:val="0"/>
                <w:rPrChange w:id="1093" w:author="Lenovo" w:date="2023-08-19T10:07:00Z">
                  <w:rPr>
                    <w:b w:val="0"/>
                    <w:highlight w:val="cyan"/>
                  </w:rPr>
                </w:rPrChange>
              </w:rPr>
              <w:t>dBW</w:t>
            </w:r>
            <w:proofErr w:type="spellEnd"/>
            <w:r w:rsidRPr="00514125">
              <w:rPr>
                <w:b w:val="0"/>
                <w:rPrChange w:id="1094" w:author="Lenovo" w:date="2023-08-19T10:07:00Z">
                  <w:rPr>
                    <w:b w:val="0"/>
                    <w:highlight w:val="cyan"/>
                  </w:rPr>
                </w:rPrChange>
              </w:rPr>
              <w:t>)</w:t>
            </w:r>
          </w:p>
        </w:tc>
      </w:tr>
      <w:tr w:rsidR="00147F18" w:rsidRPr="00514125" w14:paraId="2B5140F8" w14:textId="77777777" w:rsidTr="00147F18">
        <w:trPr>
          <w:jc w:val="center"/>
        </w:trPr>
        <w:tc>
          <w:tcPr>
            <w:tcW w:w="2641" w:type="dxa"/>
            <w:vAlign w:val="center"/>
          </w:tcPr>
          <w:p w14:paraId="434B25C4" w14:textId="77777777" w:rsidR="00147F18" w:rsidRPr="00514125" w:rsidRDefault="00373E09" w:rsidP="00147F18">
            <w:pPr>
              <w:pStyle w:val="Tabletext"/>
              <w:jc w:val="center"/>
              <w:rPr>
                <w:rPrChange w:id="1095" w:author="Lenovo" w:date="2023-08-19T10:07:00Z">
                  <w:rPr>
                    <w:highlight w:val="cyan"/>
                  </w:rPr>
                </w:rPrChange>
              </w:rPr>
            </w:pPr>
            <w:r w:rsidRPr="00514125">
              <w:rPr>
                <w:rPrChange w:id="1096" w:author="Lenovo" w:date="2023-08-19T10:07:00Z">
                  <w:rPr>
                    <w:highlight w:val="cyan"/>
                  </w:rPr>
                </w:rPrChange>
              </w:rPr>
              <w:t>altitude &lt; 450</w:t>
            </w:r>
          </w:p>
        </w:tc>
        <w:tc>
          <w:tcPr>
            <w:tcW w:w="1710" w:type="dxa"/>
            <w:vAlign w:val="center"/>
          </w:tcPr>
          <w:p w14:paraId="34F4B85B" w14:textId="77777777" w:rsidR="00147F18" w:rsidRPr="00514125" w:rsidRDefault="00373E09" w:rsidP="00147F18">
            <w:pPr>
              <w:pStyle w:val="Tabletext"/>
              <w:jc w:val="center"/>
              <w:rPr>
                <w:rPrChange w:id="1097" w:author="Lenovo" w:date="2023-08-19T10:07:00Z">
                  <w:rPr>
                    <w:highlight w:val="cyan"/>
                  </w:rPr>
                </w:rPrChange>
              </w:rPr>
            </w:pPr>
            <w:r w:rsidRPr="00514125">
              <w:rPr>
                <w:rPrChange w:id="1098" w:author="Lenovo" w:date="2023-08-19T10:07:00Z">
                  <w:rPr>
                    <w:highlight w:val="cyan"/>
                  </w:rPr>
                </w:rPrChange>
              </w:rPr>
              <w:t>60</w:t>
            </w:r>
          </w:p>
        </w:tc>
      </w:tr>
      <w:tr w:rsidR="00147F18" w:rsidRPr="00514125" w14:paraId="0D5E3E29" w14:textId="77777777" w:rsidTr="00147F18">
        <w:trPr>
          <w:jc w:val="center"/>
        </w:trPr>
        <w:tc>
          <w:tcPr>
            <w:tcW w:w="2641" w:type="dxa"/>
            <w:vAlign w:val="center"/>
          </w:tcPr>
          <w:p w14:paraId="67362FA0" w14:textId="77777777" w:rsidR="00147F18" w:rsidRPr="00514125" w:rsidRDefault="00373E09" w:rsidP="00147F18">
            <w:pPr>
              <w:pStyle w:val="Tabletext"/>
              <w:jc w:val="center"/>
              <w:rPr>
                <w:rPrChange w:id="1099" w:author="Lenovo" w:date="2023-08-19T10:07:00Z">
                  <w:rPr>
                    <w:highlight w:val="cyan"/>
                  </w:rPr>
                </w:rPrChange>
              </w:rPr>
            </w:pPr>
            <w:r w:rsidRPr="00514125">
              <w:rPr>
                <w:rPrChange w:id="1100" w:author="Lenovo" w:date="2023-08-19T10:07:00Z">
                  <w:rPr>
                    <w:highlight w:val="cyan"/>
                  </w:rPr>
                </w:rPrChange>
              </w:rPr>
              <w:t>450 ≤ altitude &lt; 600</w:t>
            </w:r>
          </w:p>
        </w:tc>
        <w:tc>
          <w:tcPr>
            <w:tcW w:w="1710" w:type="dxa"/>
            <w:vAlign w:val="center"/>
          </w:tcPr>
          <w:p w14:paraId="24CDFC8C" w14:textId="77777777" w:rsidR="00147F18" w:rsidRPr="00514125" w:rsidRDefault="00373E09" w:rsidP="00147F18">
            <w:pPr>
              <w:pStyle w:val="Tabletext"/>
              <w:jc w:val="center"/>
              <w:rPr>
                <w:rPrChange w:id="1101" w:author="Lenovo" w:date="2023-08-19T10:07:00Z">
                  <w:rPr>
                    <w:highlight w:val="cyan"/>
                  </w:rPr>
                </w:rPrChange>
              </w:rPr>
            </w:pPr>
            <w:r w:rsidRPr="00514125">
              <w:rPr>
                <w:rPrChange w:id="1102" w:author="Lenovo" w:date="2023-08-19T10:07:00Z">
                  <w:rPr>
                    <w:highlight w:val="cyan"/>
                  </w:rPr>
                </w:rPrChange>
              </w:rPr>
              <w:t>58</w:t>
            </w:r>
          </w:p>
        </w:tc>
      </w:tr>
      <w:tr w:rsidR="00147F18" w:rsidRPr="00514125" w14:paraId="7BAD899E" w14:textId="77777777" w:rsidTr="00147F18">
        <w:trPr>
          <w:jc w:val="center"/>
        </w:trPr>
        <w:tc>
          <w:tcPr>
            <w:tcW w:w="2641" w:type="dxa"/>
            <w:vAlign w:val="center"/>
          </w:tcPr>
          <w:p w14:paraId="73836051" w14:textId="77777777" w:rsidR="00147F18" w:rsidRPr="00514125" w:rsidRDefault="00373E09" w:rsidP="00147F18">
            <w:pPr>
              <w:pStyle w:val="Tabletext"/>
              <w:jc w:val="center"/>
              <w:rPr>
                <w:rPrChange w:id="1103" w:author="Lenovo" w:date="2023-08-19T10:07:00Z">
                  <w:rPr>
                    <w:highlight w:val="cyan"/>
                  </w:rPr>
                </w:rPrChange>
              </w:rPr>
            </w:pPr>
            <w:r w:rsidRPr="00514125">
              <w:rPr>
                <w:rPrChange w:id="1104" w:author="Lenovo" w:date="2023-08-19T10:07:00Z">
                  <w:rPr>
                    <w:highlight w:val="cyan"/>
                  </w:rPr>
                </w:rPrChange>
              </w:rPr>
              <w:t>600 ≤ altitude &lt; 750</w:t>
            </w:r>
          </w:p>
        </w:tc>
        <w:tc>
          <w:tcPr>
            <w:tcW w:w="1710" w:type="dxa"/>
            <w:vAlign w:val="center"/>
          </w:tcPr>
          <w:p w14:paraId="1212F0D3" w14:textId="77777777" w:rsidR="00147F18" w:rsidRPr="00514125" w:rsidRDefault="00373E09" w:rsidP="00147F18">
            <w:pPr>
              <w:pStyle w:val="Tabletext"/>
              <w:jc w:val="center"/>
              <w:rPr>
                <w:rPrChange w:id="1105" w:author="Lenovo" w:date="2023-08-19T10:07:00Z">
                  <w:rPr>
                    <w:highlight w:val="cyan"/>
                  </w:rPr>
                </w:rPrChange>
              </w:rPr>
            </w:pPr>
            <w:r w:rsidRPr="00514125">
              <w:rPr>
                <w:rPrChange w:id="1106" w:author="Lenovo" w:date="2023-08-19T10:07:00Z">
                  <w:rPr>
                    <w:highlight w:val="cyan"/>
                  </w:rPr>
                </w:rPrChange>
              </w:rPr>
              <w:t>55</w:t>
            </w:r>
          </w:p>
        </w:tc>
      </w:tr>
      <w:tr w:rsidR="00147F18" w:rsidRPr="00514125" w14:paraId="6542A243" w14:textId="77777777" w:rsidTr="00147F18">
        <w:trPr>
          <w:jc w:val="center"/>
        </w:trPr>
        <w:tc>
          <w:tcPr>
            <w:tcW w:w="2641" w:type="dxa"/>
            <w:vAlign w:val="center"/>
          </w:tcPr>
          <w:p w14:paraId="4B8570BA" w14:textId="77777777" w:rsidR="00147F18" w:rsidRPr="00514125" w:rsidRDefault="00373E09" w:rsidP="00147F18">
            <w:pPr>
              <w:pStyle w:val="Tabletext"/>
              <w:jc w:val="center"/>
              <w:rPr>
                <w:rPrChange w:id="1107" w:author="Lenovo" w:date="2023-08-19T10:07:00Z">
                  <w:rPr>
                    <w:highlight w:val="cyan"/>
                  </w:rPr>
                </w:rPrChange>
              </w:rPr>
            </w:pPr>
            <w:r w:rsidRPr="00514125">
              <w:rPr>
                <w:rPrChange w:id="1108" w:author="Lenovo" w:date="2023-08-19T10:07:00Z">
                  <w:rPr>
                    <w:highlight w:val="cyan"/>
                  </w:rPr>
                </w:rPrChange>
              </w:rPr>
              <w:t>750 ≤ altitude &lt; 900</w:t>
            </w:r>
          </w:p>
        </w:tc>
        <w:tc>
          <w:tcPr>
            <w:tcW w:w="1710" w:type="dxa"/>
            <w:vAlign w:val="center"/>
          </w:tcPr>
          <w:p w14:paraId="59427300" w14:textId="77777777" w:rsidR="00147F18" w:rsidRPr="00514125" w:rsidRDefault="00373E09" w:rsidP="00147F18">
            <w:pPr>
              <w:pStyle w:val="Tabletext"/>
              <w:jc w:val="center"/>
              <w:rPr>
                <w:rPrChange w:id="1109" w:author="Lenovo" w:date="2023-08-19T10:07:00Z">
                  <w:rPr>
                    <w:highlight w:val="cyan"/>
                  </w:rPr>
                </w:rPrChange>
              </w:rPr>
            </w:pPr>
            <w:r w:rsidRPr="00514125">
              <w:rPr>
                <w:rPrChange w:id="1110" w:author="Lenovo" w:date="2023-08-19T10:07:00Z">
                  <w:rPr>
                    <w:highlight w:val="cyan"/>
                  </w:rPr>
                </w:rPrChange>
              </w:rPr>
              <w:t>53</w:t>
            </w:r>
          </w:p>
        </w:tc>
      </w:tr>
      <w:tr w:rsidR="00147F18" w:rsidRPr="00514125" w14:paraId="42014BA7" w14:textId="77777777" w:rsidTr="00147F18">
        <w:trPr>
          <w:jc w:val="center"/>
        </w:trPr>
        <w:tc>
          <w:tcPr>
            <w:tcW w:w="2641" w:type="dxa"/>
            <w:vAlign w:val="center"/>
          </w:tcPr>
          <w:p w14:paraId="4857C752" w14:textId="77777777" w:rsidR="00147F18" w:rsidRPr="00514125" w:rsidRDefault="00373E09" w:rsidP="00147F18">
            <w:pPr>
              <w:pStyle w:val="Tabletext"/>
              <w:jc w:val="center"/>
              <w:rPr>
                <w:rPrChange w:id="1111" w:author="Lenovo" w:date="2023-08-19T10:07:00Z">
                  <w:rPr>
                    <w:highlight w:val="cyan"/>
                  </w:rPr>
                </w:rPrChange>
              </w:rPr>
            </w:pPr>
            <w:r w:rsidRPr="00514125">
              <w:rPr>
                <w:rPrChange w:id="1112" w:author="Lenovo" w:date="2023-08-19T10:07:00Z">
                  <w:rPr>
                    <w:highlight w:val="cyan"/>
                  </w:rPr>
                </w:rPrChange>
              </w:rPr>
              <w:t>900 ≤ altitude &lt; 1 290</w:t>
            </w:r>
          </w:p>
        </w:tc>
        <w:tc>
          <w:tcPr>
            <w:tcW w:w="1710" w:type="dxa"/>
            <w:vAlign w:val="center"/>
          </w:tcPr>
          <w:p w14:paraId="6A866C9A" w14:textId="77777777" w:rsidR="00147F18" w:rsidRPr="00514125" w:rsidRDefault="00373E09" w:rsidP="00147F18">
            <w:pPr>
              <w:pStyle w:val="Tabletext"/>
              <w:jc w:val="center"/>
              <w:rPr>
                <w:rPrChange w:id="1113" w:author="Lenovo" w:date="2023-08-19T10:07:00Z">
                  <w:rPr>
                    <w:highlight w:val="cyan"/>
                  </w:rPr>
                </w:rPrChange>
              </w:rPr>
            </w:pPr>
            <w:r w:rsidRPr="00514125">
              <w:rPr>
                <w:rPrChange w:id="1114" w:author="Lenovo" w:date="2023-08-19T10:07:00Z">
                  <w:rPr>
                    <w:highlight w:val="cyan"/>
                  </w:rPr>
                </w:rPrChange>
              </w:rPr>
              <w:t>TBD</w:t>
            </w:r>
          </w:p>
        </w:tc>
      </w:tr>
      <w:tr w:rsidR="00147F18" w:rsidRPr="00514125" w14:paraId="3840B02D" w14:textId="77777777" w:rsidTr="00147F18">
        <w:trPr>
          <w:jc w:val="center"/>
        </w:trPr>
        <w:tc>
          <w:tcPr>
            <w:tcW w:w="2641" w:type="dxa"/>
            <w:vAlign w:val="center"/>
          </w:tcPr>
          <w:p w14:paraId="46C01B3C" w14:textId="77777777" w:rsidR="00147F18" w:rsidRPr="00514125" w:rsidRDefault="00373E09" w:rsidP="00147F18">
            <w:pPr>
              <w:pStyle w:val="Tabletext"/>
              <w:jc w:val="center"/>
              <w:rPr>
                <w:rPrChange w:id="1115" w:author="Lenovo" w:date="2023-08-19T10:07:00Z">
                  <w:rPr>
                    <w:highlight w:val="cyan"/>
                  </w:rPr>
                </w:rPrChange>
              </w:rPr>
            </w:pPr>
            <w:r w:rsidRPr="00514125">
              <w:rPr>
                <w:rPrChange w:id="1116" w:author="Lenovo" w:date="2023-08-19T10:07:00Z">
                  <w:rPr>
                    <w:highlight w:val="cyan"/>
                  </w:rPr>
                </w:rPrChange>
              </w:rPr>
              <w:t>altitude ≥ 1 290</w:t>
            </w:r>
          </w:p>
        </w:tc>
        <w:tc>
          <w:tcPr>
            <w:tcW w:w="1710" w:type="dxa"/>
            <w:vAlign w:val="center"/>
          </w:tcPr>
          <w:p w14:paraId="52E1B745" w14:textId="77777777" w:rsidR="00147F18" w:rsidRPr="00514125" w:rsidRDefault="00373E09" w:rsidP="00147F18">
            <w:pPr>
              <w:pStyle w:val="Tabletext"/>
              <w:jc w:val="center"/>
              <w:rPr>
                <w:rPrChange w:id="1117" w:author="Lenovo" w:date="2023-08-19T10:07:00Z">
                  <w:rPr>
                    <w:highlight w:val="cyan"/>
                  </w:rPr>
                </w:rPrChange>
              </w:rPr>
            </w:pPr>
            <w:r w:rsidRPr="00514125">
              <w:rPr>
                <w:rPrChange w:id="1118" w:author="Lenovo" w:date="2023-08-19T10:07:00Z">
                  <w:rPr>
                    <w:highlight w:val="cyan"/>
                  </w:rPr>
                </w:rPrChange>
              </w:rPr>
              <w:t>N/A</w:t>
            </w:r>
          </w:p>
        </w:tc>
      </w:tr>
    </w:tbl>
    <w:p w14:paraId="24B38D95" w14:textId="77777777" w:rsidR="00147F18" w:rsidRPr="00514125" w:rsidRDefault="00147F18" w:rsidP="00147F18">
      <w:pPr>
        <w:pStyle w:val="Tablefin"/>
        <w:rPr>
          <w:rPrChange w:id="1119" w:author="Lenovo" w:date="2023-08-19T10:07:00Z">
            <w:rPr>
              <w:highlight w:val="cyan"/>
            </w:rPr>
          </w:rPrChange>
        </w:rPr>
      </w:pPr>
    </w:p>
    <w:p w14:paraId="174B61CD" w14:textId="77777777" w:rsidR="00147F18" w:rsidRPr="00514125" w:rsidRDefault="00373E09" w:rsidP="00147F18">
      <w:pPr>
        <w:pStyle w:val="Headingi"/>
        <w:rPr>
          <w:lang w:eastAsia="zh-CN"/>
        </w:rPr>
      </w:pPr>
      <w:r w:rsidRPr="00514125">
        <w:rPr>
          <w:i w:val="0"/>
          <w:lang w:eastAsia="zh-CN"/>
          <w:rPrChange w:id="1120" w:author="Lenovo" w:date="2023-08-19T10:07:00Z">
            <w:rPr>
              <w:i w:val="0"/>
              <w:highlight w:val="cyan"/>
              <w:lang w:eastAsia="zh-CN"/>
            </w:rPr>
          </w:rPrChange>
        </w:rPr>
        <w:t>End of Option 2</w:t>
      </w:r>
    </w:p>
    <w:p w14:paraId="41F3B2B0" w14:textId="77777777" w:rsidR="00147F18" w:rsidRPr="00514125" w:rsidRDefault="00373E09" w:rsidP="00147F18">
      <w:pPr>
        <w:pStyle w:val="enumlev1"/>
        <w:rPr>
          <w:lang w:eastAsia="zh-CN"/>
        </w:rPr>
      </w:pPr>
      <w:r w:rsidRPr="00514125">
        <w:rPr>
          <w:i/>
          <w:iCs/>
          <w:lang w:eastAsia="zh-CN"/>
        </w:rPr>
        <w:t>d)</w:t>
      </w:r>
      <w:r w:rsidRPr="00514125">
        <w:rPr>
          <w:lang w:eastAsia="zh-CN"/>
        </w:rPr>
        <w:tab/>
        <w:t xml:space="preserve">For off-axis angles greater than 3.5 degrees, the off-axis </w:t>
      </w:r>
      <w:proofErr w:type="spellStart"/>
      <w:r w:rsidRPr="00514125">
        <w:rPr>
          <w:lang w:eastAsia="zh-CN"/>
        </w:rPr>
        <w:t>e.i.r.p</w:t>
      </w:r>
      <w:proofErr w:type="spellEnd"/>
      <w:r w:rsidRPr="00514125">
        <w:rPr>
          <w:lang w:eastAsia="zh-CN"/>
        </w:rPr>
        <w:t>. emissions of a non-GSO space station transmitting in the frequency bands 27.5-29.1 GHz and 29.5</w:t>
      </w:r>
      <w:r w:rsidRPr="00514125">
        <w:rPr>
          <w:lang w:eastAsia="zh-CN"/>
        </w:rPr>
        <w:noBreakHyphen/>
        <w:t xml:space="preserve">30 GHz to communicate with a non-GSO ISS system </w:t>
      </w:r>
      <w:r w:rsidRPr="00514125">
        <w:t xml:space="preserve">with a </w:t>
      </w:r>
      <w:r w:rsidRPr="00514125">
        <w:rPr>
          <w:lang w:eastAsia="zh-CN"/>
        </w:rPr>
        <w:t>minimum operational altitude higher than 2 000 km shall not exceed the envelope generated by the combination of an input power spectral density at the antenna flange of −62 </w:t>
      </w:r>
      <w:proofErr w:type="spellStart"/>
      <w:r w:rsidRPr="00514125">
        <w:rPr>
          <w:lang w:eastAsia="zh-CN"/>
        </w:rPr>
        <w:t>dBW</w:t>
      </w:r>
      <w:proofErr w:type="spellEnd"/>
      <w:r w:rsidRPr="00514125">
        <w:rPr>
          <w:lang w:eastAsia="zh-CN"/>
        </w:rPr>
        <w:t>/Hz coupled with the off-axis gain derived from 29 − 25 log(</w:t>
      </w:r>
      <w:r w:rsidRPr="00514125">
        <w:rPr>
          <w:rFonts w:ascii="Symbol" w:hAnsi="Symbol"/>
          <w:color w:val="000000"/>
        </w:rPr>
        <w:t></w:t>
      </w:r>
      <w:r w:rsidRPr="00514125">
        <w:rPr>
          <w:lang w:eastAsia="zh-CN"/>
        </w:rPr>
        <w:t>) </w:t>
      </w:r>
      <w:proofErr w:type="spellStart"/>
      <w:r w:rsidRPr="00514125">
        <w:rPr>
          <w:lang w:eastAsia="zh-CN"/>
        </w:rPr>
        <w:t>dBi</w:t>
      </w:r>
      <w:proofErr w:type="spellEnd"/>
      <w:r w:rsidRPr="00514125">
        <w:rPr>
          <w:lang w:eastAsia="zh-CN"/>
        </w:rPr>
        <w:t xml:space="preserve"> for angles between 3.5 degrees and 20 degrees.</w:t>
      </w:r>
    </w:p>
    <w:p w14:paraId="3D1AF323" w14:textId="77777777" w:rsidR="00147F18" w:rsidRPr="00514125" w:rsidDel="00FD7482" w:rsidRDefault="00373E09" w:rsidP="00147F18">
      <w:pPr>
        <w:pStyle w:val="Headingi"/>
        <w:rPr>
          <w:del w:id="1121" w:author="DG 1.17" w:date="2023-08-17T01:32:00Z"/>
          <w:u w:val="single"/>
          <w:lang w:eastAsia="zh-CN"/>
        </w:rPr>
      </w:pPr>
      <w:del w:id="1122" w:author="DG 1.17" w:date="2023-08-17T01:32:00Z">
        <w:r w:rsidRPr="00514125" w:rsidDel="00FD7482">
          <w:rPr>
            <w:i w:val="0"/>
            <w:u w:val="single"/>
            <w:lang w:eastAsia="zh-CN"/>
            <w:rPrChange w:id="1123" w:author="Lenovo" w:date="2023-08-19T10:07:00Z">
              <w:rPr>
                <w:i w:val="0"/>
                <w:highlight w:val="cyan"/>
                <w:u w:val="single"/>
                <w:lang w:eastAsia="zh-CN"/>
              </w:rPr>
            </w:rPrChange>
          </w:rPr>
          <w:delText xml:space="preserve">End of </w:delText>
        </w:r>
        <w:r w:rsidRPr="00514125" w:rsidDel="00FD7482">
          <w:rPr>
            <w:i w:val="0"/>
            <w:u w:val="single"/>
            <w:rPrChange w:id="1124" w:author="Lenovo" w:date="2023-08-19T10:07:00Z">
              <w:rPr>
                <w:i w:val="0"/>
                <w:highlight w:val="cyan"/>
                <w:u w:val="single"/>
              </w:rPr>
            </w:rPrChange>
          </w:rPr>
          <w:delText xml:space="preserve">Alternative non-GSO FSS hard limits </w:delText>
        </w:r>
      </w:del>
    </w:p>
    <w:p w14:paraId="4DEE6074" w14:textId="77777777" w:rsidR="00147F18" w:rsidRPr="00514125" w:rsidRDefault="00373E09" w:rsidP="00147F18">
      <w:pPr>
        <w:pStyle w:val="AnnexNo"/>
        <w:rPr>
          <w:lang w:eastAsia="zh-CN"/>
        </w:rPr>
      </w:pPr>
      <w:bookmarkStart w:id="1125" w:name="_Toc119922782"/>
      <w:r w:rsidRPr="00514125">
        <w:rPr>
          <w:lang w:eastAsia="zh-CN"/>
        </w:rPr>
        <w:t>ANNEX 5 TO draft new RESOLUTION [A117-B] (WRC</w:t>
      </w:r>
      <w:r w:rsidRPr="00514125">
        <w:rPr>
          <w:lang w:eastAsia="zh-CN"/>
        </w:rPr>
        <w:noBreakHyphen/>
        <w:t>23)</w:t>
      </w:r>
      <w:bookmarkEnd w:id="1125"/>
    </w:p>
    <w:p w14:paraId="4CF71AB5" w14:textId="77777777" w:rsidR="00147F18" w:rsidRPr="00514125" w:rsidRDefault="00373E09" w:rsidP="00147F18">
      <w:pPr>
        <w:pStyle w:val="Annextitle"/>
        <w:rPr>
          <w:lang w:eastAsia="zh-CN"/>
        </w:rPr>
      </w:pPr>
      <w:r w:rsidRPr="00514125">
        <w:rPr>
          <w:lang w:eastAsia="zh-CN"/>
        </w:rPr>
        <w:t xml:space="preserve">Provisions for non-GSO space-to-space links in the </w:t>
      </w:r>
      <w:r w:rsidRPr="00514125">
        <w:t xml:space="preserve">frequency </w:t>
      </w:r>
      <w:r w:rsidRPr="00514125">
        <w:br/>
        <w:t xml:space="preserve">band </w:t>
      </w:r>
      <w:r w:rsidRPr="00514125">
        <w:rPr>
          <w:lang w:eastAsia="zh-CN"/>
        </w:rPr>
        <w:t>27.5</w:t>
      </w:r>
      <w:r w:rsidRPr="00514125">
        <w:rPr>
          <w:lang w:eastAsia="zh-CN"/>
        </w:rPr>
        <w:noBreakHyphen/>
        <w:t xml:space="preserve">30.0 GHz to protect GSO space </w:t>
      </w:r>
      <w:proofErr w:type="gramStart"/>
      <w:r w:rsidRPr="00514125">
        <w:rPr>
          <w:lang w:eastAsia="zh-CN"/>
        </w:rPr>
        <w:t>stations</w:t>
      </w:r>
      <w:proofErr w:type="gramEnd"/>
    </w:p>
    <w:p w14:paraId="3EC8600E" w14:textId="77777777" w:rsidR="00147F18" w:rsidRPr="00514125" w:rsidRDefault="00373E09" w:rsidP="00147F18">
      <w:pPr>
        <w:pStyle w:val="Normalaftertitle"/>
      </w:pPr>
      <w:r w:rsidRPr="00514125">
        <w:t>1)</w:t>
      </w:r>
      <w:r w:rsidRPr="00514125">
        <w:tab/>
        <w:t xml:space="preserve">In the frequency band 27.5-30 GHz, when a non-GSO system as identified in </w:t>
      </w:r>
      <w:r w:rsidRPr="00514125">
        <w:rPr>
          <w:i/>
          <w:iCs/>
        </w:rPr>
        <w:t>resolves further</w:t>
      </w:r>
      <w:r w:rsidRPr="00514125">
        <w:rPr>
          <w:i/>
        </w:rPr>
        <w:t> </w:t>
      </w:r>
      <w:r w:rsidRPr="00514125">
        <w:t>1</w:t>
      </w:r>
      <w:r w:rsidRPr="00514125">
        <w:rPr>
          <w:i/>
          <w:iCs/>
        </w:rPr>
        <w:t>b)</w:t>
      </w:r>
      <w:r w:rsidRPr="00514125">
        <w:t xml:space="preserve"> identifies an associated GSO network as described in </w:t>
      </w:r>
      <w:r w:rsidRPr="00514125">
        <w:rPr>
          <w:i/>
          <w:iCs/>
        </w:rPr>
        <w:t>resolves further</w:t>
      </w:r>
      <w:r w:rsidRPr="00514125">
        <w:rPr>
          <w:i/>
        </w:rPr>
        <w:t> </w:t>
      </w:r>
      <w:r w:rsidRPr="00514125">
        <w:t>1</w:t>
      </w:r>
      <w:r w:rsidRPr="00514125">
        <w:rPr>
          <w:i/>
          <w:iCs/>
        </w:rPr>
        <w:t>b)</w:t>
      </w:r>
      <w:r w:rsidRPr="00514125">
        <w:t xml:space="preserve"> to operate inter-satellite links, the BR shall perform the examination in Appendix 1 to this Annex.</w:t>
      </w:r>
    </w:p>
    <w:p w14:paraId="2819CBCF" w14:textId="77777777" w:rsidR="00147F18" w:rsidRPr="00514125" w:rsidRDefault="00373E09" w:rsidP="00147F18">
      <w:pPr>
        <w:rPr>
          <w:szCs w:val="24"/>
        </w:rPr>
      </w:pPr>
      <w:r w:rsidRPr="00514125">
        <w:t>2)</w:t>
      </w:r>
      <w:r w:rsidRPr="00514125">
        <w:tab/>
      </w:r>
      <w:r w:rsidRPr="00514125">
        <w:rPr>
          <w:szCs w:val="24"/>
        </w:rPr>
        <w:t xml:space="preserve">The notifying administration of the GSO network identified in 1) above shall respect all coordination agreements that have already been recorded, noting the provisions from </w:t>
      </w:r>
      <w:r w:rsidRPr="00514125">
        <w:rPr>
          <w:i/>
          <w:iCs/>
          <w:szCs w:val="24"/>
        </w:rPr>
        <w:t>resolves further </w:t>
      </w:r>
      <w:r w:rsidRPr="00514125">
        <w:rPr>
          <w:szCs w:val="24"/>
        </w:rPr>
        <w:t>1</w:t>
      </w:r>
      <w:r w:rsidRPr="00514125">
        <w:rPr>
          <w:i/>
          <w:iCs/>
          <w:szCs w:val="24"/>
        </w:rPr>
        <w:t>d)</w:t>
      </w:r>
      <w:r w:rsidRPr="00514125">
        <w:rPr>
          <w:szCs w:val="24"/>
        </w:rPr>
        <w:t>, 1</w:t>
      </w:r>
      <w:r w:rsidRPr="00514125">
        <w:rPr>
          <w:i/>
          <w:iCs/>
          <w:szCs w:val="24"/>
        </w:rPr>
        <w:t>e)</w:t>
      </w:r>
      <w:r w:rsidRPr="00514125">
        <w:rPr>
          <w:szCs w:val="24"/>
        </w:rPr>
        <w:t>, 2 and 3.</w:t>
      </w:r>
    </w:p>
    <w:p w14:paraId="00AC8C0F" w14:textId="77777777" w:rsidR="00147F18" w:rsidRPr="00514125" w:rsidRDefault="00373E09" w:rsidP="00147F18">
      <w:r w:rsidRPr="00514125">
        <w:t>2</w:t>
      </w:r>
      <w:r w:rsidRPr="00514125">
        <w:rPr>
          <w:i/>
          <w:iCs/>
        </w:rPr>
        <w:t>bis</w:t>
      </w:r>
      <w:r w:rsidRPr="00514125">
        <w:t>)</w:t>
      </w:r>
      <w:r w:rsidRPr="00514125">
        <w:tab/>
      </w:r>
      <w:r w:rsidRPr="00514125">
        <w:rPr>
          <w:i/>
          <w:iCs/>
        </w:rPr>
        <w:t>Option A</w:t>
      </w:r>
      <w:r w:rsidRPr="00514125">
        <w:t>: The notifying administration of the GSO network identified in </w:t>
      </w:r>
      <w:del w:id="1126" w:author="DG 1.17" w:date="2023-08-16T19:16:00Z">
        <w:r w:rsidRPr="00514125" w:rsidDel="002A2C38">
          <w:rPr>
            <w:rPrChange w:id="1127" w:author="Lenovo" w:date="2023-08-19T10:07:00Z">
              <w:rPr>
                <w:strike/>
                <w:highlight w:val="green"/>
              </w:rPr>
            </w:rPrChange>
          </w:rPr>
          <w:delText>2</w:delText>
        </w:r>
      </w:del>
      <w:ins w:id="1128" w:author="DG 1.17" w:date="2023-08-16T19:16:00Z">
        <w:r w:rsidR="002A2C38" w:rsidRPr="00514125">
          <w:rPr>
            <w:rPrChange w:id="1129" w:author="Lenovo" w:date="2023-08-19T10:07:00Z">
              <w:rPr>
                <w:highlight w:val="cyan"/>
              </w:rPr>
            </w:rPrChange>
          </w:rPr>
          <w:t>1</w:t>
        </w:r>
      </w:ins>
      <w:r w:rsidRPr="00514125">
        <w:rPr>
          <w:rPrChange w:id="1130" w:author="Lenovo" w:date="2023-08-19T10:07:00Z">
            <w:rPr>
              <w:highlight w:val="cyan"/>
            </w:rPr>
          </w:rPrChange>
        </w:rPr>
        <w:t>) is urged to provide, upon any request from the notifying administration of a GSO network involved in the coordination agreements referred above, additional information on how the relevant coordination agreements will be respected. Efforts should be made to provide this information as soon as practicable.</w:t>
      </w:r>
    </w:p>
    <w:p w14:paraId="7685D657" w14:textId="77777777" w:rsidR="00147F18" w:rsidRPr="00514125" w:rsidRDefault="00373E09" w:rsidP="00147F18">
      <w:r w:rsidRPr="00514125">
        <w:tab/>
      </w:r>
      <w:r w:rsidRPr="00514125">
        <w:rPr>
          <w:i/>
          <w:iCs/>
        </w:rPr>
        <w:t>Option B</w:t>
      </w:r>
      <w:r w:rsidRPr="00514125">
        <w:t>: The notifying administration of the GSO network identified in </w:t>
      </w:r>
      <w:del w:id="1131" w:author="DG 1.17" w:date="2023-08-16T19:16:00Z">
        <w:r w:rsidRPr="00514125" w:rsidDel="002A2C38">
          <w:delText>2</w:delText>
        </w:r>
      </w:del>
      <w:ins w:id="1132" w:author="DG 1.17" w:date="2023-08-16T19:16:00Z">
        <w:r w:rsidR="002A2C38" w:rsidRPr="00514125">
          <w:t>1</w:t>
        </w:r>
      </w:ins>
      <w:r w:rsidRPr="00514125">
        <w:t xml:space="preserve">) above shall provide, upon any request from the notifying administration of a GSO network involved in the </w:t>
      </w:r>
      <w:r w:rsidRPr="00514125">
        <w:lastRenderedPageBreak/>
        <w:t xml:space="preserve">coordination agreements referred above, additional information on how the relevant coordination agreements will be respected </w:t>
      </w:r>
      <w:proofErr w:type="gramStart"/>
      <w:r w:rsidRPr="00514125">
        <w:t>with regard to</w:t>
      </w:r>
      <w:proofErr w:type="gramEnd"/>
      <w:r w:rsidRPr="00514125">
        <w:t xml:space="preserve"> protection from inter-satellite links. This information shall be provided within 90 days after the reception of the request.</w:t>
      </w:r>
    </w:p>
    <w:p w14:paraId="077CBEF9" w14:textId="77777777" w:rsidR="002A2C38" w:rsidRPr="00514125" w:rsidRDefault="002A2C38" w:rsidP="00006552">
      <w:pPr>
        <w:rPr>
          <w:rFonts w:eastAsiaTheme="minorEastAsia"/>
          <w:lang w:eastAsia="zh-CN"/>
        </w:rPr>
      </w:pPr>
      <w:ins w:id="1133" w:author="DG 1.17" w:date="2023-08-16T19:15:00Z">
        <w:r w:rsidRPr="00514125">
          <w:rPr>
            <w:rFonts w:eastAsiaTheme="minorEastAsia"/>
            <w:i/>
            <w:iCs/>
            <w:lang w:eastAsia="zh-CN"/>
            <w:rPrChange w:id="1134" w:author="Lenovo" w:date="2023-08-19T10:07:00Z">
              <w:rPr>
                <w:rFonts w:eastAsiaTheme="minorEastAsia"/>
                <w:i/>
                <w:iCs/>
                <w:highlight w:val="cyan"/>
                <w:lang w:eastAsia="zh-CN"/>
              </w:rPr>
            </w:rPrChange>
          </w:rPr>
          <w:t xml:space="preserve">Note: </w:t>
        </w:r>
      </w:ins>
      <w:ins w:id="1135" w:author="DG 1.17" w:date="2023-08-16T19:14:00Z">
        <w:r w:rsidRPr="00514125">
          <w:rPr>
            <w:rFonts w:eastAsiaTheme="minorEastAsia"/>
            <w:i/>
            <w:iCs/>
            <w:lang w:eastAsia="zh-CN"/>
            <w:rPrChange w:id="1136" w:author="Lenovo" w:date="2023-08-19T10:07:00Z">
              <w:rPr>
                <w:rFonts w:eastAsiaTheme="minorEastAsia"/>
                <w:i/>
                <w:iCs/>
                <w:highlight w:val="cyan"/>
                <w:lang w:eastAsia="zh-CN"/>
              </w:rPr>
            </w:rPrChange>
          </w:rPr>
          <w:t>With respect to options A and B, there is</w:t>
        </w:r>
      </w:ins>
      <w:ins w:id="1137" w:author="DG 1.17" w:date="2023-08-16T19:15:00Z">
        <w:r w:rsidRPr="00514125">
          <w:rPr>
            <w:rFonts w:eastAsiaTheme="minorEastAsia"/>
            <w:i/>
            <w:iCs/>
            <w:lang w:eastAsia="zh-CN"/>
            <w:rPrChange w:id="1138" w:author="Lenovo" w:date="2023-08-19T10:07:00Z">
              <w:rPr>
                <w:rFonts w:eastAsiaTheme="minorEastAsia"/>
                <w:i/>
                <w:iCs/>
                <w:highlight w:val="cyan"/>
                <w:lang w:eastAsia="zh-CN"/>
              </w:rPr>
            </w:rPrChange>
          </w:rPr>
          <w:t xml:space="preserve"> a slight preference for Option B.</w:t>
        </w:r>
      </w:ins>
    </w:p>
    <w:p w14:paraId="57B6FCBF" w14:textId="77777777" w:rsidR="00147F18" w:rsidRPr="00514125" w:rsidRDefault="00373E09" w:rsidP="00147F18">
      <w:pPr>
        <w:rPr>
          <w:szCs w:val="24"/>
        </w:rPr>
      </w:pPr>
      <w:r w:rsidRPr="00514125">
        <w:rPr>
          <w:szCs w:val="24"/>
        </w:rPr>
        <w:t>3)</w:t>
      </w:r>
      <w:r w:rsidRPr="00514125">
        <w:rPr>
          <w:szCs w:val="24"/>
        </w:rPr>
        <w:tab/>
        <w:t xml:space="preserve">In the frequency bands </w:t>
      </w:r>
      <w:r w:rsidRPr="00514125">
        <w:t>27.5-29.1 GHz and 29.5-30 </w:t>
      </w:r>
      <w:r w:rsidRPr="00514125">
        <w:rPr>
          <w:szCs w:val="24"/>
        </w:rPr>
        <w:t xml:space="preserve">GHz, when a non-GSO system as identified in </w:t>
      </w:r>
      <w:r w:rsidRPr="00514125">
        <w:rPr>
          <w:i/>
          <w:iCs/>
          <w:szCs w:val="24"/>
        </w:rPr>
        <w:t>resolves further </w:t>
      </w:r>
      <w:r w:rsidRPr="00514125">
        <w:rPr>
          <w:szCs w:val="24"/>
        </w:rPr>
        <w:t>1</w:t>
      </w:r>
      <w:r w:rsidRPr="00514125">
        <w:rPr>
          <w:i/>
          <w:iCs/>
          <w:szCs w:val="24"/>
        </w:rPr>
        <w:t>c)</w:t>
      </w:r>
      <w:r w:rsidRPr="00514125">
        <w:rPr>
          <w:szCs w:val="24"/>
        </w:rPr>
        <w:t xml:space="preserve"> identifies a non-GSO system as described in </w:t>
      </w:r>
      <w:r w:rsidRPr="00514125">
        <w:rPr>
          <w:i/>
          <w:iCs/>
          <w:szCs w:val="24"/>
        </w:rPr>
        <w:t>resolves further </w:t>
      </w:r>
      <w:r w:rsidRPr="00514125">
        <w:rPr>
          <w:szCs w:val="24"/>
        </w:rPr>
        <w:t>1</w:t>
      </w:r>
      <w:r w:rsidRPr="00514125">
        <w:rPr>
          <w:i/>
          <w:iCs/>
          <w:szCs w:val="24"/>
        </w:rPr>
        <w:t>c)</w:t>
      </w:r>
      <w:r w:rsidRPr="00514125">
        <w:rPr>
          <w:szCs w:val="24"/>
        </w:rPr>
        <w:t xml:space="preserve"> to operate space-to-space links, the BR shall perform the examination in Appendix 2 to this Annex.</w:t>
      </w:r>
    </w:p>
    <w:p w14:paraId="220AFE42" w14:textId="77777777" w:rsidR="00147F18" w:rsidRPr="00514125" w:rsidRDefault="00373E09" w:rsidP="00147F18">
      <w:pPr>
        <w:rPr>
          <w:szCs w:val="24"/>
        </w:rPr>
      </w:pPr>
      <w:r w:rsidRPr="00514125">
        <w:rPr>
          <w:szCs w:val="24"/>
        </w:rPr>
        <w:t>4)</w:t>
      </w:r>
      <w:r w:rsidRPr="00514125">
        <w:rPr>
          <w:szCs w:val="24"/>
        </w:rPr>
        <w:tab/>
        <w:t xml:space="preserve">The notifying administration of the receiving non-GSO network identified in 3) above shall respect all coordination agreements that have already been recorded, noting the provisions from </w:t>
      </w:r>
      <w:r w:rsidRPr="00514125">
        <w:rPr>
          <w:i/>
          <w:iCs/>
          <w:szCs w:val="24"/>
        </w:rPr>
        <w:t>resolves further </w:t>
      </w:r>
      <w:r w:rsidRPr="00514125">
        <w:rPr>
          <w:szCs w:val="24"/>
        </w:rPr>
        <w:t>1</w:t>
      </w:r>
      <w:r w:rsidRPr="00514125">
        <w:rPr>
          <w:i/>
          <w:iCs/>
          <w:szCs w:val="24"/>
        </w:rPr>
        <w:t>d)</w:t>
      </w:r>
      <w:r w:rsidRPr="00514125">
        <w:rPr>
          <w:szCs w:val="24"/>
        </w:rPr>
        <w:t>, 1</w:t>
      </w:r>
      <w:r w:rsidRPr="00514125">
        <w:rPr>
          <w:i/>
          <w:iCs/>
          <w:szCs w:val="24"/>
        </w:rPr>
        <w:t>e)</w:t>
      </w:r>
      <w:r w:rsidRPr="00514125">
        <w:rPr>
          <w:szCs w:val="24"/>
        </w:rPr>
        <w:t>, 2 and 3.</w:t>
      </w:r>
    </w:p>
    <w:p w14:paraId="1AC8FFC6" w14:textId="77777777" w:rsidR="00147F18" w:rsidRPr="00514125" w:rsidRDefault="00373E09" w:rsidP="00147F18">
      <w:pPr>
        <w:rPr>
          <w:szCs w:val="24"/>
        </w:rPr>
      </w:pPr>
      <w:r w:rsidRPr="00514125">
        <w:t>5)</w:t>
      </w:r>
      <w:r w:rsidRPr="00514125">
        <w:tab/>
        <w:t xml:space="preserve">In the frequency bands 27.5-28.6 GHz and 29.5-30 GHz, the </w:t>
      </w:r>
      <w:proofErr w:type="spellStart"/>
      <w:r w:rsidRPr="00514125">
        <w:t>pfd</w:t>
      </w:r>
      <w:proofErr w:type="spellEnd"/>
      <w:r w:rsidRPr="00514125">
        <w:t xml:space="preserve"> produced at any point in the geostationary-satellite orbit by a non-GSO space station as mentioned in </w:t>
      </w:r>
      <w:r w:rsidRPr="00514125">
        <w:rPr>
          <w:i/>
          <w:iCs/>
        </w:rPr>
        <w:t>resolves further </w:t>
      </w:r>
      <w:r w:rsidRPr="00514125">
        <w:t>1</w:t>
      </w:r>
      <w:r w:rsidRPr="00514125">
        <w:rPr>
          <w:i/>
          <w:iCs/>
        </w:rPr>
        <w:t>c)</w:t>
      </w:r>
      <w:r w:rsidRPr="00514125">
        <w:t xml:space="preserve"> shall not exceed a </w:t>
      </w:r>
      <w:proofErr w:type="spellStart"/>
      <w:r w:rsidRPr="00514125">
        <w:t>pfd</w:t>
      </w:r>
      <w:proofErr w:type="spellEnd"/>
      <w:r w:rsidRPr="00514125">
        <w:t xml:space="preserve"> of (−163/−165) </w:t>
      </w:r>
      <w:proofErr w:type="spellStart"/>
      <w:r w:rsidRPr="00514125">
        <w:t>dBW</w:t>
      </w:r>
      <w:proofErr w:type="spellEnd"/>
      <w:r w:rsidRPr="00514125">
        <w:t>/m² in any 40 kHz band.</w:t>
      </w:r>
      <w:r w:rsidRPr="00514125">
        <w:rPr>
          <w:szCs w:val="24"/>
        </w:rPr>
        <w:t xml:space="preserve"> A computation methodology is provided in Appendix 3 to this Annex.</w:t>
      </w:r>
    </w:p>
    <w:p w14:paraId="2C090195" w14:textId="77777777" w:rsidR="002A2C38" w:rsidRPr="00514125" w:rsidRDefault="002A2C38" w:rsidP="002E0202">
      <w:pPr>
        <w:rPr>
          <w:rFonts w:eastAsiaTheme="minorEastAsia"/>
          <w:lang w:eastAsia="zh-CN"/>
        </w:rPr>
      </w:pPr>
    </w:p>
    <w:p w14:paraId="708E82DF" w14:textId="77777777" w:rsidR="002E0202" w:rsidRPr="00514125" w:rsidRDefault="002E0202" w:rsidP="00147F18">
      <w:pPr>
        <w:rPr>
          <w:szCs w:val="24"/>
        </w:rPr>
      </w:pPr>
    </w:p>
    <w:p w14:paraId="263FABBC" w14:textId="77777777" w:rsidR="00147F18" w:rsidRPr="00514125" w:rsidRDefault="00373E09" w:rsidP="00147F18">
      <w:pPr>
        <w:pStyle w:val="AppendixNo"/>
      </w:pPr>
      <w:bookmarkStart w:id="1139" w:name="_Hlk131079579"/>
      <w:r w:rsidRPr="00514125">
        <w:t xml:space="preserve">APPENDIX 1 </w:t>
      </w:r>
    </w:p>
    <w:p w14:paraId="73AC158C" w14:textId="77777777" w:rsidR="00147F18" w:rsidRPr="00514125" w:rsidRDefault="00373E09" w:rsidP="00147F18">
      <w:pPr>
        <w:pStyle w:val="Normalaftertitle"/>
        <w:rPr>
          <w:lang w:eastAsia="zh-CN"/>
        </w:rPr>
      </w:pPr>
      <w:r w:rsidRPr="00514125">
        <w:rPr>
          <w:lang w:eastAsia="zh-CN"/>
        </w:rPr>
        <w:t>The aim of this Appendix is to provide a method to be used by the BR to assess whether the emissions from a non-GSO space station operating inter-satellite links with a GSO space station are within the envelope of the typical earth stations of the GSO network.</w:t>
      </w:r>
    </w:p>
    <w:p w14:paraId="2BC39C4A" w14:textId="77777777" w:rsidR="00147F18" w:rsidRPr="00514125" w:rsidRDefault="00373E09" w:rsidP="00147F18">
      <w:pPr>
        <w:rPr>
          <w:lang w:eastAsia="zh-CN"/>
        </w:rPr>
      </w:pPr>
      <w:r w:rsidRPr="00514125">
        <w:rPr>
          <w:lang w:eastAsia="zh-CN"/>
        </w:rPr>
        <w:t>Step 1: For each group of the transmitting non-GSO notification.</w:t>
      </w:r>
    </w:p>
    <w:p w14:paraId="0A4F8340" w14:textId="77777777" w:rsidR="00147F18" w:rsidRPr="00514125" w:rsidRDefault="00373E09" w:rsidP="00147F18">
      <w:pPr>
        <w:rPr>
          <w:lang w:eastAsia="zh-CN"/>
        </w:rPr>
      </w:pPr>
      <w:r w:rsidRPr="00514125">
        <w:rPr>
          <w:lang w:eastAsia="zh-CN"/>
        </w:rPr>
        <w:t xml:space="preserve">Step 2: For each of the receiving GSO networks, as listed in </w:t>
      </w:r>
      <w:r w:rsidRPr="00514125">
        <w:rPr>
          <w:i/>
          <w:iCs/>
          <w:lang w:eastAsia="zh-CN"/>
        </w:rPr>
        <w:t>resolves further 1b)</w:t>
      </w:r>
      <w:r w:rsidRPr="00514125">
        <w:rPr>
          <w:lang w:eastAsia="zh-CN"/>
        </w:rPr>
        <w:t>.</w:t>
      </w:r>
    </w:p>
    <w:p w14:paraId="276AE2DA" w14:textId="77777777" w:rsidR="00147F18" w:rsidRPr="00514125" w:rsidRDefault="00373E09" w:rsidP="00147F18">
      <w:pPr>
        <w:rPr>
          <w:lang w:eastAsia="zh-CN"/>
        </w:rPr>
      </w:pPr>
      <w:r w:rsidRPr="00514125">
        <w:rPr>
          <w:lang w:eastAsia="zh-CN"/>
        </w:rPr>
        <w:t xml:space="preserve">Step 3: For each beam in the Earth-to-space direction of the receiving GSO network notification, compute the maximum </w:t>
      </w:r>
      <w:proofErr w:type="spellStart"/>
      <w:r w:rsidRPr="00514125">
        <w:rPr>
          <w:lang w:eastAsia="zh-CN"/>
        </w:rPr>
        <w:t>e.i.r.p</w:t>
      </w:r>
      <w:proofErr w:type="spellEnd"/>
      <w:r w:rsidRPr="00514125">
        <w:rPr>
          <w:lang w:eastAsia="zh-CN"/>
        </w:rPr>
        <w:t>. produced in one hertz (</w:t>
      </w:r>
      <w:r w:rsidRPr="00514125">
        <w:t>EIRPSD</w:t>
      </w:r>
      <w:r w:rsidRPr="00514125">
        <w:rPr>
          <w:lang w:eastAsia="zh-CN"/>
        </w:rPr>
        <w:t>).</w:t>
      </w:r>
    </w:p>
    <w:p w14:paraId="4A8D8C4D" w14:textId="77777777" w:rsidR="00147F18" w:rsidRPr="00514125" w:rsidRDefault="00373E09" w:rsidP="00147F18">
      <w:pPr>
        <w:rPr>
          <w:lang w:eastAsia="zh-CN"/>
        </w:rPr>
      </w:pPr>
      <w:r w:rsidRPr="00514125">
        <w:rPr>
          <w:lang w:eastAsia="zh-CN"/>
        </w:rPr>
        <w:t>Step 4: Compute the reduction in free space loss at the altitude of the user using:</w:t>
      </w:r>
    </w:p>
    <w:p w14:paraId="334C4E46" w14:textId="77777777" w:rsidR="00147F18" w:rsidRPr="00514125" w:rsidRDefault="00373E09" w:rsidP="00147F18">
      <w:pPr>
        <w:pStyle w:val="Equation"/>
      </w:pPr>
      <w:r w:rsidRPr="00514125">
        <w:tab/>
      </w:r>
      <w:r w:rsidRPr="00514125">
        <w:tab/>
      </w:r>
      <w:r w:rsidRPr="0094383A">
        <w:rPr>
          <w:position w:val="-32"/>
        </w:rPr>
        <w:object w:dxaOrig="3660" w:dyaOrig="765" w14:anchorId="7F867D3F">
          <v:shape id="shape537" o:spid="_x0000_i1040" type="#_x0000_t75" style="width:183.2pt;height:35.55pt" o:ole="">
            <v:imagedata r:id="rId50" o:title=""/>
          </v:shape>
          <o:OLEObject Type="Embed" ProgID="Equation.DSMT4" ShapeID="shape537" DrawAspect="Content" ObjectID="_1754380202" r:id="rId51"/>
        </w:object>
      </w:r>
    </w:p>
    <w:p w14:paraId="1163A747" w14:textId="77777777" w:rsidR="00147F18" w:rsidRPr="00514125" w:rsidRDefault="00373E09" w:rsidP="00147F18">
      <w:pPr>
        <w:pStyle w:val="enumlev1"/>
        <w:rPr>
          <w:lang w:eastAsia="zh-CN"/>
        </w:rPr>
      </w:pPr>
      <w:r w:rsidRPr="00514125">
        <w:tab/>
      </w:r>
      <w:r w:rsidRPr="0094383A">
        <w:fldChar w:fldCharType="begin"/>
      </w:r>
      <w:r w:rsidRPr="0094383A">
        <w:fldChar w:fldCharType="end"/>
      </w:r>
      <w:r w:rsidRPr="00514125">
        <w:rPr>
          <w:lang w:eastAsia="zh-CN"/>
        </w:rPr>
        <w:t xml:space="preserve">where </w:t>
      </w:r>
      <w:proofErr w:type="spellStart"/>
      <w:r w:rsidRPr="00514125">
        <w:rPr>
          <w:i/>
          <w:iCs/>
          <w:lang w:eastAsia="zh-CN"/>
        </w:rPr>
        <w:t>NGSO</w:t>
      </w:r>
      <w:r w:rsidRPr="00514125">
        <w:rPr>
          <w:i/>
          <w:iCs/>
          <w:vertAlign w:val="subscript"/>
          <w:lang w:eastAsia="zh-CN"/>
        </w:rPr>
        <w:t>alt</w:t>
      </w:r>
      <w:proofErr w:type="spellEnd"/>
      <w:r w:rsidRPr="00514125">
        <w:rPr>
          <w:lang w:eastAsia="zh-CN"/>
        </w:rPr>
        <w:t xml:space="preserve"> is the altitude of the transmitting non-GSO system space stations, and </w:t>
      </w:r>
      <w:proofErr w:type="spellStart"/>
      <w:r w:rsidRPr="00514125">
        <w:rPr>
          <w:i/>
          <w:iCs/>
          <w:lang w:eastAsia="zh-CN"/>
        </w:rPr>
        <w:t>GSO</w:t>
      </w:r>
      <w:r w:rsidRPr="00514125">
        <w:rPr>
          <w:i/>
          <w:iCs/>
          <w:vertAlign w:val="subscript"/>
          <w:lang w:eastAsia="zh-CN"/>
        </w:rPr>
        <w:t>alt</w:t>
      </w:r>
      <w:proofErr w:type="spellEnd"/>
      <w:r w:rsidRPr="00514125">
        <w:rPr>
          <w:lang w:eastAsia="zh-CN"/>
        </w:rPr>
        <w:t> = 35 786 km. It should be noted that if several altitudes are included in the notification, each altitude shall be tested.</w:t>
      </w:r>
    </w:p>
    <w:p w14:paraId="37150C16" w14:textId="77777777" w:rsidR="00147F18" w:rsidRPr="00514125" w:rsidRDefault="00373E09" w:rsidP="00147F18">
      <w:pPr>
        <w:pStyle w:val="enumlev1"/>
        <w:rPr>
          <w:lang w:eastAsia="zh-CN"/>
        </w:rPr>
      </w:pPr>
      <w:r w:rsidRPr="00514125">
        <w:rPr>
          <w:lang w:eastAsia="zh-CN"/>
        </w:rPr>
        <w:t xml:space="preserve">Step </w:t>
      </w:r>
      <w:r w:rsidRPr="00514125">
        <w:t xml:space="preserve">5: </w:t>
      </w:r>
      <w:r w:rsidRPr="00514125">
        <w:rPr>
          <w:lang w:eastAsia="zh-CN"/>
        </w:rPr>
        <w:t xml:space="preserve">Compute the reduced </w:t>
      </w:r>
      <w:proofErr w:type="spellStart"/>
      <w:r w:rsidRPr="00514125">
        <w:rPr>
          <w:lang w:eastAsia="zh-CN"/>
        </w:rPr>
        <w:t>e.i.r.p</w:t>
      </w:r>
      <w:proofErr w:type="spellEnd"/>
      <w:r w:rsidRPr="00514125">
        <w:rPr>
          <w:lang w:eastAsia="zh-CN"/>
        </w:rPr>
        <w:t xml:space="preserve">. spectral density as </w:t>
      </w:r>
      <w:proofErr w:type="spellStart"/>
      <w:r w:rsidRPr="00514125">
        <w:rPr>
          <w:i/>
          <w:lang w:eastAsia="zh-CN"/>
        </w:rPr>
        <w:t>EIRPSD</w:t>
      </w:r>
      <w:r w:rsidRPr="00514125">
        <w:rPr>
          <w:i/>
          <w:vertAlign w:val="subscript"/>
          <w:lang w:eastAsia="zh-CN"/>
        </w:rPr>
        <w:t>reduced</w:t>
      </w:r>
      <w:proofErr w:type="spellEnd"/>
      <w:r w:rsidRPr="00514125">
        <w:t> = </w:t>
      </w:r>
      <w:r w:rsidRPr="00514125">
        <w:rPr>
          <w:i/>
          <w:lang w:eastAsia="zh-CN"/>
        </w:rPr>
        <w:t>EIRPSD</w:t>
      </w:r>
      <w:r w:rsidRPr="00514125">
        <w:t> − Δ</w:t>
      </w:r>
      <w:r w:rsidRPr="00514125">
        <w:rPr>
          <w:i/>
          <w:iCs/>
        </w:rPr>
        <w:t>FSL</w:t>
      </w:r>
      <w:r w:rsidRPr="00514125">
        <w:t>.</w:t>
      </w:r>
      <w:r w:rsidRPr="00514125">
        <w:rPr>
          <w:lang w:eastAsia="zh-CN"/>
        </w:rPr>
        <w:t xml:space="preserve"> </w:t>
      </w:r>
    </w:p>
    <w:p w14:paraId="3D7D71CC" w14:textId="77777777" w:rsidR="00147F18" w:rsidRPr="00514125" w:rsidRDefault="00373E09" w:rsidP="00147F18">
      <w:pPr>
        <w:rPr>
          <w:lang w:eastAsia="zh-CN"/>
        </w:rPr>
      </w:pPr>
      <w:r w:rsidRPr="00514125">
        <w:rPr>
          <w:lang w:eastAsia="zh-CN"/>
        </w:rPr>
        <w:t xml:space="preserve">Step 6: For all beams in the non-GSO system notification with a class of station ES/XY, the </w:t>
      </w:r>
      <w:proofErr w:type="spellStart"/>
      <w:r w:rsidRPr="00514125">
        <w:rPr>
          <w:lang w:eastAsia="zh-CN"/>
        </w:rPr>
        <w:t>e.i.r.p</w:t>
      </w:r>
      <w:proofErr w:type="spellEnd"/>
      <w:r w:rsidRPr="00514125">
        <w:rPr>
          <w:lang w:eastAsia="zh-CN"/>
        </w:rPr>
        <w:t>. spectral density mask</w:t>
      </w:r>
      <w:r w:rsidRPr="00514125" w:rsidDel="00B4365D">
        <w:rPr>
          <w:lang w:eastAsia="zh-CN"/>
        </w:rPr>
        <w:t xml:space="preserve"> </w:t>
      </w:r>
      <w:r w:rsidRPr="00514125">
        <w:rPr>
          <w:lang w:eastAsia="zh-CN"/>
        </w:rPr>
        <w:t>is given in Appendix </w:t>
      </w:r>
      <w:r w:rsidRPr="00514125">
        <w:rPr>
          <w:rStyle w:val="Appref"/>
          <w:bCs/>
        </w:rPr>
        <w:t>4</w:t>
      </w:r>
      <w:r w:rsidRPr="00514125">
        <w:rPr>
          <w:lang w:eastAsia="zh-CN"/>
        </w:rPr>
        <w:t xml:space="preserve"> data item A.25.c.2.</w:t>
      </w:r>
    </w:p>
    <w:p w14:paraId="108375BB" w14:textId="77777777" w:rsidR="00147F18" w:rsidRPr="00514125" w:rsidRDefault="00373E09" w:rsidP="00147F18">
      <w:pPr>
        <w:rPr>
          <w:lang w:eastAsia="zh-CN"/>
        </w:rPr>
      </w:pPr>
      <w:r w:rsidRPr="00514125">
        <w:rPr>
          <w:lang w:eastAsia="zh-CN"/>
        </w:rPr>
        <w:t xml:space="preserve">Step 7: For all emissions in the GSO network notification, compute the </w:t>
      </w:r>
      <w:proofErr w:type="spellStart"/>
      <w:r w:rsidRPr="00514125">
        <w:rPr>
          <w:lang w:eastAsia="zh-CN"/>
        </w:rPr>
        <w:t>e.i.r.p</w:t>
      </w:r>
      <w:proofErr w:type="spellEnd"/>
      <w:r w:rsidRPr="00514125">
        <w:rPr>
          <w:lang w:eastAsia="zh-CN"/>
        </w:rPr>
        <w:t>. spectral density mask</w:t>
      </w:r>
      <w:r w:rsidRPr="00514125" w:rsidDel="00B4365D">
        <w:rPr>
          <w:lang w:eastAsia="zh-CN"/>
        </w:rPr>
        <w:t xml:space="preserve"> </w:t>
      </w:r>
      <w:r w:rsidRPr="00514125">
        <w:rPr>
          <w:lang w:eastAsia="zh-CN"/>
        </w:rPr>
        <w:t>for all off-axis angles between 0 and 80°, with a step of 1°, and reduce it by ∆</w:t>
      </w:r>
      <w:r w:rsidRPr="00514125">
        <w:rPr>
          <w:i/>
          <w:iCs/>
          <w:lang w:eastAsia="zh-CN"/>
        </w:rPr>
        <w:t>FSL</w:t>
      </w:r>
      <w:r w:rsidRPr="00514125">
        <w:rPr>
          <w:lang w:eastAsia="zh-CN"/>
        </w:rPr>
        <w:t xml:space="preserve">. The </w:t>
      </w:r>
      <w:proofErr w:type="spellStart"/>
      <w:r w:rsidRPr="00514125">
        <w:rPr>
          <w:lang w:eastAsia="zh-CN"/>
        </w:rPr>
        <w:t>e.i.r.p</w:t>
      </w:r>
      <w:proofErr w:type="spellEnd"/>
      <w:r w:rsidRPr="00514125">
        <w:rPr>
          <w:lang w:eastAsia="zh-CN"/>
        </w:rPr>
        <w:t>. spectral density mask</w:t>
      </w:r>
      <w:r w:rsidRPr="00514125" w:rsidDel="00B4365D">
        <w:rPr>
          <w:lang w:eastAsia="zh-CN"/>
        </w:rPr>
        <w:t xml:space="preserve"> </w:t>
      </w:r>
      <w:r w:rsidRPr="00514125">
        <w:rPr>
          <w:lang w:eastAsia="zh-CN"/>
        </w:rPr>
        <w:t xml:space="preserve">computation should assume that the maximum gain is for an off-axis angle of 0°. </w:t>
      </w:r>
    </w:p>
    <w:p w14:paraId="1E483983" w14:textId="77777777" w:rsidR="00147F18" w:rsidRPr="00514125" w:rsidRDefault="00373E09" w:rsidP="00147F18">
      <w:pPr>
        <w:rPr>
          <w:lang w:eastAsia="zh-CN"/>
        </w:rPr>
      </w:pPr>
      <w:r w:rsidRPr="00514125">
        <w:rPr>
          <w:lang w:eastAsia="zh-CN"/>
        </w:rPr>
        <w:t>Step 8: Frequency assignments to non-GSO systems shall receive a favourable finding with respect to Annex 5 if, for all beams:</w:t>
      </w:r>
    </w:p>
    <w:p w14:paraId="53D3215E" w14:textId="77777777" w:rsidR="00147F18" w:rsidRPr="00514125" w:rsidRDefault="00373E09" w:rsidP="00147F18">
      <w:pPr>
        <w:pStyle w:val="enumlev1"/>
        <w:rPr>
          <w:lang w:eastAsia="zh-CN"/>
        </w:rPr>
      </w:pPr>
      <w:r w:rsidRPr="00514125">
        <w:rPr>
          <w:lang w:eastAsia="zh-CN"/>
        </w:rPr>
        <w:lastRenderedPageBreak/>
        <w:t>–</w:t>
      </w:r>
      <w:r w:rsidRPr="00514125">
        <w:rPr>
          <w:lang w:eastAsia="zh-CN"/>
        </w:rPr>
        <w:tab/>
      </w:r>
      <w:r w:rsidRPr="00514125">
        <w:t xml:space="preserve">the maximum value of the </w:t>
      </w:r>
      <w:proofErr w:type="spellStart"/>
      <w:r w:rsidRPr="00514125">
        <w:rPr>
          <w:lang w:eastAsia="zh-CN"/>
        </w:rPr>
        <w:t>e.i.r.p</w:t>
      </w:r>
      <w:proofErr w:type="spellEnd"/>
      <w:r w:rsidRPr="00514125">
        <w:rPr>
          <w:lang w:eastAsia="zh-CN"/>
        </w:rPr>
        <w:t>. spectral density mask</w:t>
      </w:r>
      <w:r w:rsidRPr="00514125" w:rsidDel="00B4365D">
        <w:t xml:space="preserve"> </w:t>
      </w:r>
      <w:r w:rsidRPr="00514125">
        <w:t>from step 6</w:t>
      </w:r>
      <w:r w:rsidRPr="00514125">
        <w:rPr>
          <w:lang w:eastAsia="zh-CN"/>
        </w:rPr>
        <w:t xml:space="preserve"> does not exceed the </w:t>
      </w:r>
      <w:proofErr w:type="spellStart"/>
      <w:r w:rsidRPr="00514125">
        <w:rPr>
          <w:i/>
          <w:lang w:eastAsia="zh-CN"/>
        </w:rPr>
        <w:t>EIRPSD</w:t>
      </w:r>
      <w:r w:rsidRPr="00514125">
        <w:rPr>
          <w:i/>
          <w:vertAlign w:val="subscript"/>
          <w:lang w:eastAsia="zh-CN"/>
        </w:rPr>
        <w:t>reduced</w:t>
      </w:r>
      <w:proofErr w:type="spellEnd"/>
      <w:r w:rsidRPr="00514125">
        <w:rPr>
          <w:lang w:eastAsia="zh-CN"/>
        </w:rPr>
        <w:t xml:space="preserve"> quantity, computed at the same altitude,</w:t>
      </w:r>
    </w:p>
    <w:p w14:paraId="65B3F7A0" w14:textId="77777777" w:rsidR="00147F18" w:rsidRPr="00514125" w:rsidRDefault="00373E09" w:rsidP="00147F18">
      <w:pPr>
        <w:pStyle w:val="enumlev1"/>
        <w:rPr>
          <w:lang w:eastAsia="zh-CN"/>
        </w:rPr>
      </w:pPr>
      <w:r w:rsidRPr="00514125">
        <w:rPr>
          <w:lang w:eastAsia="zh-CN"/>
        </w:rPr>
        <w:t>–</w:t>
      </w:r>
      <w:r w:rsidRPr="00514125">
        <w:rPr>
          <w:lang w:eastAsia="zh-CN"/>
        </w:rPr>
        <w:tab/>
        <w:t xml:space="preserve">the </w:t>
      </w:r>
      <w:proofErr w:type="spellStart"/>
      <w:r w:rsidRPr="00514125">
        <w:rPr>
          <w:lang w:eastAsia="zh-CN"/>
        </w:rPr>
        <w:t>e.i.r.p</w:t>
      </w:r>
      <w:proofErr w:type="spellEnd"/>
      <w:r w:rsidRPr="00514125">
        <w:rPr>
          <w:lang w:eastAsia="zh-CN"/>
        </w:rPr>
        <w:t>. spectral density mask</w:t>
      </w:r>
      <w:r w:rsidRPr="00514125" w:rsidDel="00B4365D">
        <w:rPr>
          <w:lang w:eastAsia="zh-CN"/>
        </w:rPr>
        <w:t xml:space="preserve"> </w:t>
      </w:r>
      <w:r w:rsidRPr="00514125">
        <w:rPr>
          <w:lang w:eastAsia="zh-CN"/>
        </w:rPr>
        <w:t xml:space="preserve">of the transmitting non-GSO space station from step 6 is less than the reduced </w:t>
      </w:r>
      <w:proofErr w:type="spellStart"/>
      <w:r w:rsidRPr="00514125">
        <w:rPr>
          <w:lang w:eastAsia="zh-CN"/>
        </w:rPr>
        <w:t>e.i.r.p</w:t>
      </w:r>
      <w:proofErr w:type="spellEnd"/>
      <w:r w:rsidRPr="00514125">
        <w:rPr>
          <w:lang w:eastAsia="zh-CN"/>
        </w:rPr>
        <w:t xml:space="preserve">. spectral density mask, compared in one hertz, from step 7 for all angles for at least one emission in the GSO network notification. </w:t>
      </w:r>
    </w:p>
    <w:p w14:paraId="442FA538" w14:textId="77777777" w:rsidR="00147F18" w:rsidRPr="00514125" w:rsidRDefault="00373E09" w:rsidP="00147F18">
      <w:pPr>
        <w:jc w:val="both"/>
        <w:rPr>
          <w:color w:val="000000"/>
        </w:rPr>
      </w:pPr>
      <w:r w:rsidRPr="00514125">
        <w:rPr>
          <w:color w:val="000000"/>
          <w:szCs w:val="24"/>
        </w:rPr>
        <w:t>Otherwise,</w:t>
      </w:r>
      <w:r w:rsidRPr="00514125">
        <w:rPr>
          <w:color w:val="000000"/>
        </w:rPr>
        <w:t xml:space="preserve"> the assignments shall receive an unfavourable finding.</w:t>
      </w:r>
    </w:p>
    <w:p w14:paraId="72E224FD" w14:textId="77777777" w:rsidR="00147F18" w:rsidRPr="00514125" w:rsidRDefault="00373E09" w:rsidP="00147F18">
      <w:pPr>
        <w:pStyle w:val="AppendixNo"/>
      </w:pPr>
      <w:r w:rsidRPr="00514125">
        <w:t>APPENDIX 2</w:t>
      </w:r>
    </w:p>
    <w:p w14:paraId="68B20155" w14:textId="77777777" w:rsidR="00147F18" w:rsidRPr="00514125" w:rsidRDefault="00373E09" w:rsidP="00147F18">
      <w:pPr>
        <w:pStyle w:val="Normalaftertitle"/>
        <w:rPr>
          <w:lang w:eastAsia="zh-CN"/>
        </w:rPr>
      </w:pPr>
      <w:r w:rsidRPr="00514125">
        <w:t>The aim of this Appendix is to provide a method to be used by the BR to assess whether the emissions from a non-GSO space station operating inter-satellite links with a non-GSO space station are within the envelope of the typical earth stations of the non-GSO system.</w:t>
      </w:r>
    </w:p>
    <w:p w14:paraId="0FEA0ACD" w14:textId="77777777" w:rsidR="00147F18" w:rsidRPr="00514125" w:rsidRDefault="00373E09" w:rsidP="00147F18">
      <w:pPr>
        <w:spacing w:after="120"/>
        <w:jc w:val="both"/>
        <w:rPr>
          <w:lang w:eastAsia="zh-CN"/>
        </w:rPr>
      </w:pPr>
      <w:r w:rsidRPr="00514125">
        <w:rPr>
          <w:lang w:eastAsia="zh-CN"/>
        </w:rPr>
        <w:t>Step 1: For each group of the transmitting non-GSO notification.</w:t>
      </w:r>
    </w:p>
    <w:p w14:paraId="20AD03AF" w14:textId="77777777" w:rsidR="00147F18" w:rsidRPr="00514125" w:rsidRDefault="00373E09" w:rsidP="00147F18">
      <w:pPr>
        <w:spacing w:after="120"/>
        <w:jc w:val="both"/>
        <w:rPr>
          <w:color w:val="000000"/>
          <w:szCs w:val="24"/>
        </w:rPr>
      </w:pPr>
      <w:r w:rsidRPr="00514125">
        <w:rPr>
          <w:lang w:eastAsia="zh-CN"/>
        </w:rPr>
        <w:t xml:space="preserve">Step 2: For each of the receiving non-GSO systems, as listed in </w:t>
      </w:r>
      <w:r w:rsidRPr="00514125">
        <w:rPr>
          <w:i/>
          <w:iCs/>
          <w:lang w:eastAsia="zh-CN"/>
        </w:rPr>
        <w:t>resolves further </w:t>
      </w:r>
      <w:r w:rsidRPr="00514125">
        <w:rPr>
          <w:lang w:eastAsia="zh-CN"/>
        </w:rPr>
        <w:t>1</w:t>
      </w:r>
      <w:r w:rsidRPr="00514125">
        <w:rPr>
          <w:i/>
          <w:iCs/>
          <w:lang w:eastAsia="zh-CN"/>
        </w:rPr>
        <w:t>c).</w:t>
      </w:r>
    </w:p>
    <w:p w14:paraId="287326AB" w14:textId="77777777" w:rsidR="00147F18" w:rsidRPr="00514125" w:rsidRDefault="00373E09" w:rsidP="00147F18">
      <w:pPr>
        <w:jc w:val="both"/>
        <w:rPr>
          <w:color w:val="000000"/>
        </w:rPr>
      </w:pPr>
      <w:r w:rsidRPr="00514125">
        <w:rPr>
          <w:color w:val="000000"/>
          <w:szCs w:val="24"/>
        </w:rPr>
        <w:t xml:space="preserve">Step 3: </w:t>
      </w:r>
      <w:r w:rsidRPr="00514125">
        <w:rPr>
          <w:color w:val="000000"/>
        </w:rPr>
        <w:t xml:space="preserve">For each beam in the Earth-to-space direction of the receiving non-GSO system notification, compute the maximum </w:t>
      </w:r>
      <w:proofErr w:type="spellStart"/>
      <w:r w:rsidRPr="00514125">
        <w:rPr>
          <w:color w:val="000000"/>
        </w:rPr>
        <w:t>e.i.r.p</w:t>
      </w:r>
      <w:proofErr w:type="spellEnd"/>
      <w:r w:rsidRPr="00514125">
        <w:rPr>
          <w:color w:val="000000"/>
        </w:rPr>
        <w:t>. produced in one hertz (EIRPSD).</w:t>
      </w:r>
    </w:p>
    <w:p w14:paraId="649F3CA5" w14:textId="77777777" w:rsidR="00147F18" w:rsidRPr="00514125" w:rsidRDefault="00373E09" w:rsidP="00147F18">
      <w:pPr>
        <w:jc w:val="both"/>
        <w:rPr>
          <w:color w:val="000000"/>
        </w:rPr>
      </w:pPr>
      <w:r w:rsidRPr="00514125">
        <w:rPr>
          <w:color w:val="000000"/>
        </w:rPr>
        <w:t xml:space="preserve">Step </w:t>
      </w:r>
      <w:r w:rsidRPr="00514125">
        <w:rPr>
          <w:color w:val="000000"/>
          <w:szCs w:val="24"/>
        </w:rPr>
        <w:t xml:space="preserve">4: </w:t>
      </w:r>
      <w:r w:rsidRPr="00514125">
        <w:rPr>
          <w:color w:val="000000"/>
        </w:rPr>
        <w:t>Compute the reduction in free space loss at the altitude of the user using:</w:t>
      </w:r>
    </w:p>
    <w:p w14:paraId="4BE66D91" w14:textId="77777777" w:rsidR="00147F18" w:rsidRPr="00514125" w:rsidRDefault="00373E09" w:rsidP="00147F18">
      <w:pPr>
        <w:pStyle w:val="Equation"/>
      </w:pPr>
      <w:r w:rsidRPr="00514125">
        <w:tab/>
      </w:r>
      <w:r w:rsidRPr="00514125">
        <w:tab/>
      </w:r>
      <w:r w:rsidRPr="0094383A">
        <w:rPr>
          <w:position w:val="-32"/>
        </w:rPr>
        <w:object w:dxaOrig="3660" w:dyaOrig="765" w14:anchorId="657FC6E8">
          <v:shape id="shape540" o:spid="_x0000_i1041" type="#_x0000_t75" style="width:183.2pt;height:35.55pt" o:ole="">
            <v:imagedata r:id="rId50" o:title=""/>
          </v:shape>
          <o:OLEObject Type="Embed" ProgID="Equation.DSMT4" ShapeID="shape540" DrawAspect="Content" ObjectID="_1754380203" r:id="rId52"/>
        </w:object>
      </w:r>
    </w:p>
    <w:p w14:paraId="62063588" w14:textId="77777777" w:rsidR="00147F18" w:rsidRPr="00514125" w:rsidRDefault="00373E09" w:rsidP="00147F18">
      <w:pPr>
        <w:pStyle w:val="enumlev1"/>
      </w:pPr>
      <w:r w:rsidRPr="00514125">
        <w:tab/>
      </w:r>
      <w:r w:rsidRPr="0094383A">
        <w:fldChar w:fldCharType="begin"/>
      </w:r>
      <w:r w:rsidRPr="0094383A">
        <w:fldChar w:fldCharType="end"/>
      </w:r>
      <w:r w:rsidRPr="00514125">
        <w:t xml:space="preserve">where </w:t>
      </w:r>
      <w:proofErr w:type="spellStart"/>
      <w:r w:rsidRPr="00514125">
        <w:rPr>
          <w:i/>
          <w:iCs/>
          <w:lang w:eastAsia="zh-CN"/>
        </w:rPr>
        <w:t>NGSO</w:t>
      </w:r>
      <w:r w:rsidRPr="00514125">
        <w:rPr>
          <w:i/>
          <w:iCs/>
          <w:vertAlign w:val="subscript"/>
          <w:lang w:eastAsia="zh-CN"/>
        </w:rPr>
        <w:t>alt</w:t>
      </w:r>
      <w:proofErr w:type="spellEnd"/>
      <w:r w:rsidRPr="00514125">
        <w:t xml:space="preserve"> is the altitude of the transmitting non-GSO system space stations, and </w:t>
      </w:r>
      <w:proofErr w:type="spellStart"/>
      <w:r w:rsidRPr="00514125">
        <w:rPr>
          <w:i/>
          <w:iCs/>
          <w:lang w:eastAsia="zh-CN"/>
        </w:rPr>
        <w:t>GSO</w:t>
      </w:r>
      <w:r w:rsidRPr="00514125">
        <w:rPr>
          <w:i/>
          <w:iCs/>
          <w:vertAlign w:val="subscript"/>
          <w:lang w:eastAsia="zh-CN"/>
        </w:rPr>
        <w:t>alt</w:t>
      </w:r>
      <w:proofErr w:type="spellEnd"/>
      <w:r w:rsidRPr="00514125">
        <w:t> = 35 786 km. It should be noted that if several altitudes are included in the notification, each altitude shall be tested.</w:t>
      </w:r>
    </w:p>
    <w:p w14:paraId="234084CA" w14:textId="77777777" w:rsidR="00147F18" w:rsidRPr="00514125" w:rsidRDefault="00373E09" w:rsidP="00147F18">
      <w:r w:rsidRPr="00514125">
        <w:t xml:space="preserve">Step 5: Compute the reduced </w:t>
      </w:r>
      <w:proofErr w:type="spellStart"/>
      <w:r w:rsidRPr="00514125">
        <w:t>e.i.r.p</w:t>
      </w:r>
      <w:proofErr w:type="spellEnd"/>
      <w:r w:rsidRPr="00514125">
        <w:t xml:space="preserve">. spectral density as </w:t>
      </w:r>
      <w:proofErr w:type="spellStart"/>
      <w:r w:rsidRPr="00514125">
        <w:rPr>
          <w:i/>
          <w:lang w:eastAsia="zh-CN"/>
        </w:rPr>
        <w:t>EIRPSD</w:t>
      </w:r>
      <w:r w:rsidRPr="00514125">
        <w:rPr>
          <w:i/>
          <w:vertAlign w:val="subscript"/>
          <w:lang w:eastAsia="zh-CN"/>
        </w:rPr>
        <w:t>reduced</w:t>
      </w:r>
      <w:proofErr w:type="spellEnd"/>
      <w:r w:rsidRPr="00514125">
        <w:t> = </w:t>
      </w:r>
      <w:r w:rsidRPr="00514125">
        <w:rPr>
          <w:i/>
          <w:lang w:eastAsia="zh-CN"/>
        </w:rPr>
        <w:t>EIRPSD</w:t>
      </w:r>
      <w:r w:rsidRPr="00514125">
        <w:t> − Δ</w:t>
      </w:r>
      <w:r w:rsidRPr="00514125">
        <w:rPr>
          <w:i/>
          <w:iCs/>
        </w:rPr>
        <w:t>FSL</w:t>
      </w:r>
      <w:r w:rsidRPr="00514125">
        <w:rPr>
          <w:lang w:eastAsia="zh-CN"/>
        </w:rPr>
        <w:t>.</w:t>
      </w:r>
    </w:p>
    <w:p w14:paraId="7D32FFD0" w14:textId="77777777" w:rsidR="00147F18" w:rsidRPr="00514125" w:rsidRDefault="00373E09" w:rsidP="00147F18">
      <w:r w:rsidRPr="00514125">
        <w:t>Step 6: For all beams in the non-GSO system notification with a class station</w:t>
      </w:r>
      <w:r w:rsidRPr="00514125">
        <w:rPr>
          <w:lang w:eastAsia="zh-CN"/>
        </w:rPr>
        <w:t xml:space="preserve"> ES/XY, the </w:t>
      </w:r>
      <w:proofErr w:type="spellStart"/>
      <w:r w:rsidRPr="00514125">
        <w:rPr>
          <w:lang w:eastAsia="zh-CN"/>
        </w:rPr>
        <w:t>e.i.r.p</w:t>
      </w:r>
      <w:proofErr w:type="spellEnd"/>
      <w:r w:rsidRPr="00514125">
        <w:rPr>
          <w:lang w:eastAsia="zh-CN"/>
        </w:rPr>
        <w:t>. spectral density mask</w:t>
      </w:r>
      <w:r w:rsidRPr="00514125" w:rsidDel="00B4365D">
        <w:rPr>
          <w:lang w:eastAsia="zh-CN"/>
        </w:rPr>
        <w:t xml:space="preserve"> </w:t>
      </w:r>
      <w:r w:rsidRPr="00514125">
        <w:rPr>
          <w:lang w:eastAsia="zh-CN"/>
        </w:rPr>
        <w:t>is given in Appendix </w:t>
      </w:r>
      <w:r w:rsidRPr="00514125">
        <w:rPr>
          <w:rStyle w:val="Appref"/>
          <w:bCs/>
        </w:rPr>
        <w:t>4</w:t>
      </w:r>
      <w:r w:rsidRPr="00514125">
        <w:rPr>
          <w:lang w:eastAsia="zh-CN"/>
        </w:rPr>
        <w:t xml:space="preserve"> data item A.25.c.2.</w:t>
      </w:r>
    </w:p>
    <w:p w14:paraId="288CC4E0" w14:textId="77777777" w:rsidR="00147F18" w:rsidRPr="00514125" w:rsidRDefault="00373E09" w:rsidP="00147F18">
      <w:pPr>
        <w:rPr>
          <w:lang w:eastAsia="zh-CN"/>
        </w:rPr>
      </w:pPr>
      <w:r w:rsidRPr="00514125">
        <w:rPr>
          <w:lang w:eastAsia="zh-CN"/>
        </w:rPr>
        <w:t xml:space="preserve">Step 7: For all emissions in the receiving non-GSO network notification, compute the </w:t>
      </w:r>
      <w:proofErr w:type="spellStart"/>
      <w:r w:rsidRPr="00514125">
        <w:rPr>
          <w:lang w:eastAsia="zh-CN"/>
        </w:rPr>
        <w:t>e.i.r.p</w:t>
      </w:r>
      <w:proofErr w:type="spellEnd"/>
      <w:r w:rsidRPr="00514125">
        <w:rPr>
          <w:lang w:eastAsia="zh-CN"/>
        </w:rPr>
        <w:t>. spectral density mask</w:t>
      </w:r>
      <w:r w:rsidRPr="00514125" w:rsidDel="00B4365D">
        <w:rPr>
          <w:lang w:eastAsia="zh-CN"/>
        </w:rPr>
        <w:t xml:space="preserve"> </w:t>
      </w:r>
      <w:r w:rsidRPr="00514125">
        <w:rPr>
          <w:lang w:eastAsia="zh-CN"/>
        </w:rPr>
        <w:t>for all off-axis angles between 0 and 80°, with a step of 1°, and reduce it by ∆</w:t>
      </w:r>
      <w:r w:rsidRPr="00514125">
        <w:rPr>
          <w:i/>
          <w:iCs/>
          <w:lang w:eastAsia="zh-CN"/>
        </w:rPr>
        <w:t>FSL</w:t>
      </w:r>
      <w:r w:rsidRPr="00514125">
        <w:rPr>
          <w:lang w:eastAsia="zh-CN"/>
        </w:rPr>
        <w:t xml:space="preserve">. The </w:t>
      </w:r>
      <w:proofErr w:type="spellStart"/>
      <w:r w:rsidRPr="00514125">
        <w:rPr>
          <w:lang w:eastAsia="zh-CN"/>
        </w:rPr>
        <w:t>e.i.r.p</w:t>
      </w:r>
      <w:proofErr w:type="spellEnd"/>
      <w:r w:rsidRPr="00514125">
        <w:rPr>
          <w:lang w:eastAsia="zh-CN"/>
        </w:rPr>
        <w:t>. spectral density mask</w:t>
      </w:r>
      <w:r w:rsidRPr="00514125" w:rsidDel="00B4365D">
        <w:rPr>
          <w:lang w:eastAsia="zh-CN"/>
        </w:rPr>
        <w:t xml:space="preserve"> </w:t>
      </w:r>
      <w:r w:rsidRPr="00514125">
        <w:rPr>
          <w:lang w:eastAsia="zh-CN"/>
        </w:rPr>
        <w:t xml:space="preserve">computation should assume that the maximum gain is for an off-axis angle of 0°. </w:t>
      </w:r>
    </w:p>
    <w:p w14:paraId="3B699806" w14:textId="77777777" w:rsidR="00147F18" w:rsidRPr="00514125" w:rsidRDefault="00373E09" w:rsidP="00147F18">
      <w:r w:rsidRPr="00514125">
        <w:t>Step 8: Frequency assignments to non-GSO systems shall receive a favourable finding with respect to Annex 5 if, for all beams:</w:t>
      </w:r>
    </w:p>
    <w:p w14:paraId="5CF9DF11" w14:textId="77777777" w:rsidR="00147F18" w:rsidRPr="00514125" w:rsidRDefault="00373E09" w:rsidP="00147F18">
      <w:pPr>
        <w:pStyle w:val="enumlev1"/>
        <w:rPr>
          <w:lang w:eastAsia="zh-CN"/>
        </w:rPr>
      </w:pPr>
      <w:r w:rsidRPr="00514125">
        <w:rPr>
          <w:lang w:eastAsia="zh-CN"/>
        </w:rPr>
        <w:t>–</w:t>
      </w:r>
      <w:r w:rsidRPr="00514125">
        <w:rPr>
          <w:lang w:eastAsia="zh-CN"/>
        </w:rPr>
        <w:tab/>
      </w:r>
      <w:r w:rsidRPr="00514125">
        <w:t>the maximum value of the mask from step 6</w:t>
      </w:r>
      <w:r w:rsidRPr="00514125">
        <w:rPr>
          <w:lang w:eastAsia="zh-CN"/>
        </w:rPr>
        <w:t xml:space="preserve"> does not exceed the </w:t>
      </w:r>
      <w:proofErr w:type="spellStart"/>
      <w:r w:rsidRPr="00514125">
        <w:rPr>
          <w:i/>
          <w:lang w:eastAsia="zh-CN"/>
        </w:rPr>
        <w:t>EIRPSD</w:t>
      </w:r>
      <w:r w:rsidRPr="00514125">
        <w:rPr>
          <w:i/>
          <w:vertAlign w:val="subscript"/>
          <w:lang w:eastAsia="zh-CN"/>
        </w:rPr>
        <w:t>reduced</w:t>
      </w:r>
      <w:proofErr w:type="spellEnd"/>
      <w:r w:rsidRPr="00514125">
        <w:rPr>
          <w:lang w:eastAsia="zh-CN"/>
        </w:rPr>
        <w:t xml:space="preserve"> quantity, computed at the same altitude,</w:t>
      </w:r>
    </w:p>
    <w:p w14:paraId="78EF748D" w14:textId="77777777" w:rsidR="00147F18" w:rsidRPr="00514125" w:rsidRDefault="00373E09" w:rsidP="00147F18">
      <w:pPr>
        <w:pStyle w:val="enumlev1"/>
        <w:rPr>
          <w:lang w:eastAsia="zh-CN"/>
        </w:rPr>
      </w:pPr>
      <w:r w:rsidRPr="00514125">
        <w:rPr>
          <w:lang w:eastAsia="zh-CN"/>
        </w:rPr>
        <w:t>–</w:t>
      </w:r>
      <w:r w:rsidRPr="00514125">
        <w:rPr>
          <w:lang w:eastAsia="zh-CN"/>
        </w:rPr>
        <w:tab/>
        <w:t xml:space="preserve">the </w:t>
      </w:r>
      <w:proofErr w:type="spellStart"/>
      <w:r w:rsidRPr="00514125">
        <w:rPr>
          <w:lang w:eastAsia="zh-CN"/>
        </w:rPr>
        <w:t>e.i.r.p</w:t>
      </w:r>
      <w:proofErr w:type="spellEnd"/>
      <w:r w:rsidRPr="00514125">
        <w:rPr>
          <w:lang w:eastAsia="zh-CN"/>
        </w:rPr>
        <w:t>. spectral density mask</w:t>
      </w:r>
      <w:r w:rsidRPr="00514125" w:rsidDel="00B4365D">
        <w:rPr>
          <w:lang w:eastAsia="zh-CN"/>
        </w:rPr>
        <w:t xml:space="preserve"> </w:t>
      </w:r>
      <w:r w:rsidRPr="00514125">
        <w:rPr>
          <w:lang w:eastAsia="zh-CN"/>
        </w:rPr>
        <w:t xml:space="preserve">of the transmitting non-GSO space station from step 6 is less than the reduced </w:t>
      </w:r>
      <w:proofErr w:type="spellStart"/>
      <w:r w:rsidRPr="00514125">
        <w:rPr>
          <w:lang w:eastAsia="zh-CN"/>
        </w:rPr>
        <w:t>e.i.r.p</w:t>
      </w:r>
      <w:proofErr w:type="spellEnd"/>
      <w:r w:rsidRPr="00514125">
        <w:rPr>
          <w:lang w:eastAsia="zh-CN"/>
        </w:rPr>
        <w:t>. spectral density mask</w:t>
      </w:r>
      <w:r w:rsidRPr="00514125" w:rsidDel="00B4365D">
        <w:rPr>
          <w:lang w:eastAsia="zh-CN"/>
        </w:rPr>
        <w:t xml:space="preserve"> </w:t>
      </w:r>
      <w:r w:rsidRPr="00514125">
        <w:rPr>
          <w:lang w:eastAsia="zh-CN"/>
        </w:rPr>
        <w:t xml:space="preserve">from step 7 for all angles. </w:t>
      </w:r>
    </w:p>
    <w:p w14:paraId="15573C36" w14:textId="77777777" w:rsidR="00147F18" w:rsidRPr="00514125" w:rsidRDefault="00373E09" w:rsidP="00147F18">
      <w:r w:rsidRPr="00514125">
        <w:t>Otherwise, the assignments shall receive an unfavourable finding.</w:t>
      </w:r>
      <w:bookmarkEnd w:id="1139"/>
    </w:p>
    <w:p w14:paraId="4EADA82D" w14:textId="77777777" w:rsidR="00147F18" w:rsidRPr="00514125" w:rsidRDefault="00373E09" w:rsidP="00147F18">
      <w:pPr>
        <w:pStyle w:val="AppendixNo"/>
      </w:pPr>
      <w:r w:rsidRPr="00514125">
        <w:t>APPENDIX 3</w:t>
      </w:r>
    </w:p>
    <w:p w14:paraId="7719A7E7" w14:textId="77777777" w:rsidR="00147F18" w:rsidRPr="00514125" w:rsidRDefault="00373E09" w:rsidP="00147F18">
      <w:pPr>
        <w:pStyle w:val="Normalaftertitle"/>
      </w:pPr>
      <w:r w:rsidRPr="00514125">
        <w:t xml:space="preserve">To check the compliance of the non-GSO emissions with the </w:t>
      </w:r>
      <w:proofErr w:type="spellStart"/>
      <w:r w:rsidRPr="00514125">
        <w:t>pfd</w:t>
      </w:r>
      <w:proofErr w:type="spellEnd"/>
      <w:r w:rsidRPr="00514125">
        <w:t xml:space="preserve"> limit given in Annex 5, § 5</w:t>
      </w:r>
      <w:r w:rsidRPr="00514125">
        <w:rPr>
          <w:color w:val="000000"/>
        </w:rPr>
        <w:t>)</w:t>
      </w:r>
      <w:r w:rsidRPr="00514125">
        <w:t>, the following procedure shall be followed.</w:t>
      </w:r>
    </w:p>
    <w:p w14:paraId="2E4B35CA" w14:textId="77777777" w:rsidR="00147F18" w:rsidRPr="00514125" w:rsidRDefault="00373E09" w:rsidP="00147F18">
      <w:pPr>
        <w:rPr>
          <w:szCs w:val="24"/>
        </w:rPr>
      </w:pPr>
      <w:r w:rsidRPr="00514125">
        <w:lastRenderedPageBreak/>
        <w:t xml:space="preserve">Step 1: Select the corresponding value to the GSO arc avoidance angle in the </w:t>
      </w:r>
      <w:proofErr w:type="spellStart"/>
      <w:r w:rsidRPr="00514125">
        <w:t>e.i.r.p</w:t>
      </w:r>
      <w:proofErr w:type="spellEnd"/>
      <w:r w:rsidRPr="00514125">
        <w:t>. mask as given in Appendix </w:t>
      </w:r>
      <w:r w:rsidRPr="00514125">
        <w:rPr>
          <w:rStyle w:val="Appref"/>
          <w:b/>
        </w:rPr>
        <w:t>4</w:t>
      </w:r>
      <w:r w:rsidRPr="00514125">
        <w:t xml:space="preserve"> data item A.25.c.</w:t>
      </w:r>
      <w:proofErr w:type="gramStart"/>
      <w:r w:rsidRPr="00514125">
        <w:t>2, and</w:t>
      </w:r>
      <w:proofErr w:type="gramEnd"/>
      <w:r w:rsidRPr="00514125">
        <w:t xml:space="preserve"> denote it as </w:t>
      </w:r>
      <w:proofErr w:type="spellStart"/>
      <w:r w:rsidRPr="00514125">
        <w:rPr>
          <w:i/>
          <w:iCs/>
        </w:rPr>
        <w:t>eirp</w:t>
      </w:r>
      <w:proofErr w:type="spellEnd"/>
      <w:r w:rsidRPr="00514125">
        <w:rPr>
          <w:i/>
          <w:iCs/>
          <w:vertAlign w:val="subscript"/>
        </w:rPr>
        <w:t>α</w:t>
      </w:r>
      <w:r w:rsidRPr="00514125">
        <w:t xml:space="preserve">. </w:t>
      </w:r>
      <w:r w:rsidRPr="00514125">
        <w:rPr>
          <w:szCs w:val="24"/>
        </w:rPr>
        <w:t xml:space="preserve">If the mask is non-monotonic, select the largest value in the </w:t>
      </w:r>
      <w:proofErr w:type="spellStart"/>
      <w:r w:rsidRPr="00514125">
        <w:rPr>
          <w:szCs w:val="24"/>
        </w:rPr>
        <w:t>e.i.r.p</w:t>
      </w:r>
      <w:proofErr w:type="spellEnd"/>
      <w:r w:rsidRPr="00514125">
        <w:rPr>
          <w:szCs w:val="24"/>
        </w:rPr>
        <w:t>. mask considering all angles greater than or equal to the GSO arc avoidance angle as given in Appendix </w:t>
      </w:r>
      <w:r w:rsidRPr="00514125">
        <w:rPr>
          <w:rStyle w:val="ApprefBold"/>
        </w:rPr>
        <w:t>4</w:t>
      </w:r>
      <w:r w:rsidRPr="00514125">
        <w:rPr>
          <w:szCs w:val="24"/>
        </w:rPr>
        <w:t xml:space="preserve"> data item A.25.c.1.</w:t>
      </w:r>
    </w:p>
    <w:p w14:paraId="165B5D61" w14:textId="77777777" w:rsidR="00147F18" w:rsidRPr="00514125" w:rsidRDefault="00373E09" w:rsidP="00147F18">
      <w:r w:rsidRPr="00514125">
        <w:t>Step 2: Compute the PFD on the GSO arc using:</w:t>
      </w:r>
    </w:p>
    <w:p w14:paraId="4A1A014B" w14:textId="77777777" w:rsidR="00147F18" w:rsidRPr="00514125" w:rsidRDefault="00373E09" w:rsidP="00147F18">
      <w:pPr>
        <w:jc w:val="center"/>
      </w:pPr>
      <w:r w:rsidRPr="0094383A">
        <w:rPr>
          <w:position w:val="-22"/>
        </w:rPr>
        <w:object w:dxaOrig="4800" w:dyaOrig="560" w14:anchorId="71FE9735">
          <v:shape id="shape543" o:spid="_x0000_i1042" type="#_x0000_t75" style="width:259.2pt;height:28.2pt" o:ole="">
            <v:imagedata r:id="rId53" o:title=""/>
          </v:shape>
          <o:OLEObject Type="Embed" ProgID="Equation.DSMT4" ShapeID="shape543" DrawAspect="Content" ObjectID="_1754380204" r:id="rId54"/>
        </w:object>
      </w:r>
    </w:p>
    <w:p w14:paraId="62B076C8" w14:textId="77777777" w:rsidR="00147F18" w:rsidRPr="00514125" w:rsidRDefault="00373E09" w:rsidP="00147F18">
      <w:r w:rsidRPr="00514125">
        <w:tab/>
        <w:t xml:space="preserve">where </w:t>
      </w:r>
      <w:r w:rsidRPr="00514125">
        <w:rPr>
          <w:i/>
          <w:iCs/>
        </w:rPr>
        <w:t>alt</w:t>
      </w:r>
      <w:r w:rsidRPr="00514125">
        <w:t xml:space="preserve"> is the altitude of the transmitting non-GSO space station, in kilometres.</w:t>
      </w:r>
    </w:p>
    <w:p w14:paraId="26C9BD03" w14:textId="77777777" w:rsidR="00147F18" w:rsidRPr="00514125" w:rsidRDefault="00373E09" w:rsidP="00147F18">
      <w:r w:rsidRPr="00514125">
        <w:t xml:space="preserve">Step 3: Frequency assignments to non-GSO systems shall receive a favourable finding with respect to Annex 5, § 5) if the </w:t>
      </w:r>
      <w:proofErr w:type="spellStart"/>
      <w:r w:rsidRPr="00514125">
        <w:t>pfd</w:t>
      </w:r>
      <w:proofErr w:type="spellEnd"/>
      <w:r w:rsidRPr="00514125">
        <w:t xml:space="preserve"> values calculated in step 3 are below the threshold given in Annex 5, § 5</w:t>
      </w:r>
      <w:r w:rsidRPr="00514125">
        <w:rPr>
          <w:iCs/>
        </w:rPr>
        <w:t>)</w:t>
      </w:r>
      <w:r w:rsidRPr="00514125">
        <w:t>.</w:t>
      </w:r>
    </w:p>
    <w:p w14:paraId="2464D437" w14:textId="77777777" w:rsidR="00264B6A" w:rsidRPr="00514125" w:rsidRDefault="00264B6A">
      <w:pPr>
        <w:pStyle w:val="Reasons"/>
      </w:pPr>
    </w:p>
    <w:p w14:paraId="4B2DF754" w14:textId="77777777" w:rsidR="00264B6A" w:rsidRPr="00514125" w:rsidRDefault="00264B6A">
      <w:pPr>
        <w:pStyle w:val="Reasons"/>
      </w:pPr>
    </w:p>
    <w:p w14:paraId="3D7637F1" w14:textId="31466F93" w:rsidR="00264B6A" w:rsidRPr="00514125" w:rsidRDefault="00264B6A" w:rsidP="00264B6A">
      <w:pPr>
        <w:pStyle w:val="Proposal"/>
      </w:pPr>
      <w:r w:rsidRPr="00514125">
        <w:t>SUP</w:t>
      </w:r>
      <w:r w:rsidRPr="00514125">
        <w:tab/>
        <w:t>ACP/</w:t>
      </w:r>
      <w:r w:rsidR="0019507D">
        <w:t>xx</w:t>
      </w:r>
      <w:r w:rsidRPr="00514125">
        <w:t>A17/1</w:t>
      </w:r>
      <w:r w:rsidR="001440EE">
        <w:t>2</w:t>
      </w:r>
      <w:r w:rsidRPr="00514125">
        <w:rPr>
          <w:vanish/>
          <w:color w:val="7F7F7F" w:themeColor="text1" w:themeTint="80"/>
          <w:vertAlign w:val="superscript"/>
        </w:rPr>
        <w:t>#1890</w:t>
      </w:r>
    </w:p>
    <w:p w14:paraId="7B4CFE00" w14:textId="77777777" w:rsidR="00264B6A" w:rsidRPr="00514125" w:rsidRDefault="00264B6A" w:rsidP="00264B6A">
      <w:pPr>
        <w:pStyle w:val="ResNo"/>
        <w:rPr>
          <w:bCs/>
        </w:rPr>
      </w:pPr>
      <w:r w:rsidRPr="00514125">
        <w:t>RESOLUTION 773</w:t>
      </w:r>
      <w:r w:rsidRPr="00514125">
        <w:rPr>
          <w:bCs/>
        </w:rPr>
        <w:t xml:space="preserve"> (WRC-19)</w:t>
      </w:r>
    </w:p>
    <w:p w14:paraId="53B943F4" w14:textId="77777777" w:rsidR="00264B6A" w:rsidRPr="00AD33F0" w:rsidRDefault="00264B6A" w:rsidP="00264B6A">
      <w:pPr>
        <w:pStyle w:val="Restitle"/>
        <w:rPr>
          <w:b w:val="0"/>
        </w:rPr>
      </w:pPr>
      <w:r w:rsidRPr="00514125">
        <w:t>Study of technical and operational issues and regulatory provisions for</w:t>
      </w:r>
      <w:r w:rsidRPr="00514125">
        <w:br/>
        <w:t xml:space="preserve">satellite-to-satellite links in the frequency bands 11.7-12.7 GHz, </w:t>
      </w:r>
      <w:r w:rsidRPr="00514125">
        <w:br/>
        <w:t>18.1-18.6 GHz, 18.8-20.2 </w:t>
      </w:r>
      <w:proofErr w:type="gramStart"/>
      <w:r w:rsidRPr="00514125">
        <w:t>GHz</w:t>
      </w:r>
      <w:proofErr w:type="gramEnd"/>
      <w:r w:rsidRPr="00514125">
        <w:t xml:space="preserve"> and 27.5-30 GHz</w:t>
      </w:r>
    </w:p>
    <w:p w14:paraId="0570CE85" w14:textId="77777777" w:rsidR="00264B6A" w:rsidRPr="00435597" w:rsidRDefault="00264B6A" w:rsidP="00264B6A">
      <w:pPr>
        <w:pStyle w:val="Reasons"/>
      </w:pPr>
    </w:p>
    <w:p w14:paraId="53AF86DA" w14:textId="77777777" w:rsidR="00264B6A" w:rsidRPr="00264B6A" w:rsidRDefault="00264B6A">
      <w:pPr>
        <w:pStyle w:val="Reasons"/>
      </w:pPr>
    </w:p>
    <w:sectPr w:rsidR="00264B6A" w:rsidRPr="00264B6A">
      <w:headerReference w:type="default" r:id="rId55"/>
      <w:footerReference w:type="even" r:id="rId56"/>
      <w:footerReference w:type="default" r:id="rId57"/>
      <w:pgSz w:w="11907" w:h="16834" w:code="9"/>
      <w:pgMar w:top="1418" w:right="1134" w:bottom="1418"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C919A" w14:textId="77777777" w:rsidR="00676104" w:rsidRDefault="00676104">
      <w:r>
        <w:separator/>
      </w:r>
    </w:p>
  </w:endnote>
  <w:endnote w:type="continuationSeparator" w:id="0">
    <w:p w14:paraId="5C012928" w14:textId="77777777" w:rsidR="00676104" w:rsidRDefault="00676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082CE" w14:textId="77777777" w:rsidR="00147F18" w:rsidRDefault="00147F18">
    <w:pPr>
      <w:framePr w:wrap="around" w:vAnchor="text" w:hAnchor="margin" w:xAlign="right" w:y="1"/>
    </w:pPr>
    <w:r>
      <w:fldChar w:fldCharType="begin"/>
    </w:r>
    <w:r>
      <w:instrText xml:space="preserve">PAGE  </w:instrText>
    </w:r>
    <w:r>
      <w:fldChar w:fldCharType="end"/>
    </w:r>
  </w:p>
  <w:p w14:paraId="0866F201" w14:textId="16FE24B7" w:rsidR="00147F18" w:rsidRPr="0041348E" w:rsidRDefault="00147F18">
    <w:pPr>
      <w:ind w:right="360"/>
      <w:rPr>
        <w:lang w:val="en-US"/>
      </w:rPr>
    </w:pPr>
    <w:r>
      <w:fldChar w:fldCharType="begin"/>
    </w:r>
    <w:r w:rsidRPr="0041348E">
      <w:rPr>
        <w:lang w:val="en-US"/>
      </w:rPr>
      <w:instrText xml:space="preserve"> FILENAME \p  \* MERGEFORMAT </w:instrText>
    </w:r>
    <w:r>
      <w:fldChar w:fldCharType="separate"/>
    </w:r>
    <w:r>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ins w:id="509" w:author="Forhadul Parvez" w:date="2023-08-24T10:56:00Z">
      <w:r w:rsidR="001440EE">
        <w:rPr>
          <w:noProof/>
        </w:rPr>
        <w:t>23.08.23</w:t>
      </w:r>
    </w:ins>
    <w:del w:id="510" w:author="Forhadul Parvez" w:date="2023-08-23T15:08:00Z">
      <w:r w:rsidR="00E32EE7" w:rsidDel="00E231AB">
        <w:rPr>
          <w:noProof/>
        </w:rPr>
        <w:delText>22.08.23</w:delText>
      </w:r>
    </w:del>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B1E62" w14:textId="77777777" w:rsidR="00147F18" w:rsidRDefault="00147F18">
    <w:pPr>
      <w:framePr w:wrap="around" w:vAnchor="text" w:hAnchor="margin" w:xAlign="right" w:y="1"/>
    </w:pPr>
    <w:r>
      <w:fldChar w:fldCharType="begin"/>
    </w:r>
    <w:r>
      <w:instrText xml:space="preserve">PAGE  </w:instrText>
    </w:r>
    <w:r>
      <w:fldChar w:fldCharType="end"/>
    </w:r>
  </w:p>
  <w:p w14:paraId="13596E9F" w14:textId="2039056B" w:rsidR="00147F18" w:rsidRPr="0041348E" w:rsidRDefault="00147F18">
    <w:pPr>
      <w:ind w:right="360"/>
      <w:rPr>
        <w:lang w:val="en-US"/>
      </w:rPr>
    </w:pPr>
    <w:r>
      <w:fldChar w:fldCharType="begin"/>
    </w:r>
    <w:r w:rsidRPr="0041348E">
      <w:rPr>
        <w:lang w:val="en-US"/>
      </w:rPr>
      <w:instrText xml:space="preserve"> FILENAME \p  \* MERGEFORMAT </w:instrText>
    </w:r>
    <w:r>
      <w:fldChar w:fldCharType="separate"/>
    </w:r>
    <w:r>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ins w:id="727" w:author="Forhadul Parvez" w:date="2023-08-24T10:56:00Z">
      <w:r w:rsidR="001440EE">
        <w:rPr>
          <w:noProof/>
        </w:rPr>
        <w:t>23.08.23</w:t>
      </w:r>
    </w:ins>
    <w:del w:id="728" w:author="Forhadul Parvez" w:date="2023-08-23T15:08:00Z">
      <w:r w:rsidR="00E32EE7" w:rsidDel="00E231AB">
        <w:rPr>
          <w:noProof/>
        </w:rPr>
        <w:delText>22.08.23</w:delText>
      </w:r>
    </w:del>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BECCD" w14:textId="42D3EE93" w:rsidR="00147F18" w:rsidRDefault="00147F18" w:rsidP="009B1E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DC286" w14:textId="77777777" w:rsidR="00147F18" w:rsidRDefault="00147F18">
    <w:pPr>
      <w:framePr w:wrap="around" w:vAnchor="text" w:hAnchor="margin" w:xAlign="right" w:y="1"/>
    </w:pPr>
    <w:r>
      <w:fldChar w:fldCharType="begin"/>
    </w:r>
    <w:r>
      <w:instrText xml:space="preserve">PAGE  </w:instrText>
    </w:r>
    <w:r>
      <w:fldChar w:fldCharType="end"/>
    </w:r>
  </w:p>
  <w:p w14:paraId="709C52B6" w14:textId="6E6C343E" w:rsidR="00147F18" w:rsidRPr="0041348E" w:rsidRDefault="00147F18">
    <w:pPr>
      <w:ind w:right="360"/>
      <w:rPr>
        <w:lang w:val="en-US"/>
      </w:rPr>
    </w:pPr>
    <w:r>
      <w:fldChar w:fldCharType="begin"/>
    </w:r>
    <w:r w:rsidRPr="0041348E">
      <w:rPr>
        <w:lang w:val="en-US"/>
      </w:rPr>
      <w:instrText xml:space="preserve"> FILENAME \p  \* MERGEFORMAT </w:instrText>
    </w:r>
    <w:r>
      <w:fldChar w:fldCharType="separate"/>
    </w:r>
    <w:r>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ins w:id="1140" w:author="Forhadul Parvez" w:date="2023-08-24T10:56:00Z">
      <w:r w:rsidR="001440EE">
        <w:rPr>
          <w:noProof/>
        </w:rPr>
        <w:t>23.08.23</w:t>
      </w:r>
    </w:ins>
    <w:del w:id="1141" w:author="Forhadul Parvez" w:date="2023-08-23T15:08:00Z">
      <w:r w:rsidR="00E32EE7" w:rsidDel="00E231AB">
        <w:rPr>
          <w:noProof/>
        </w:rPr>
        <w:delText>22.08.23</w:delText>
      </w:r>
    </w:del>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D7030" w14:textId="26ABBDF9" w:rsidR="00147F18" w:rsidRDefault="00147F18" w:rsidP="009B1E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94520" w14:textId="77777777" w:rsidR="00676104" w:rsidRDefault="00676104">
      <w:r>
        <w:rPr>
          <w:b/>
        </w:rPr>
        <w:t>_______________</w:t>
      </w:r>
    </w:p>
  </w:footnote>
  <w:footnote w:type="continuationSeparator" w:id="0">
    <w:p w14:paraId="06CEB96A" w14:textId="77777777" w:rsidR="00676104" w:rsidRDefault="00676104">
      <w:r>
        <w:continuationSeparator/>
      </w:r>
    </w:p>
  </w:footnote>
  <w:footnote w:id="1">
    <w:p w14:paraId="0164664F" w14:textId="77777777" w:rsidR="00147F18" w:rsidRPr="00110B29" w:rsidRDefault="00147F18" w:rsidP="00147F18">
      <w:pPr>
        <w:pStyle w:val="FootnoteText"/>
      </w:pPr>
      <w:r>
        <w:rPr>
          <w:rStyle w:val="FootnoteReference"/>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 w:id="2">
    <w:p w14:paraId="03B58B71" w14:textId="77777777" w:rsidR="00147F18" w:rsidRPr="00E32A70" w:rsidRDefault="00147F18" w:rsidP="00147F18">
      <w:pPr>
        <w:pStyle w:val="FootnoteText"/>
        <w:rPr>
          <w:lang w:val="en-US"/>
        </w:rPr>
      </w:pPr>
      <w:r>
        <w:rPr>
          <w:rStyle w:val="FootnoteReference"/>
        </w:rPr>
        <w:t>1</w:t>
      </w:r>
      <w:r>
        <w:t xml:space="preserve"> </w:t>
      </w:r>
      <w:r w:rsidRPr="00E32A70">
        <w:tab/>
        <w:t>These provisions do not apply to non-GSO systems using orbits with an apogee less than 2 000 km that employ frequency reuse schemes of at least three colours.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1B805" w14:textId="77777777" w:rsidR="00147F18" w:rsidRDefault="00147F18" w:rsidP="00187BD9">
    <w:pPr>
      <w:pStyle w:val="Header"/>
    </w:pPr>
    <w:r>
      <w:fldChar w:fldCharType="begin"/>
    </w:r>
    <w:r>
      <w:instrText xml:space="preserve"> PAGE  \* MERGEFORMAT </w:instrText>
    </w:r>
    <w:r>
      <w:fldChar w:fldCharType="separate"/>
    </w:r>
    <w:r w:rsidR="00E32EE7">
      <w:rPr>
        <w:noProof/>
      </w:rPr>
      <w:t>8</w:t>
    </w:r>
    <w:r>
      <w:fldChar w:fldCharType="end"/>
    </w:r>
  </w:p>
  <w:p w14:paraId="72DD710E" w14:textId="33E4BD61" w:rsidR="00147F18" w:rsidRPr="00A066F1" w:rsidRDefault="00147F18" w:rsidP="00241F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C76B1" w14:textId="77777777" w:rsidR="00147F18" w:rsidRDefault="00147F18" w:rsidP="00187BD9">
    <w:pPr>
      <w:pStyle w:val="Header"/>
    </w:pPr>
    <w:r>
      <w:fldChar w:fldCharType="begin"/>
    </w:r>
    <w:r>
      <w:instrText xml:space="preserve"> PAGE  \* MERGEFORMAT </w:instrText>
    </w:r>
    <w:r>
      <w:fldChar w:fldCharType="separate"/>
    </w:r>
    <w:r w:rsidR="00E32EE7">
      <w:rPr>
        <w:noProof/>
      </w:rPr>
      <w:t>11</w:t>
    </w:r>
    <w:r>
      <w:fldChar w:fldCharType="end"/>
    </w:r>
  </w:p>
  <w:p w14:paraId="11E230F5" w14:textId="3623DEF5" w:rsidR="00147F18" w:rsidRPr="00A066F1" w:rsidRDefault="00147F18" w:rsidP="00241F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57FE4" w14:textId="77777777" w:rsidR="00147F18" w:rsidRDefault="00147F18" w:rsidP="00187BD9">
    <w:pPr>
      <w:pStyle w:val="Header"/>
    </w:pPr>
    <w:r>
      <w:fldChar w:fldCharType="begin"/>
    </w:r>
    <w:r>
      <w:instrText xml:space="preserve"> PAGE  \* MERGEFORMAT </w:instrText>
    </w:r>
    <w:r>
      <w:fldChar w:fldCharType="separate"/>
    </w:r>
    <w:r w:rsidR="00E32EE7">
      <w:rPr>
        <w:noProof/>
      </w:rPr>
      <w:t>25</w:t>
    </w:r>
    <w:r>
      <w:fldChar w:fldCharType="end"/>
    </w:r>
  </w:p>
  <w:p w14:paraId="48683CA6" w14:textId="46110D66" w:rsidR="00147F18" w:rsidRPr="00A066F1" w:rsidRDefault="00147F18" w:rsidP="00241F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0674092"/>
    <w:multiLevelType w:val="multilevel"/>
    <w:tmpl w:val="C316A8F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370862"/>
    <w:multiLevelType w:val="hybridMultilevel"/>
    <w:tmpl w:val="A210ECCA"/>
    <w:lvl w:ilvl="0" w:tplc="5BA0A5DE">
      <w:start w:val="1"/>
      <w:numFmt w:val="bullet"/>
      <w:lvlText w:val=""/>
      <w:lvlJc w:val="left"/>
      <w:pPr>
        <w:ind w:left="1779"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FA8EE658">
      <w:start w:val="47"/>
      <w:numFmt w:val="bullet"/>
      <w:lvlText w:val="–"/>
      <w:lvlJc w:val="left"/>
      <w:pPr>
        <w:ind w:left="2160" w:hanging="360"/>
      </w:pPr>
      <w:rPr>
        <w:rFonts w:ascii="Times New Roman" w:eastAsia="SimSun" w:hAnsi="Times New Roman" w:cs="Times New Roman" w:hint="default"/>
      </w:rPr>
    </w:lvl>
    <w:lvl w:ilvl="3" w:tplc="DF041E34">
      <w:numFmt w:val="bullet"/>
      <w:lvlText w:val="–"/>
      <w:lvlJc w:val="left"/>
      <w:pPr>
        <w:ind w:left="2880" w:hanging="360"/>
      </w:pPr>
      <w:rPr>
        <w:rFonts w:ascii="Times New Roman" w:eastAsia="BatangChe" w:hAnsi="Times New Roman"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8E4386"/>
    <w:multiLevelType w:val="hybridMultilevel"/>
    <w:tmpl w:val="E1B46E5E"/>
    <w:lvl w:ilvl="0" w:tplc="20F83D8E">
      <w:start w:val="1"/>
      <w:numFmt w:val="decimal"/>
      <w:lvlText w:val="%1"/>
      <w:lvlJc w:val="left"/>
      <w:pPr>
        <w:ind w:left="1133" w:hanging="1133"/>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098410323">
    <w:abstractNumId w:val="0"/>
  </w:num>
  <w:num w:numId="2" w16cid:durableId="1234780814">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873620495">
    <w:abstractNumId w:val="2"/>
  </w:num>
  <w:num w:numId="4" w16cid:durableId="1909535499">
    <w:abstractNumId w:val="4"/>
  </w:num>
  <w:num w:numId="5" w16cid:durableId="2930510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novo">
    <w15:presenceInfo w15:providerId="None" w15:userId="Lenovo"/>
  </w15:person>
  <w15:person w15:author="Gomez, Yoanni">
    <w15:presenceInfo w15:providerId="AD" w15:userId="S::yoanni.gomez@itu.int::5474b866-bbb0-4260-b3a3-a31042657811"/>
  </w15:person>
  <w15:person w15:author="Karina, Cessy">
    <w15:presenceInfo w15:providerId="None" w15:userId="Karina, Cessy"/>
  </w15:person>
  <w15:person w15:author="ITU - LRT -">
    <w15:presenceInfo w15:providerId="None" w15:userId="ITU - LRT -"/>
  </w15:person>
  <w15:person w15:author="1.17 Chairman">
    <w15:presenceInfo w15:providerId="None" w15:userId="1.17 Chairman"/>
  </w15:person>
  <w15:person w15:author="Turnbull, Karen">
    <w15:presenceInfo w15:providerId="None" w15:userId="Turnbull, Karen"/>
  </w15:person>
  <w15:person w15:author="DG 1.17">
    <w15:presenceInfo w15:providerId="None" w15:userId="DG 1.17"/>
  </w15:person>
  <w15:person w15:author="USA">
    <w15:presenceInfo w15:providerId="None" w15:userId="USA"/>
  </w15:person>
  <w15:person w15:author="Wayne Whyte">
    <w15:presenceInfo w15:providerId="None" w15:userId="Wayne Whyte"/>
  </w15:person>
  <w15:person w15:author="CTIA">
    <w15:presenceInfo w15:providerId="None" w15:userId="CTIA"/>
  </w15:person>
  <w15:person w15:author="Chairman">
    <w15:presenceInfo w15:providerId="None" w15:userId="Chairman"/>
  </w15:person>
  <w15:person w15:author="English71">
    <w15:presenceInfo w15:providerId="None" w15:userId="English71"/>
  </w15:person>
  <w15:person w15:author="Forhadul Parvez">
    <w15:presenceInfo w15:providerId="AD" w15:userId="S::parvez@APT.INT::380ee2ef-4f84-40df-b032-cbd4fc467096"/>
  </w15:person>
  <w15:person w15:author="ITU">
    <w15:presenceInfo w15:providerId="None" w15:userId="ITU"/>
  </w15:person>
  <w15:person w15:author="CPM Rapporteur">
    <w15:presenceInfo w15:providerId="None" w15:userId="CPM Rapporteur"/>
  </w15:person>
  <w15:person w15:author="USA-733">
    <w15:presenceInfo w15:providerId="None" w15:userId="USA-733"/>
  </w15:person>
  <w15:person w15:author="ZHANG Bo">
    <w15:presenceInfo w15:providerId="None" w15:userId="ZHANG B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05CC"/>
    <w:rsid w:val="000041EA"/>
    <w:rsid w:val="00006552"/>
    <w:rsid w:val="0001306E"/>
    <w:rsid w:val="00022A29"/>
    <w:rsid w:val="00034699"/>
    <w:rsid w:val="000355FD"/>
    <w:rsid w:val="0003607B"/>
    <w:rsid w:val="0003799D"/>
    <w:rsid w:val="00044B25"/>
    <w:rsid w:val="000467E0"/>
    <w:rsid w:val="00050B61"/>
    <w:rsid w:val="00050D38"/>
    <w:rsid w:val="00051D24"/>
    <w:rsid w:val="00051E39"/>
    <w:rsid w:val="00053997"/>
    <w:rsid w:val="000541B4"/>
    <w:rsid w:val="00055263"/>
    <w:rsid w:val="00056E65"/>
    <w:rsid w:val="00063DDC"/>
    <w:rsid w:val="000705F2"/>
    <w:rsid w:val="00076093"/>
    <w:rsid w:val="00077239"/>
    <w:rsid w:val="0007795D"/>
    <w:rsid w:val="00080321"/>
    <w:rsid w:val="00086491"/>
    <w:rsid w:val="00087312"/>
    <w:rsid w:val="000906CD"/>
    <w:rsid w:val="00091346"/>
    <w:rsid w:val="000950AD"/>
    <w:rsid w:val="0009706C"/>
    <w:rsid w:val="000975F1"/>
    <w:rsid w:val="000A7839"/>
    <w:rsid w:val="000D154B"/>
    <w:rsid w:val="000D2DAF"/>
    <w:rsid w:val="000D7DA4"/>
    <w:rsid w:val="000E463E"/>
    <w:rsid w:val="000F34C2"/>
    <w:rsid w:val="000F73FF"/>
    <w:rsid w:val="00114CF7"/>
    <w:rsid w:val="00114D8A"/>
    <w:rsid w:val="001169B1"/>
    <w:rsid w:val="00116C7A"/>
    <w:rsid w:val="00123B68"/>
    <w:rsid w:val="00126F2E"/>
    <w:rsid w:val="00127ACF"/>
    <w:rsid w:val="00130F8C"/>
    <w:rsid w:val="001317CE"/>
    <w:rsid w:val="001356E7"/>
    <w:rsid w:val="001366AB"/>
    <w:rsid w:val="00137DF8"/>
    <w:rsid w:val="001440EE"/>
    <w:rsid w:val="0014654C"/>
    <w:rsid w:val="0014673D"/>
    <w:rsid w:val="00146F6F"/>
    <w:rsid w:val="00147F18"/>
    <w:rsid w:val="00154F00"/>
    <w:rsid w:val="00160E05"/>
    <w:rsid w:val="00160F7F"/>
    <w:rsid w:val="00161F26"/>
    <w:rsid w:val="00166995"/>
    <w:rsid w:val="001816B0"/>
    <w:rsid w:val="00181F81"/>
    <w:rsid w:val="00187BD9"/>
    <w:rsid w:val="00190B55"/>
    <w:rsid w:val="001910E3"/>
    <w:rsid w:val="00193224"/>
    <w:rsid w:val="0019507D"/>
    <w:rsid w:val="001B264F"/>
    <w:rsid w:val="001B2EB0"/>
    <w:rsid w:val="001C3B5F"/>
    <w:rsid w:val="001D058F"/>
    <w:rsid w:val="001D060F"/>
    <w:rsid w:val="001D7EE3"/>
    <w:rsid w:val="001E36A3"/>
    <w:rsid w:val="001E57F0"/>
    <w:rsid w:val="001E5BA0"/>
    <w:rsid w:val="001E74C1"/>
    <w:rsid w:val="001F3D6A"/>
    <w:rsid w:val="002009EA"/>
    <w:rsid w:val="00202756"/>
    <w:rsid w:val="00202CA0"/>
    <w:rsid w:val="00203510"/>
    <w:rsid w:val="00213C26"/>
    <w:rsid w:val="00214E7F"/>
    <w:rsid w:val="00215BFF"/>
    <w:rsid w:val="00216199"/>
    <w:rsid w:val="00216B6D"/>
    <w:rsid w:val="00224F81"/>
    <w:rsid w:val="0022757F"/>
    <w:rsid w:val="00241FA2"/>
    <w:rsid w:val="00243709"/>
    <w:rsid w:val="00261A38"/>
    <w:rsid w:val="00264B6A"/>
    <w:rsid w:val="00264D82"/>
    <w:rsid w:val="00271316"/>
    <w:rsid w:val="002744B7"/>
    <w:rsid w:val="002770F4"/>
    <w:rsid w:val="00296B1E"/>
    <w:rsid w:val="002971A1"/>
    <w:rsid w:val="002A0C64"/>
    <w:rsid w:val="002A2C38"/>
    <w:rsid w:val="002A6FB0"/>
    <w:rsid w:val="002B349C"/>
    <w:rsid w:val="002B3662"/>
    <w:rsid w:val="002C7B4E"/>
    <w:rsid w:val="002D58BE"/>
    <w:rsid w:val="002E0176"/>
    <w:rsid w:val="002E0202"/>
    <w:rsid w:val="002E02EC"/>
    <w:rsid w:val="002E5D14"/>
    <w:rsid w:val="002F4747"/>
    <w:rsid w:val="002F74B4"/>
    <w:rsid w:val="00302605"/>
    <w:rsid w:val="00306DB3"/>
    <w:rsid w:val="00307A65"/>
    <w:rsid w:val="003112D2"/>
    <w:rsid w:val="00313513"/>
    <w:rsid w:val="0031495A"/>
    <w:rsid w:val="00326B1F"/>
    <w:rsid w:val="00335FD9"/>
    <w:rsid w:val="00350FDB"/>
    <w:rsid w:val="003538BE"/>
    <w:rsid w:val="00353EEC"/>
    <w:rsid w:val="00361B37"/>
    <w:rsid w:val="003707C3"/>
    <w:rsid w:val="003710E8"/>
    <w:rsid w:val="0037164A"/>
    <w:rsid w:val="00372942"/>
    <w:rsid w:val="00373E09"/>
    <w:rsid w:val="00377BD3"/>
    <w:rsid w:val="00384088"/>
    <w:rsid w:val="003852CE"/>
    <w:rsid w:val="0038673A"/>
    <w:rsid w:val="0038714C"/>
    <w:rsid w:val="00387223"/>
    <w:rsid w:val="0039169B"/>
    <w:rsid w:val="003955C6"/>
    <w:rsid w:val="003A63D1"/>
    <w:rsid w:val="003A7F8C"/>
    <w:rsid w:val="003B2284"/>
    <w:rsid w:val="003B3AC2"/>
    <w:rsid w:val="003B532E"/>
    <w:rsid w:val="003B6018"/>
    <w:rsid w:val="003C1CAD"/>
    <w:rsid w:val="003D0F8B"/>
    <w:rsid w:val="003D7AFA"/>
    <w:rsid w:val="003E0DB6"/>
    <w:rsid w:val="003F00B5"/>
    <w:rsid w:val="003F39DE"/>
    <w:rsid w:val="00401C1E"/>
    <w:rsid w:val="0041348E"/>
    <w:rsid w:val="00414A9B"/>
    <w:rsid w:val="0041529F"/>
    <w:rsid w:val="0041648D"/>
    <w:rsid w:val="00417B0E"/>
    <w:rsid w:val="00420873"/>
    <w:rsid w:val="00435597"/>
    <w:rsid w:val="00443BA1"/>
    <w:rsid w:val="00446EF1"/>
    <w:rsid w:val="004518FD"/>
    <w:rsid w:val="00454B4E"/>
    <w:rsid w:val="00456C50"/>
    <w:rsid w:val="00481A62"/>
    <w:rsid w:val="00483B60"/>
    <w:rsid w:val="004844C4"/>
    <w:rsid w:val="00492075"/>
    <w:rsid w:val="004969AD"/>
    <w:rsid w:val="004A0290"/>
    <w:rsid w:val="004A26C4"/>
    <w:rsid w:val="004A2C92"/>
    <w:rsid w:val="004B0DE5"/>
    <w:rsid w:val="004B13CB"/>
    <w:rsid w:val="004C2320"/>
    <w:rsid w:val="004D0E90"/>
    <w:rsid w:val="004D26EA"/>
    <w:rsid w:val="004D2BFB"/>
    <w:rsid w:val="004D5D5C"/>
    <w:rsid w:val="004D66B9"/>
    <w:rsid w:val="004E13A4"/>
    <w:rsid w:val="004E180F"/>
    <w:rsid w:val="004E311B"/>
    <w:rsid w:val="004E3B57"/>
    <w:rsid w:val="004F3DC0"/>
    <w:rsid w:val="004F5DC6"/>
    <w:rsid w:val="0050139F"/>
    <w:rsid w:val="005048E5"/>
    <w:rsid w:val="005106CA"/>
    <w:rsid w:val="00514125"/>
    <w:rsid w:val="00527139"/>
    <w:rsid w:val="00543FFE"/>
    <w:rsid w:val="00545500"/>
    <w:rsid w:val="0055140B"/>
    <w:rsid w:val="005661A7"/>
    <w:rsid w:val="00570A8B"/>
    <w:rsid w:val="00572718"/>
    <w:rsid w:val="00573F8E"/>
    <w:rsid w:val="00577722"/>
    <w:rsid w:val="00580C80"/>
    <w:rsid w:val="005861D7"/>
    <w:rsid w:val="005875F7"/>
    <w:rsid w:val="00587740"/>
    <w:rsid w:val="00593F28"/>
    <w:rsid w:val="005964AB"/>
    <w:rsid w:val="005A0DC2"/>
    <w:rsid w:val="005B7136"/>
    <w:rsid w:val="005C099A"/>
    <w:rsid w:val="005C31A5"/>
    <w:rsid w:val="005D72FF"/>
    <w:rsid w:val="005E10C9"/>
    <w:rsid w:val="005E290B"/>
    <w:rsid w:val="005E4A15"/>
    <w:rsid w:val="005E61DD"/>
    <w:rsid w:val="005F04D8"/>
    <w:rsid w:val="005F1793"/>
    <w:rsid w:val="005F1BFE"/>
    <w:rsid w:val="006023DF"/>
    <w:rsid w:val="00604DA5"/>
    <w:rsid w:val="00615426"/>
    <w:rsid w:val="006155D8"/>
    <w:rsid w:val="00616219"/>
    <w:rsid w:val="0062402A"/>
    <w:rsid w:val="00626B2F"/>
    <w:rsid w:val="006313B8"/>
    <w:rsid w:val="00634329"/>
    <w:rsid w:val="00637A24"/>
    <w:rsid w:val="00637C10"/>
    <w:rsid w:val="00645B7D"/>
    <w:rsid w:val="0065141F"/>
    <w:rsid w:val="00657DE0"/>
    <w:rsid w:val="00661AC8"/>
    <w:rsid w:val="00661E57"/>
    <w:rsid w:val="00671B3C"/>
    <w:rsid w:val="00672DC3"/>
    <w:rsid w:val="006735EF"/>
    <w:rsid w:val="00674D85"/>
    <w:rsid w:val="00676104"/>
    <w:rsid w:val="00685313"/>
    <w:rsid w:val="00687FD4"/>
    <w:rsid w:val="00690811"/>
    <w:rsid w:val="00692833"/>
    <w:rsid w:val="006963A5"/>
    <w:rsid w:val="006A6E9B"/>
    <w:rsid w:val="006B0D3C"/>
    <w:rsid w:val="006B7C2A"/>
    <w:rsid w:val="006C23DA"/>
    <w:rsid w:val="006C5B6E"/>
    <w:rsid w:val="006C77CD"/>
    <w:rsid w:val="006D6EB9"/>
    <w:rsid w:val="006D70B0"/>
    <w:rsid w:val="006E3D45"/>
    <w:rsid w:val="006E60F9"/>
    <w:rsid w:val="006F13F2"/>
    <w:rsid w:val="006F7A9E"/>
    <w:rsid w:val="007015B9"/>
    <w:rsid w:val="00702173"/>
    <w:rsid w:val="00704E41"/>
    <w:rsid w:val="007050A7"/>
    <w:rsid w:val="0070607A"/>
    <w:rsid w:val="007149F9"/>
    <w:rsid w:val="00720E7A"/>
    <w:rsid w:val="00726FCE"/>
    <w:rsid w:val="00733A30"/>
    <w:rsid w:val="007430C7"/>
    <w:rsid w:val="00745AEE"/>
    <w:rsid w:val="00750F10"/>
    <w:rsid w:val="00752C85"/>
    <w:rsid w:val="0076217A"/>
    <w:rsid w:val="00773248"/>
    <w:rsid w:val="007742CA"/>
    <w:rsid w:val="0077504E"/>
    <w:rsid w:val="007765CC"/>
    <w:rsid w:val="00787FCC"/>
    <w:rsid w:val="00790D70"/>
    <w:rsid w:val="007A6670"/>
    <w:rsid w:val="007A6F1F"/>
    <w:rsid w:val="007B741B"/>
    <w:rsid w:val="007C77F2"/>
    <w:rsid w:val="007D1E07"/>
    <w:rsid w:val="007D5320"/>
    <w:rsid w:val="007E092F"/>
    <w:rsid w:val="007E1715"/>
    <w:rsid w:val="007E418F"/>
    <w:rsid w:val="007F1537"/>
    <w:rsid w:val="00800972"/>
    <w:rsid w:val="00804475"/>
    <w:rsid w:val="008061E0"/>
    <w:rsid w:val="00811633"/>
    <w:rsid w:val="00814037"/>
    <w:rsid w:val="0082783C"/>
    <w:rsid w:val="00840FA3"/>
    <w:rsid w:val="00841216"/>
    <w:rsid w:val="00842AF0"/>
    <w:rsid w:val="00843566"/>
    <w:rsid w:val="00846811"/>
    <w:rsid w:val="00853BFD"/>
    <w:rsid w:val="0086171E"/>
    <w:rsid w:val="008650F5"/>
    <w:rsid w:val="00866576"/>
    <w:rsid w:val="00872FC8"/>
    <w:rsid w:val="008845D0"/>
    <w:rsid w:val="00884D60"/>
    <w:rsid w:val="00886C05"/>
    <w:rsid w:val="00886EE2"/>
    <w:rsid w:val="00896A1C"/>
    <w:rsid w:val="00896E56"/>
    <w:rsid w:val="008B43F2"/>
    <w:rsid w:val="008B5D10"/>
    <w:rsid w:val="008B6AA6"/>
    <w:rsid w:val="008B6CFF"/>
    <w:rsid w:val="008E6873"/>
    <w:rsid w:val="008F006F"/>
    <w:rsid w:val="00900683"/>
    <w:rsid w:val="009040D9"/>
    <w:rsid w:val="0090556B"/>
    <w:rsid w:val="00911D8B"/>
    <w:rsid w:val="009274B4"/>
    <w:rsid w:val="00934EA2"/>
    <w:rsid w:val="00936BD4"/>
    <w:rsid w:val="00941576"/>
    <w:rsid w:val="00941B17"/>
    <w:rsid w:val="0094383A"/>
    <w:rsid w:val="00944A5C"/>
    <w:rsid w:val="00950436"/>
    <w:rsid w:val="00952A66"/>
    <w:rsid w:val="00956BDE"/>
    <w:rsid w:val="00961F66"/>
    <w:rsid w:val="00964D82"/>
    <w:rsid w:val="00974BE0"/>
    <w:rsid w:val="00974CF4"/>
    <w:rsid w:val="00992BD1"/>
    <w:rsid w:val="00995B5C"/>
    <w:rsid w:val="009A203F"/>
    <w:rsid w:val="009A4175"/>
    <w:rsid w:val="009B1EA1"/>
    <w:rsid w:val="009B6330"/>
    <w:rsid w:val="009B7C9A"/>
    <w:rsid w:val="009C56E5"/>
    <w:rsid w:val="009C7716"/>
    <w:rsid w:val="009E04E8"/>
    <w:rsid w:val="009E365D"/>
    <w:rsid w:val="009E582C"/>
    <w:rsid w:val="009E5FC8"/>
    <w:rsid w:val="009E687A"/>
    <w:rsid w:val="009F236F"/>
    <w:rsid w:val="00A01C3E"/>
    <w:rsid w:val="00A0270C"/>
    <w:rsid w:val="00A02828"/>
    <w:rsid w:val="00A035BC"/>
    <w:rsid w:val="00A066F1"/>
    <w:rsid w:val="00A141AF"/>
    <w:rsid w:val="00A1681A"/>
    <w:rsid w:val="00A16D29"/>
    <w:rsid w:val="00A22F4F"/>
    <w:rsid w:val="00A2483B"/>
    <w:rsid w:val="00A249F9"/>
    <w:rsid w:val="00A26C11"/>
    <w:rsid w:val="00A30305"/>
    <w:rsid w:val="00A30569"/>
    <w:rsid w:val="00A31D2D"/>
    <w:rsid w:val="00A34F69"/>
    <w:rsid w:val="00A4165A"/>
    <w:rsid w:val="00A4600A"/>
    <w:rsid w:val="00A538A6"/>
    <w:rsid w:val="00A53F39"/>
    <w:rsid w:val="00A54C25"/>
    <w:rsid w:val="00A60D8F"/>
    <w:rsid w:val="00A62376"/>
    <w:rsid w:val="00A65596"/>
    <w:rsid w:val="00A66A9A"/>
    <w:rsid w:val="00A710E7"/>
    <w:rsid w:val="00A7372E"/>
    <w:rsid w:val="00A77FB5"/>
    <w:rsid w:val="00A8284C"/>
    <w:rsid w:val="00A86EDB"/>
    <w:rsid w:val="00A92B61"/>
    <w:rsid w:val="00A936E1"/>
    <w:rsid w:val="00A93B85"/>
    <w:rsid w:val="00A97973"/>
    <w:rsid w:val="00AA0B18"/>
    <w:rsid w:val="00AA3C65"/>
    <w:rsid w:val="00AA666F"/>
    <w:rsid w:val="00AD128F"/>
    <w:rsid w:val="00AD25F9"/>
    <w:rsid w:val="00AD7914"/>
    <w:rsid w:val="00AE514B"/>
    <w:rsid w:val="00AF6474"/>
    <w:rsid w:val="00AF7C54"/>
    <w:rsid w:val="00B1278F"/>
    <w:rsid w:val="00B16451"/>
    <w:rsid w:val="00B40888"/>
    <w:rsid w:val="00B40B33"/>
    <w:rsid w:val="00B56D90"/>
    <w:rsid w:val="00B61297"/>
    <w:rsid w:val="00B61D20"/>
    <w:rsid w:val="00B628C6"/>
    <w:rsid w:val="00B639E9"/>
    <w:rsid w:val="00B76E98"/>
    <w:rsid w:val="00B817CD"/>
    <w:rsid w:val="00B81A7D"/>
    <w:rsid w:val="00B8541D"/>
    <w:rsid w:val="00B86473"/>
    <w:rsid w:val="00B91EF7"/>
    <w:rsid w:val="00B94AD0"/>
    <w:rsid w:val="00BA1F5D"/>
    <w:rsid w:val="00BA761A"/>
    <w:rsid w:val="00BB3A95"/>
    <w:rsid w:val="00BB44F0"/>
    <w:rsid w:val="00BC3B69"/>
    <w:rsid w:val="00BC75DE"/>
    <w:rsid w:val="00BD127B"/>
    <w:rsid w:val="00BD6CCE"/>
    <w:rsid w:val="00BE2C9C"/>
    <w:rsid w:val="00BF7801"/>
    <w:rsid w:val="00C0018F"/>
    <w:rsid w:val="00C02EEB"/>
    <w:rsid w:val="00C16A5A"/>
    <w:rsid w:val="00C20466"/>
    <w:rsid w:val="00C214ED"/>
    <w:rsid w:val="00C234E6"/>
    <w:rsid w:val="00C27DB9"/>
    <w:rsid w:val="00C324A8"/>
    <w:rsid w:val="00C35979"/>
    <w:rsid w:val="00C42E5C"/>
    <w:rsid w:val="00C44AEB"/>
    <w:rsid w:val="00C52FCC"/>
    <w:rsid w:val="00C53CDF"/>
    <w:rsid w:val="00C54517"/>
    <w:rsid w:val="00C56F70"/>
    <w:rsid w:val="00C57B91"/>
    <w:rsid w:val="00C63B18"/>
    <w:rsid w:val="00C64CD8"/>
    <w:rsid w:val="00C6612C"/>
    <w:rsid w:val="00C71C14"/>
    <w:rsid w:val="00C71DC2"/>
    <w:rsid w:val="00C73D45"/>
    <w:rsid w:val="00C82695"/>
    <w:rsid w:val="00C850FE"/>
    <w:rsid w:val="00C96B87"/>
    <w:rsid w:val="00C97C68"/>
    <w:rsid w:val="00CA1A47"/>
    <w:rsid w:val="00CA3DFC"/>
    <w:rsid w:val="00CB44E5"/>
    <w:rsid w:val="00CB7E1B"/>
    <w:rsid w:val="00CC247A"/>
    <w:rsid w:val="00CC4131"/>
    <w:rsid w:val="00CE0214"/>
    <w:rsid w:val="00CE21E1"/>
    <w:rsid w:val="00CE2A3C"/>
    <w:rsid w:val="00CE388F"/>
    <w:rsid w:val="00CE5E47"/>
    <w:rsid w:val="00CE746D"/>
    <w:rsid w:val="00CF020F"/>
    <w:rsid w:val="00CF2B5B"/>
    <w:rsid w:val="00D14CE0"/>
    <w:rsid w:val="00D255D4"/>
    <w:rsid w:val="00D26425"/>
    <w:rsid w:val="00D268B3"/>
    <w:rsid w:val="00D31FA7"/>
    <w:rsid w:val="00D41BD9"/>
    <w:rsid w:val="00D43B70"/>
    <w:rsid w:val="00D5117B"/>
    <w:rsid w:val="00D51F82"/>
    <w:rsid w:val="00D52FD6"/>
    <w:rsid w:val="00D54009"/>
    <w:rsid w:val="00D5651D"/>
    <w:rsid w:val="00D57A34"/>
    <w:rsid w:val="00D60589"/>
    <w:rsid w:val="00D65A1B"/>
    <w:rsid w:val="00D67751"/>
    <w:rsid w:val="00D742A4"/>
    <w:rsid w:val="00D74898"/>
    <w:rsid w:val="00D801ED"/>
    <w:rsid w:val="00D83F92"/>
    <w:rsid w:val="00D936BC"/>
    <w:rsid w:val="00D94D7E"/>
    <w:rsid w:val="00D96530"/>
    <w:rsid w:val="00DA0C53"/>
    <w:rsid w:val="00DA1CB1"/>
    <w:rsid w:val="00DC1E0F"/>
    <w:rsid w:val="00DD1A88"/>
    <w:rsid w:val="00DD44AF"/>
    <w:rsid w:val="00DE2AC3"/>
    <w:rsid w:val="00DE3198"/>
    <w:rsid w:val="00DE5692"/>
    <w:rsid w:val="00DE6300"/>
    <w:rsid w:val="00DF0B9C"/>
    <w:rsid w:val="00DF0D22"/>
    <w:rsid w:val="00DF4BC6"/>
    <w:rsid w:val="00DF78E0"/>
    <w:rsid w:val="00E00A4A"/>
    <w:rsid w:val="00E035B0"/>
    <w:rsid w:val="00E03C94"/>
    <w:rsid w:val="00E040DE"/>
    <w:rsid w:val="00E11E32"/>
    <w:rsid w:val="00E16BA2"/>
    <w:rsid w:val="00E170E7"/>
    <w:rsid w:val="00E205BC"/>
    <w:rsid w:val="00E2176B"/>
    <w:rsid w:val="00E231AB"/>
    <w:rsid w:val="00E24813"/>
    <w:rsid w:val="00E26226"/>
    <w:rsid w:val="00E32EE7"/>
    <w:rsid w:val="00E45D05"/>
    <w:rsid w:val="00E55816"/>
    <w:rsid w:val="00E55AEF"/>
    <w:rsid w:val="00E63CC3"/>
    <w:rsid w:val="00E83EB7"/>
    <w:rsid w:val="00E976C1"/>
    <w:rsid w:val="00EA0E81"/>
    <w:rsid w:val="00EA12E5"/>
    <w:rsid w:val="00EB0812"/>
    <w:rsid w:val="00EB08F0"/>
    <w:rsid w:val="00EB54B2"/>
    <w:rsid w:val="00EB55C6"/>
    <w:rsid w:val="00EB6EE8"/>
    <w:rsid w:val="00EB7280"/>
    <w:rsid w:val="00EC5F14"/>
    <w:rsid w:val="00EC7DDD"/>
    <w:rsid w:val="00ED62E4"/>
    <w:rsid w:val="00EE0A3E"/>
    <w:rsid w:val="00EF1932"/>
    <w:rsid w:val="00EF2080"/>
    <w:rsid w:val="00EF219D"/>
    <w:rsid w:val="00EF71B6"/>
    <w:rsid w:val="00F010E6"/>
    <w:rsid w:val="00F02766"/>
    <w:rsid w:val="00F03847"/>
    <w:rsid w:val="00F05BD4"/>
    <w:rsid w:val="00F06473"/>
    <w:rsid w:val="00F10534"/>
    <w:rsid w:val="00F1779A"/>
    <w:rsid w:val="00F21283"/>
    <w:rsid w:val="00F22BB6"/>
    <w:rsid w:val="00F247E9"/>
    <w:rsid w:val="00F304B2"/>
    <w:rsid w:val="00F320AA"/>
    <w:rsid w:val="00F45F8A"/>
    <w:rsid w:val="00F46DBC"/>
    <w:rsid w:val="00F4736A"/>
    <w:rsid w:val="00F52C6C"/>
    <w:rsid w:val="00F57F5E"/>
    <w:rsid w:val="00F60614"/>
    <w:rsid w:val="00F6155B"/>
    <w:rsid w:val="00F65C19"/>
    <w:rsid w:val="00F74E00"/>
    <w:rsid w:val="00F753D0"/>
    <w:rsid w:val="00F81E40"/>
    <w:rsid w:val="00F822B0"/>
    <w:rsid w:val="00F827A5"/>
    <w:rsid w:val="00F82BD2"/>
    <w:rsid w:val="00F832D1"/>
    <w:rsid w:val="00F929A7"/>
    <w:rsid w:val="00F92A49"/>
    <w:rsid w:val="00FA451F"/>
    <w:rsid w:val="00FA5A43"/>
    <w:rsid w:val="00FA5EDC"/>
    <w:rsid w:val="00FB4944"/>
    <w:rsid w:val="00FC0AE4"/>
    <w:rsid w:val="00FC0F7B"/>
    <w:rsid w:val="00FD08E2"/>
    <w:rsid w:val="00FD18DA"/>
    <w:rsid w:val="00FD1DDA"/>
    <w:rsid w:val="00FD2546"/>
    <w:rsid w:val="00FD3DFD"/>
    <w:rsid w:val="00FD7482"/>
    <w:rsid w:val="00FD772E"/>
    <w:rsid w:val="00FD7B44"/>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v:textbox inset="5.85pt,.7pt,5.85pt,.7pt"/>
    </o:shapedefaults>
    <o:shapelayout v:ext="edit">
      <o:idmap v:ext="edit" data="2"/>
    </o:shapelayout>
  </w:shapeDefaults>
  <w:decimalSymbol w:val="."/>
  <w:listSeparator w:val=","/>
  <w14:docId w14:val="21BF2831"/>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customStyle="1" w:styleId="ArtrefBold">
    <w:name w:val="Art_ref +  Bold"/>
    <w:basedOn w:val="Artref"/>
    <w:uiPriority w:val="99"/>
    <w:rsid w:val="00044B5F"/>
    <w:rPr>
      <w:b/>
      <w:color w:val="auto"/>
    </w:rPr>
  </w:style>
  <w:style w:type="character" w:customStyle="1" w:styleId="ApprefBold">
    <w:name w:val="App_ref + Bold"/>
    <w:basedOn w:val="Appref"/>
    <w:qFormat/>
    <w:rsid w:val="00AF0010"/>
    <w:rPr>
      <w:b/>
      <w:bCs/>
      <w:color w:val="000000"/>
    </w:rPr>
  </w:style>
  <w:style w:type="character" w:styleId="Hyperlink">
    <w:name w:val="Hyperlink"/>
    <w:aliases w:val="超级链接,CEO_Hyperlink,ECC Hyperlink,n级链接,ECC Hyperlink + (Complex) 12 pt"/>
    <w:basedOn w:val="DefaultParagraphFont"/>
    <w:unhideWhenUsed/>
    <w:qFormat/>
    <w:rsid w:val="00147F18"/>
    <w:rPr>
      <w:color w:val="0000FF" w:themeColor="hyperlink"/>
      <w:u w:val="single"/>
    </w:rPr>
  </w:style>
  <w:style w:type="character" w:customStyle="1" w:styleId="NormalaftertitleChar">
    <w:name w:val="Normal after title Char"/>
    <w:basedOn w:val="DefaultParagraphFont"/>
    <w:link w:val="Normalaftertitle"/>
    <w:qFormat/>
    <w:locked/>
    <w:rsid w:val="00147F18"/>
    <w:rPr>
      <w:rFonts w:ascii="Times New Roman" w:hAnsi="Times New Roman"/>
      <w:sz w:val="24"/>
      <w:lang w:val="en-GB" w:eastAsia="en-US"/>
    </w:rPr>
  </w:style>
  <w:style w:type="character" w:customStyle="1" w:styleId="ReasonsChar">
    <w:name w:val="Reasons Char"/>
    <w:basedOn w:val="DefaultParagraphFont"/>
    <w:link w:val="Reasons"/>
    <w:locked/>
    <w:rsid w:val="006155D8"/>
    <w:rPr>
      <w:rFonts w:ascii="Times New Roman" w:hAnsi="Times New Roman"/>
      <w:sz w:val="24"/>
      <w:lang w:val="en-GB" w:eastAsia="en-US"/>
    </w:rPr>
  </w:style>
  <w:style w:type="character" w:customStyle="1" w:styleId="enumlev1Char">
    <w:name w:val="enumlev1 Char"/>
    <w:link w:val="enumlev1"/>
    <w:qFormat/>
    <w:rsid w:val="00D742A4"/>
    <w:rPr>
      <w:rFonts w:ascii="Times New Roman" w:hAnsi="Times New Roman"/>
      <w:sz w:val="24"/>
      <w:lang w:val="en-GB" w:eastAsia="en-US"/>
    </w:rPr>
  </w:style>
  <w:style w:type="paragraph" w:styleId="ListParagraph">
    <w:name w:val="List Paragraph"/>
    <w:aliases w:val="Recommendation,List Paragraph11,L,CV text,Dot pt,F5 List Paragraph,No Spacing1,List Paragraph Char Char Char,Indicator Text,Numbered Para 1,Bullet 1,List Paragraph12,Bullet Points,MAIN CONTENT"/>
    <w:basedOn w:val="Normal"/>
    <w:link w:val="ListParagraphChar"/>
    <w:uiPriority w:val="34"/>
    <w:qFormat/>
    <w:rsid w:val="00A86EDB"/>
    <w:pPr>
      <w:ind w:firstLineChars="200" w:firstLine="420"/>
    </w:pPr>
  </w:style>
  <w:style w:type="paragraph" w:styleId="Revision">
    <w:name w:val="Revision"/>
    <w:hidden/>
    <w:uiPriority w:val="99"/>
    <w:semiHidden/>
    <w:rsid w:val="00CC4131"/>
    <w:rPr>
      <w:rFonts w:ascii="Times New Roman" w:hAnsi="Times New Roman"/>
      <w:sz w:val="24"/>
      <w:lang w:val="en-GB" w:eastAsia="en-US"/>
    </w:rPr>
  </w:style>
  <w:style w:type="character" w:customStyle="1" w:styleId="ListParagraphChar">
    <w:name w:val="List Paragraph Char"/>
    <w:aliases w:val="Recommendation Char,List Paragraph11 Char,L Char,CV text Char,Dot pt Char,F5 List Paragraph Char,No Spacing1 Char,List Paragraph Char Char Char Char,Indicator Text Char,Numbered Para 1 Char,Bullet 1 Char,List Paragraph12 Char"/>
    <w:basedOn w:val="DefaultParagraphFont"/>
    <w:link w:val="ListParagraph"/>
    <w:uiPriority w:val="34"/>
    <w:qFormat/>
    <w:locked/>
    <w:rsid w:val="00044B25"/>
    <w:rPr>
      <w:rFonts w:ascii="Times New Roman" w:hAnsi="Times New Roman"/>
      <w:sz w:val="24"/>
      <w:lang w:val="en-GB" w:eastAsia="en-US"/>
    </w:rPr>
  </w:style>
  <w:style w:type="character" w:customStyle="1" w:styleId="Heading2Char">
    <w:name w:val="Heading 2 Char"/>
    <w:basedOn w:val="DefaultParagraphFont"/>
    <w:link w:val="Heading2"/>
    <w:locked/>
    <w:rsid w:val="00637C10"/>
    <w:rPr>
      <w:rFonts w:ascii="Times New Roman" w:hAnsi="Times New Roman"/>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3.wmf"/><Relationship Id="rId26" Type="http://schemas.openxmlformats.org/officeDocument/2006/relationships/image" Target="media/image8.wmf"/><Relationship Id="rId39" Type="http://schemas.openxmlformats.org/officeDocument/2006/relationships/oleObject" Target="embeddings/oleObject10.bin"/><Relationship Id="rId21" Type="http://schemas.openxmlformats.org/officeDocument/2006/relationships/image" Target="media/image5.wmf"/><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oleObject" Target="embeddings/oleObject14.bin"/><Relationship Id="rId50" Type="http://schemas.openxmlformats.org/officeDocument/2006/relationships/image" Target="media/image20.wmf"/><Relationship Id="rId55"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oleObject" Target="embeddings/oleObject5.bin"/><Relationship Id="rId11" Type="http://schemas.openxmlformats.org/officeDocument/2006/relationships/image" Target="media/image1.jpeg"/><Relationship Id="rId24" Type="http://schemas.openxmlformats.org/officeDocument/2006/relationships/oleObject" Target="embeddings/oleObject3.bin"/><Relationship Id="rId32" Type="http://schemas.openxmlformats.org/officeDocument/2006/relationships/image" Target="media/image11.wmf"/><Relationship Id="rId37" Type="http://schemas.openxmlformats.org/officeDocument/2006/relationships/oleObject" Target="embeddings/oleObject9.bin"/><Relationship Id="rId40" Type="http://schemas.openxmlformats.org/officeDocument/2006/relationships/image" Target="media/image15.wmf"/><Relationship Id="rId45" Type="http://schemas.openxmlformats.org/officeDocument/2006/relationships/oleObject" Target="embeddings/oleObject13.bin"/><Relationship Id="rId53" Type="http://schemas.openxmlformats.org/officeDocument/2006/relationships/image" Target="media/image21.wmf"/><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oleObject" Target="embeddings/oleObject2.bin"/><Relationship Id="rId27" Type="http://schemas.openxmlformats.org/officeDocument/2006/relationships/oleObject" Target="embeddings/oleObject4.bin"/><Relationship Id="rId30" Type="http://schemas.openxmlformats.org/officeDocument/2006/relationships/image" Target="media/image10.wmf"/><Relationship Id="rId35" Type="http://schemas.openxmlformats.org/officeDocument/2006/relationships/oleObject" Target="embeddings/oleObject8.bin"/><Relationship Id="rId43" Type="http://schemas.openxmlformats.org/officeDocument/2006/relationships/oleObject" Target="embeddings/oleObject12.bin"/><Relationship Id="rId48" Type="http://schemas.openxmlformats.org/officeDocument/2006/relationships/image" Target="media/image19.wmf"/><Relationship Id="rId56" Type="http://schemas.openxmlformats.org/officeDocument/2006/relationships/footer" Target="footer4.xml"/><Relationship Id="rId8" Type="http://schemas.openxmlformats.org/officeDocument/2006/relationships/webSettings" Target="webSettings.xml"/><Relationship Id="rId51" Type="http://schemas.openxmlformats.org/officeDocument/2006/relationships/oleObject" Target="embeddings/oleObject16.bin"/><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image" Target="media/image7.jpeg"/><Relationship Id="rId33" Type="http://schemas.openxmlformats.org/officeDocument/2006/relationships/oleObject" Target="embeddings/oleObject7.bin"/><Relationship Id="rId38" Type="http://schemas.openxmlformats.org/officeDocument/2006/relationships/image" Target="media/image14.wmf"/><Relationship Id="rId46" Type="http://schemas.openxmlformats.org/officeDocument/2006/relationships/image" Target="media/image18.wmf"/><Relationship Id="rId59" Type="http://schemas.microsoft.com/office/2011/relationships/people" Target="people.xml"/><Relationship Id="rId20" Type="http://schemas.openxmlformats.org/officeDocument/2006/relationships/image" Target="media/image4.jpeg"/><Relationship Id="rId41" Type="http://schemas.openxmlformats.org/officeDocument/2006/relationships/oleObject" Target="embeddings/oleObject11.bin"/><Relationship Id="rId54" Type="http://schemas.openxmlformats.org/officeDocument/2006/relationships/oleObject" Target="embeddings/oleObject18.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image" Target="media/image6.wmf"/><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15.bin"/><Relationship Id="rId57" Type="http://schemas.openxmlformats.org/officeDocument/2006/relationships/footer" Target="footer5.xml"/><Relationship Id="rId10" Type="http://schemas.openxmlformats.org/officeDocument/2006/relationships/endnotes" Target="endnotes.xml"/><Relationship Id="rId31" Type="http://schemas.openxmlformats.org/officeDocument/2006/relationships/oleObject" Target="embeddings/oleObject6.bin"/><Relationship Id="rId44" Type="http://schemas.openxmlformats.org/officeDocument/2006/relationships/image" Target="media/image17.wmf"/><Relationship Id="rId52" Type="http://schemas.openxmlformats.org/officeDocument/2006/relationships/oleObject" Target="embeddings/oleObject17.bin"/><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A1B8A-4988-4D3F-9803-AC56140E9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1C37E1-325D-4479-A209-1F22231A7AA8}">
  <ds:schemaRefs>
    <ds:schemaRef ds:uri="http://schemas.microsoft.com/sharepoint/events"/>
  </ds:schemaRefs>
</ds:datastoreItem>
</file>

<file path=customXml/itemProps3.xml><?xml version="1.0" encoding="utf-8"?>
<ds:datastoreItem xmlns:ds="http://schemas.openxmlformats.org/officeDocument/2006/customXml" ds:itemID="{0D76FE66-AF92-4647-9133-CC58D20E7BCA}">
  <ds:schemaRefs>
    <ds:schemaRef ds:uri="http://schemas.microsoft.com/sharepoint/v3/contenttype/forms"/>
  </ds:schemaRefs>
</ds:datastoreItem>
</file>

<file path=customXml/itemProps4.xml><?xml version="1.0" encoding="utf-8"?>
<ds:datastoreItem xmlns:ds="http://schemas.openxmlformats.org/officeDocument/2006/customXml" ds:itemID="{E64609B1-4B42-4333-A58C-D4E1D15BF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9125</Words>
  <Characters>52017</Characters>
  <Application>Microsoft Office Word</Application>
  <DocSecurity>0</DocSecurity>
  <Lines>433</Lines>
  <Paragraphs>122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R23-WRC23-C-4954!A17!MSW-E</vt:lpstr>
      <vt:lpstr>R23-WRC23-C-4954!A17!MSW-E</vt:lpstr>
    </vt:vector>
  </TitlesOfParts>
  <Manager>General Secretariat - Pool</Manager>
  <Company>International Telecommunication Union (ITU)</Company>
  <LinksUpToDate>false</LinksUpToDate>
  <CharactersWithSpaces>61020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R23-WRC23-C-4954!A17!MSW-E</dc:title>
  <dc:subject>World Radiocommunication Conference - 2023</dc:subject>
  <dc:creator>manias</dc:creator>
  <cp:keywords>CPI_2022.05.12.01</cp:keywords>
  <dc:description>Uploaded on 2015.07.06</dc:description>
  <cp:lastModifiedBy>Forhadul Parvez</cp:lastModifiedBy>
  <cp:revision>5</cp:revision>
  <cp:lastPrinted>2017-02-10T08:23:00Z</cp:lastPrinted>
  <dcterms:created xsi:type="dcterms:W3CDTF">2023-08-21T02:13:00Z</dcterms:created>
  <dcterms:modified xsi:type="dcterms:W3CDTF">2023-08-24T03:58:00Z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